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9FD" w:rsidRDefault="00F249FD" w:rsidP="00F249FD">
      <w:pPr>
        <w:pStyle w:val="Heading1"/>
        <w:ind w:left="720"/>
      </w:pPr>
    </w:p>
    <w:p w:rsidR="00000000" w:rsidRDefault="0055454B">
      <w:pPr>
        <w:pPrChange w:id="7" w:author="jmavares" w:date="2009-04-14T20:33:00Z">
          <w:pPr>
            <w:pStyle w:val="Heading1"/>
            <w:ind w:left="720"/>
          </w:pPr>
        </w:pPrChange>
      </w:pPr>
    </w:p>
    <w:p w:rsidR="00F249FD" w:rsidRPr="00FA4613" w:rsidRDefault="00F249FD" w:rsidP="00F249FD">
      <w:pPr>
        <w:pStyle w:val="Heading1"/>
        <w:ind w:left="720"/>
      </w:pPr>
    </w:p>
    <w:p w:rsidR="00F249FD" w:rsidRPr="00FA4613" w:rsidRDefault="00F249FD" w:rsidP="00F249FD">
      <w:pPr>
        <w:pStyle w:val="Heading1"/>
        <w:ind w:left="720"/>
      </w:pPr>
    </w:p>
    <w:p w:rsidR="00F249FD" w:rsidRPr="00FA4613" w:rsidRDefault="00F249FD" w:rsidP="00F249FD">
      <w:pPr>
        <w:pStyle w:val="Heading1"/>
        <w:ind w:left="720"/>
      </w:pPr>
    </w:p>
    <w:p w:rsidR="00F249FD" w:rsidRPr="00FA4613" w:rsidRDefault="00F249FD" w:rsidP="00F249FD">
      <w:pPr>
        <w:pStyle w:val="Heading1"/>
        <w:ind w:left="720"/>
      </w:pPr>
    </w:p>
    <w:p w:rsidR="00000000" w:rsidRDefault="0055454B">
      <w:pPr>
        <w:pStyle w:val="Heading1"/>
        <w:ind w:left="720"/>
        <w:pPrChange w:id="8" w:author="jmavares" w:date="2009-04-14T20:33:00Z">
          <w:pPr>
            <w:ind w:left="720"/>
          </w:pPr>
        </w:pPrChange>
      </w:pPr>
    </w:p>
    <w:p w:rsidR="00F249FD" w:rsidRPr="00FA4613" w:rsidRDefault="00F249FD" w:rsidP="00F249FD">
      <w:pPr>
        <w:ind w:left="720"/>
      </w:pPr>
    </w:p>
    <w:p w:rsidR="00F249FD" w:rsidRPr="00FA4613" w:rsidRDefault="00F249FD" w:rsidP="00F249FD">
      <w:pPr>
        <w:ind w:left="720"/>
      </w:pPr>
    </w:p>
    <w:p w:rsidR="00F249FD" w:rsidRPr="00FA4613" w:rsidRDefault="00F249FD" w:rsidP="00F249FD">
      <w:pPr>
        <w:ind w:left="720"/>
      </w:pPr>
    </w:p>
    <w:p w:rsidR="00F249FD" w:rsidRPr="00FA4613" w:rsidRDefault="00F249FD" w:rsidP="00F249FD">
      <w:pPr>
        <w:ind w:left="720"/>
      </w:pPr>
    </w:p>
    <w:p w:rsidR="00F249FD" w:rsidRDefault="00F249FD" w:rsidP="00F249FD">
      <w:pPr>
        <w:ind w:left="720"/>
      </w:pPr>
    </w:p>
    <w:p w:rsidR="000A1E91" w:rsidRDefault="000A1E91" w:rsidP="00F249FD">
      <w:pPr>
        <w:ind w:left="720"/>
      </w:pPr>
    </w:p>
    <w:p w:rsidR="000A1E91" w:rsidRPr="00FA4613" w:rsidRDefault="000A1E91" w:rsidP="00F249FD">
      <w:pPr>
        <w:ind w:left="720"/>
      </w:pPr>
    </w:p>
    <w:p w:rsidR="00F249FD" w:rsidRPr="00FA4613" w:rsidRDefault="00F249FD" w:rsidP="00F249FD">
      <w:pPr>
        <w:ind w:left="720"/>
        <w:rPr>
          <w:rPrChange w:id="9" w:author="jmavares" w:date="2009-04-14T20:33:00Z">
            <w:rPr>
              <w:sz w:val="28"/>
            </w:rPr>
          </w:rPrChange>
        </w:rPr>
      </w:pPr>
    </w:p>
    <w:p w:rsidR="00F249FD" w:rsidRPr="000A1E91" w:rsidRDefault="00F249FD" w:rsidP="00F249FD">
      <w:pPr>
        <w:ind w:left="720"/>
        <w:rPr>
          <w:ins w:id="10" w:author="jmavares" w:date="2009-04-14T20:33:00Z"/>
          <w:sz w:val="28"/>
          <w:szCs w:val="28"/>
        </w:rPr>
      </w:pPr>
      <w:del w:id="11" w:author="jmavares" w:date="2009-04-14T20:33:00Z">
        <w:r w:rsidRPr="000A1E91">
          <w:rPr>
            <w:b/>
            <w:sz w:val="28"/>
            <w:szCs w:val="28"/>
          </w:rPr>
          <w:delText xml:space="preserve">DESMONTAJE, </w:delText>
        </w:r>
      </w:del>
    </w:p>
    <w:p w:rsidR="00F249FD" w:rsidRPr="005D03CB" w:rsidRDefault="007A2C46" w:rsidP="00F249FD">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s>
        <w:ind w:left="720" w:right="13"/>
        <w:jc w:val="center"/>
        <w:rPr>
          <w:b/>
          <w:sz w:val="28"/>
          <w:szCs w:val="28"/>
        </w:rPr>
      </w:pPr>
      <w:ins w:id="12" w:author="jmavares" w:date="2009-04-14T20:33:00Z">
        <w:r w:rsidRPr="005D03CB">
          <w:rPr>
            <w:b/>
            <w:sz w:val="28"/>
            <w:szCs w:val="28"/>
          </w:rPr>
          <w:t xml:space="preserve">INGENIERIA, PROCURA Y CONSTRUCCION PARA EL </w:t>
        </w:r>
      </w:ins>
      <w:r w:rsidR="00F249FD" w:rsidRPr="005D03CB">
        <w:rPr>
          <w:b/>
          <w:sz w:val="28"/>
          <w:szCs w:val="28"/>
        </w:rPr>
        <w:t>TRASLADO</w:t>
      </w:r>
      <w:ins w:id="13" w:author="jmavares" w:date="2009-04-14T20:33:00Z">
        <w:r w:rsidR="000D7BBD" w:rsidRPr="005D03CB">
          <w:rPr>
            <w:b/>
            <w:sz w:val="28"/>
            <w:szCs w:val="28"/>
          </w:rPr>
          <w:t xml:space="preserve"> DESDE </w:t>
        </w:r>
        <w:r w:rsidR="001C7D58">
          <w:rPr>
            <w:b/>
            <w:sz w:val="28"/>
            <w:szCs w:val="28"/>
          </w:rPr>
          <w:t>EL PUERTO DE MARACAIBO</w:t>
        </w:r>
        <w:r w:rsidR="000D7BBD" w:rsidRPr="005D03CB">
          <w:rPr>
            <w:b/>
            <w:sz w:val="28"/>
            <w:szCs w:val="28"/>
          </w:rPr>
          <w:t xml:space="preserve"> HASTA PLANTA TERMOZULIA</w:t>
        </w:r>
      </w:ins>
      <w:r w:rsidR="00F249FD" w:rsidRPr="005D03CB">
        <w:rPr>
          <w:b/>
          <w:sz w:val="28"/>
          <w:szCs w:val="28"/>
        </w:rPr>
        <w:t>, MONTAJE</w:t>
      </w:r>
      <w:del w:id="14" w:author="jmavares" w:date="2009-04-14T20:33:00Z">
        <w:r w:rsidR="00F249FD" w:rsidRPr="000A1E91">
          <w:rPr>
            <w:b/>
            <w:sz w:val="28"/>
            <w:szCs w:val="28"/>
          </w:rPr>
          <w:delText xml:space="preserve"> Y </w:delText>
        </w:r>
      </w:del>
      <w:ins w:id="15" w:author="jmavares" w:date="2009-04-14T20:33:00Z">
        <w:r w:rsidRPr="005D03CB">
          <w:rPr>
            <w:b/>
            <w:sz w:val="28"/>
            <w:szCs w:val="28"/>
          </w:rPr>
          <w:t>,</w:t>
        </w:r>
        <w:r w:rsidR="00F249FD" w:rsidRPr="005D03CB">
          <w:rPr>
            <w:b/>
            <w:sz w:val="28"/>
            <w:szCs w:val="28"/>
          </w:rPr>
          <w:t xml:space="preserve"> </w:t>
        </w:r>
      </w:ins>
      <w:r w:rsidR="00F249FD" w:rsidRPr="005D03CB">
        <w:rPr>
          <w:b/>
          <w:sz w:val="28"/>
          <w:szCs w:val="28"/>
        </w:rPr>
        <w:t xml:space="preserve">PUESTA EN MARCHA </w:t>
      </w:r>
      <w:ins w:id="16" w:author="jmavares" w:date="2009-04-14T20:33:00Z">
        <w:r w:rsidRPr="005D03CB">
          <w:rPr>
            <w:b/>
            <w:sz w:val="28"/>
            <w:szCs w:val="28"/>
          </w:rPr>
          <w:t xml:space="preserve">Y </w:t>
        </w:r>
        <w:r w:rsidR="00490586" w:rsidRPr="005D03CB">
          <w:rPr>
            <w:b/>
            <w:sz w:val="28"/>
            <w:szCs w:val="28"/>
          </w:rPr>
          <w:t xml:space="preserve">CONSTRUCCION DEL </w:t>
        </w:r>
        <w:r w:rsidRPr="005D03CB">
          <w:rPr>
            <w:b/>
            <w:sz w:val="28"/>
            <w:szCs w:val="28"/>
          </w:rPr>
          <w:t xml:space="preserve">BALANCE DE PLANTA </w:t>
        </w:r>
      </w:ins>
      <w:r w:rsidR="00F249FD" w:rsidRPr="005D03CB">
        <w:rPr>
          <w:b/>
          <w:sz w:val="28"/>
          <w:szCs w:val="28"/>
        </w:rPr>
        <w:t xml:space="preserve">DE DOS (02) UNIDADES F7EA </w:t>
      </w:r>
      <w:r w:rsidRPr="005D03CB">
        <w:rPr>
          <w:b/>
          <w:sz w:val="28"/>
          <w:szCs w:val="28"/>
        </w:rPr>
        <w:t>EN</w:t>
      </w:r>
      <w:r w:rsidR="00F249FD" w:rsidRPr="005D03CB">
        <w:rPr>
          <w:b/>
          <w:sz w:val="28"/>
          <w:szCs w:val="28"/>
        </w:rPr>
        <w:t xml:space="preserve"> EL COMPLEJO TERMOLECTRICO GENERAL RAFAEL URDANETA</w:t>
      </w:r>
    </w:p>
    <w:p w:rsidR="00F249FD" w:rsidRPr="005D03CB" w:rsidRDefault="00F249FD" w:rsidP="00F249FD">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s>
        <w:ind w:left="720" w:right="13"/>
        <w:jc w:val="center"/>
        <w:rPr>
          <w:b/>
          <w:sz w:val="28"/>
          <w:szCs w:val="28"/>
        </w:rPr>
      </w:pPr>
    </w:p>
    <w:p w:rsidR="00F249FD" w:rsidRPr="005D03CB" w:rsidRDefault="00F249FD" w:rsidP="00F249FD">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s>
        <w:ind w:left="720" w:right="13"/>
        <w:jc w:val="center"/>
        <w:rPr>
          <w:b/>
        </w:rPr>
      </w:pPr>
    </w:p>
    <w:p w:rsidR="00F249FD" w:rsidRPr="005D03CB" w:rsidRDefault="00F249FD" w:rsidP="00F249FD">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s>
        <w:ind w:left="720" w:right="13"/>
        <w:jc w:val="center"/>
        <w:rPr>
          <w:b/>
        </w:rPr>
      </w:pPr>
    </w:p>
    <w:p w:rsidR="00F249FD" w:rsidRPr="005D03CB" w:rsidRDefault="00F249FD" w:rsidP="00F249FD">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s>
        <w:ind w:left="720" w:right="13"/>
        <w:jc w:val="center"/>
        <w:rPr>
          <w:b/>
        </w:rPr>
      </w:pPr>
    </w:p>
    <w:p w:rsidR="00F249FD" w:rsidRPr="005D03CB" w:rsidRDefault="00F249FD" w:rsidP="00F249FD">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s>
        <w:ind w:left="720" w:right="13"/>
        <w:jc w:val="center"/>
        <w:rPr>
          <w:rPrChange w:id="17" w:author="jmavares" w:date="2009-04-14T20:33:00Z">
            <w:rPr>
              <w:b/>
            </w:rPr>
          </w:rPrChange>
        </w:rPr>
      </w:pPr>
    </w:p>
    <w:p w:rsidR="00000000" w:rsidRDefault="0055454B">
      <w:pPr>
        <w:ind w:left="720" w:right="13"/>
        <w:pPrChange w:id="18" w:author="jmavares" w:date="2009-04-14T20:33:00Z">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s>
            <w:ind w:left="720" w:right="13"/>
            <w:jc w:val="center"/>
          </w:pPr>
        </w:pPrChange>
      </w:pPr>
    </w:p>
    <w:p w:rsidR="00F249FD" w:rsidRPr="005D03CB" w:rsidRDefault="00F249FD" w:rsidP="00F249FD">
      <w:pPr>
        <w:ind w:left="720" w:right="13"/>
      </w:pPr>
    </w:p>
    <w:p w:rsidR="00F249FD" w:rsidRPr="005D03CB" w:rsidRDefault="00F249FD" w:rsidP="00F249FD">
      <w:pPr>
        <w:ind w:left="720" w:right="13"/>
      </w:pPr>
    </w:p>
    <w:p w:rsidR="00F249FD" w:rsidRPr="005D03CB" w:rsidRDefault="00F249FD" w:rsidP="00F249FD">
      <w:pPr>
        <w:ind w:left="720" w:right="13"/>
      </w:pPr>
    </w:p>
    <w:p w:rsidR="000A1E91" w:rsidRPr="005D03CB" w:rsidRDefault="000A1E91" w:rsidP="00F249FD">
      <w:pPr>
        <w:ind w:left="720" w:right="13"/>
      </w:pPr>
    </w:p>
    <w:p w:rsidR="000A1E91" w:rsidRPr="005D03CB" w:rsidRDefault="000A1E91" w:rsidP="00F249FD">
      <w:pPr>
        <w:ind w:left="720" w:right="13"/>
      </w:pPr>
    </w:p>
    <w:p w:rsidR="000A1E91" w:rsidRPr="005D03CB" w:rsidRDefault="000A1E91" w:rsidP="00F249FD">
      <w:pPr>
        <w:ind w:left="720" w:right="13"/>
      </w:pPr>
    </w:p>
    <w:p w:rsidR="000A1E91" w:rsidRPr="005D03CB" w:rsidRDefault="000A1E91" w:rsidP="00F249FD">
      <w:pPr>
        <w:ind w:left="720" w:right="13"/>
      </w:pPr>
    </w:p>
    <w:p w:rsidR="000A1E91" w:rsidRPr="005D03CB" w:rsidRDefault="000A1E91" w:rsidP="00F249FD">
      <w:pPr>
        <w:ind w:left="720" w:right="13"/>
      </w:pPr>
    </w:p>
    <w:p w:rsidR="000A1E91" w:rsidRPr="005D03CB" w:rsidRDefault="000A1E91" w:rsidP="00F249FD">
      <w:pPr>
        <w:ind w:left="720" w:right="13"/>
      </w:pPr>
    </w:p>
    <w:p w:rsidR="000A1E91" w:rsidRPr="005D03CB" w:rsidRDefault="000A1E91" w:rsidP="00F249FD">
      <w:pPr>
        <w:ind w:left="720" w:right="13"/>
      </w:pPr>
    </w:p>
    <w:p w:rsidR="000A1E91" w:rsidRPr="005D03CB" w:rsidRDefault="000A1E91" w:rsidP="00F249FD">
      <w:pPr>
        <w:ind w:left="720" w:right="13"/>
      </w:pPr>
    </w:p>
    <w:p w:rsidR="000A1E91" w:rsidRPr="005D03CB" w:rsidRDefault="000A1E91" w:rsidP="00F249FD">
      <w:pPr>
        <w:ind w:left="720" w:right="13"/>
      </w:pPr>
    </w:p>
    <w:p w:rsidR="000A1E91" w:rsidRPr="005D03CB" w:rsidRDefault="000A1E91" w:rsidP="00F249FD">
      <w:pPr>
        <w:ind w:left="720" w:right="13"/>
      </w:pPr>
    </w:p>
    <w:p w:rsidR="000A1E91" w:rsidRDefault="000A1E91" w:rsidP="00F249FD">
      <w:pPr>
        <w:ind w:left="720" w:right="13"/>
        <w:rPr>
          <w:del w:id="19" w:author="jmavares" w:date="2009-04-14T20:33:00Z"/>
        </w:rPr>
      </w:pPr>
    </w:p>
    <w:p w:rsidR="000A1E91" w:rsidRDefault="000A1E91" w:rsidP="00F249FD">
      <w:pPr>
        <w:ind w:left="720" w:right="13"/>
        <w:rPr>
          <w:del w:id="20" w:author="jmavares" w:date="2009-04-14T20:33:00Z"/>
        </w:rPr>
      </w:pPr>
    </w:p>
    <w:p w:rsidR="000A1E91" w:rsidRDefault="000A1E91" w:rsidP="00F249FD">
      <w:pPr>
        <w:ind w:left="720" w:right="13"/>
        <w:rPr>
          <w:del w:id="21" w:author="jmavares" w:date="2009-04-14T20:33:00Z"/>
        </w:rPr>
      </w:pPr>
    </w:p>
    <w:p w:rsidR="00F249FD" w:rsidRPr="005D03CB" w:rsidRDefault="00F249FD" w:rsidP="00F249FD">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s>
        <w:ind w:left="720" w:right="13"/>
        <w:jc w:val="center"/>
        <w:rPr>
          <w:b/>
          <w:bCs/>
        </w:rPr>
      </w:pPr>
      <w:r w:rsidRPr="005D03CB">
        <w:rPr>
          <w:b/>
          <w:bCs/>
        </w:rPr>
        <w:t xml:space="preserve">MARACAIBO,  </w:t>
      </w:r>
      <w:del w:id="22" w:author="jmavares" w:date="2009-04-14T20:33:00Z">
        <w:r w:rsidRPr="00FA4613">
          <w:rPr>
            <w:b/>
            <w:bCs/>
          </w:rPr>
          <w:delText>ENERO</w:delText>
        </w:r>
      </w:del>
      <w:ins w:id="23" w:author="jmavares" w:date="2009-04-14T20:33:00Z">
        <w:r w:rsidR="004D3BB2" w:rsidRPr="005D03CB">
          <w:rPr>
            <w:b/>
            <w:bCs/>
          </w:rPr>
          <w:t>MARZO</w:t>
        </w:r>
      </w:ins>
      <w:r w:rsidRPr="005D03CB">
        <w:rPr>
          <w:b/>
          <w:bCs/>
        </w:rPr>
        <w:t xml:space="preserve"> 2009</w:t>
      </w:r>
    </w:p>
    <w:p w:rsidR="00F249FD" w:rsidRPr="005D03CB" w:rsidRDefault="00F249FD" w:rsidP="00F249FD">
      <w:pPr>
        <w:tabs>
          <w:tab w:val="left" w:pos="5550"/>
        </w:tabs>
        <w:ind w:left="720"/>
        <w:jc w:val="center"/>
        <w:rPr>
          <w:rPrChange w:id="24" w:author="jmavares" w:date="2009-04-14T20:33:00Z">
            <w:rPr>
              <w:b/>
              <w:u w:val="single"/>
            </w:rPr>
          </w:rPrChange>
        </w:rPr>
      </w:pPr>
      <w:r w:rsidRPr="005D03CB">
        <w:br w:type="page"/>
      </w:r>
      <w:del w:id="25" w:author="jmavares" w:date="2009-04-14T20:33:00Z">
        <w:r w:rsidRPr="00FA4613">
          <w:rPr>
            <w:b/>
            <w:bCs/>
            <w:u w:val="single"/>
          </w:rPr>
          <w:lastRenderedPageBreak/>
          <w:delText xml:space="preserve">SECCIÓN I: </w:delText>
        </w:r>
        <w:r w:rsidRPr="00FA4613">
          <w:rPr>
            <w:b/>
            <w:u w:val="single"/>
          </w:rPr>
          <w:delText>ESPECIFICACIONES TÉCNICAS</w:delText>
        </w:r>
      </w:del>
    </w:p>
    <w:p w:rsidR="00973F15" w:rsidRPr="005D03CB" w:rsidRDefault="00973F15" w:rsidP="00F249FD">
      <w:pPr>
        <w:tabs>
          <w:tab w:val="left" w:pos="5550"/>
        </w:tabs>
        <w:ind w:left="720"/>
        <w:jc w:val="center"/>
        <w:rPr>
          <w:ins w:id="26" w:author="jmavares" w:date="2009-04-14T20:33:00Z"/>
        </w:rPr>
      </w:pPr>
    </w:p>
    <w:p w:rsidR="00786BBC" w:rsidRPr="005D03CB" w:rsidRDefault="00786BBC" w:rsidP="00F249FD">
      <w:pPr>
        <w:tabs>
          <w:tab w:val="left" w:pos="5550"/>
        </w:tabs>
        <w:ind w:left="720"/>
        <w:jc w:val="center"/>
        <w:rPr>
          <w:ins w:id="27" w:author="jmavares" w:date="2009-04-14T20:33:00Z"/>
        </w:rPr>
      </w:pPr>
    </w:p>
    <w:p w:rsidR="00786BBC" w:rsidRPr="005D03CB" w:rsidRDefault="00786BBC" w:rsidP="00F249FD">
      <w:pPr>
        <w:tabs>
          <w:tab w:val="left" w:pos="5550"/>
        </w:tabs>
        <w:ind w:left="720"/>
        <w:jc w:val="center"/>
        <w:rPr>
          <w:ins w:id="28" w:author="jmavares" w:date="2009-04-14T20:33:00Z"/>
        </w:rPr>
      </w:pPr>
    </w:p>
    <w:p w:rsidR="00786BBC" w:rsidRPr="005D03CB" w:rsidRDefault="00786BBC" w:rsidP="00F249FD">
      <w:pPr>
        <w:tabs>
          <w:tab w:val="left" w:pos="5550"/>
        </w:tabs>
        <w:ind w:left="720"/>
        <w:jc w:val="center"/>
        <w:rPr>
          <w:ins w:id="29" w:author="jmavares" w:date="2009-04-14T20:33:00Z"/>
          <w:b/>
          <w:sz w:val="28"/>
          <w:szCs w:val="28"/>
        </w:rPr>
      </w:pPr>
    </w:p>
    <w:p w:rsidR="00973F15" w:rsidRPr="005D03CB" w:rsidRDefault="00973F15" w:rsidP="000D7BBD">
      <w:pPr>
        <w:pStyle w:val="BodyText"/>
        <w:ind w:left="720"/>
        <w:jc w:val="center"/>
        <w:rPr>
          <w:ins w:id="30" w:author="jmavares" w:date="2009-04-14T20:33:00Z"/>
          <w:b/>
          <w:sz w:val="28"/>
          <w:szCs w:val="28"/>
        </w:rPr>
      </w:pPr>
      <w:ins w:id="31" w:author="jmavares" w:date="2009-04-14T20:33:00Z">
        <w:r w:rsidRPr="005D03CB">
          <w:rPr>
            <w:b/>
            <w:sz w:val="28"/>
            <w:szCs w:val="28"/>
          </w:rPr>
          <w:t>CONTENIDO</w:t>
        </w:r>
      </w:ins>
    </w:p>
    <w:p w:rsidR="00786BBC" w:rsidRPr="005D03CB" w:rsidRDefault="00786BBC" w:rsidP="00F249FD">
      <w:pPr>
        <w:tabs>
          <w:tab w:val="left" w:pos="5550"/>
        </w:tabs>
        <w:ind w:left="720"/>
        <w:jc w:val="center"/>
        <w:rPr>
          <w:ins w:id="32" w:author="jmavares" w:date="2009-04-14T20:33:00Z"/>
          <w:b/>
          <w:sz w:val="28"/>
          <w:szCs w:val="28"/>
        </w:rPr>
      </w:pPr>
    </w:p>
    <w:p w:rsidR="00786BBC" w:rsidRPr="005D03CB" w:rsidRDefault="00786BBC" w:rsidP="00F249FD">
      <w:pPr>
        <w:tabs>
          <w:tab w:val="left" w:pos="5550"/>
        </w:tabs>
        <w:ind w:left="720"/>
        <w:jc w:val="center"/>
        <w:rPr>
          <w:ins w:id="33" w:author="jmavares" w:date="2009-04-14T20:33:00Z"/>
          <w:b/>
          <w:sz w:val="28"/>
          <w:szCs w:val="28"/>
        </w:rPr>
      </w:pPr>
    </w:p>
    <w:p w:rsidR="00973F15" w:rsidRPr="005D03CB" w:rsidRDefault="00973F15" w:rsidP="00973F15">
      <w:pPr>
        <w:tabs>
          <w:tab w:val="left" w:pos="5550"/>
        </w:tabs>
        <w:ind w:left="720"/>
        <w:jc w:val="center"/>
        <w:rPr>
          <w:ins w:id="34" w:author="jmavares" w:date="2009-04-14T20:33:00Z"/>
          <w:b/>
          <w:sz w:val="28"/>
          <w:szCs w:val="28"/>
        </w:rPr>
      </w:pPr>
    </w:p>
    <w:p w:rsidR="00973F15" w:rsidRPr="005D03CB" w:rsidRDefault="00786BBC" w:rsidP="00786BBC">
      <w:pPr>
        <w:tabs>
          <w:tab w:val="left" w:pos="5550"/>
        </w:tabs>
        <w:ind w:left="1440"/>
        <w:rPr>
          <w:ins w:id="35" w:author="jmavares" w:date="2009-04-14T20:33:00Z"/>
        </w:rPr>
      </w:pPr>
      <w:ins w:id="36" w:author="jmavares" w:date="2009-04-14T20:33:00Z">
        <w:r w:rsidRPr="005D03CB">
          <w:t xml:space="preserve">1. </w:t>
        </w:r>
        <w:r w:rsidR="00973F15" w:rsidRPr="005D03CB">
          <w:t>ALCANCE GENERAL.</w:t>
        </w:r>
      </w:ins>
    </w:p>
    <w:p w:rsidR="00D4564E" w:rsidRPr="005D03CB" w:rsidRDefault="00D4564E" w:rsidP="00786BBC">
      <w:pPr>
        <w:tabs>
          <w:tab w:val="left" w:pos="5550"/>
        </w:tabs>
        <w:ind w:left="1440"/>
        <w:rPr>
          <w:ins w:id="37" w:author="jmavares" w:date="2009-04-14T20:33:00Z"/>
        </w:rPr>
      </w:pPr>
    </w:p>
    <w:p w:rsidR="00D4564E" w:rsidRPr="005D03CB" w:rsidRDefault="00D4564E" w:rsidP="00786BBC">
      <w:pPr>
        <w:tabs>
          <w:tab w:val="left" w:pos="5550"/>
        </w:tabs>
        <w:ind w:left="1440"/>
        <w:rPr>
          <w:ins w:id="38" w:author="jmavares" w:date="2009-04-14T20:33:00Z"/>
        </w:rPr>
      </w:pPr>
      <w:ins w:id="39" w:author="jmavares" w:date="2009-04-14T20:33:00Z">
        <w:r w:rsidRPr="005D03CB">
          <w:t>2. DEFINICION DE TERMINOS</w:t>
        </w:r>
      </w:ins>
    </w:p>
    <w:p w:rsidR="00786BBC" w:rsidRPr="005D03CB" w:rsidRDefault="00786BBC" w:rsidP="00786BBC">
      <w:pPr>
        <w:tabs>
          <w:tab w:val="left" w:pos="5550"/>
        </w:tabs>
        <w:ind w:left="1440"/>
        <w:rPr>
          <w:ins w:id="40" w:author="jmavares" w:date="2009-04-14T20:33:00Z"/>
        </w:rPr>
      </w:pPr>
    </w:p>
    <w:p w:rsidR="00786BBC" w:rsidRPr="005D03CB" w:rsidRDefault="00D4564E" w:rsidP="00786BBC">
      <w:pPr>
        <w:tabs>
          <w:tab w:val="left" w:pos="5550"/>
        </w:tabs>
        <w:ind w:left="1440"/>
        <w:rPr>
          <w:ins w:id="41" w:author="jmavares" w:date="2009-04-14T20:33:00Z"/>
        </w:rPr>
      </w:pPr>
      <w:ins w:id="42" w:author="jmavares" w:date="2009-04-14T20:33:00Z">
        <w:r w:rsidRPr="005D03CB">
          <w:t>3</w:t>
        </w:r>
        <w:r w:rsidR="00786BBC" w:rsidRPr="005D03CB">
          <w:t>. PUNTOS TERMINALES.</w:t>
        </w:r>
      </w:ins>
    </w:p>
    <w:p w:rsidR="00786BBC" w:rsidRPr="005D03CB" w:rsidRDefault="00786BBC" w:rsidP="00786BBC">
      <w:pPr>
        <w:tabs>
          <w:tab w:val="left" w:pos="5550"/>
        </w:tabs>
        <w:ind w:left="1440"/>
        <w:rPr>
          <w:ins w:id="43" w:author="jmavares" w:date="2009-04-14T20:33:00Z"/>
        </w:rPr>
      </w:pPr>
    </w:p>
    <w:p w:rsidR="00786BBC" w:rsidRPr="005D03CB" w:rsidRDefault="00D4564E" w:rsidP="00786BBC">
      <w:pPr>
        <w:ind w:left="1440"/>
        <w:jc w:val="both"/>
        <w:rPr>
          <w:ins w:id="44" w:author="jmavares" w:date="2009-04-14T20:33:00Z"/>
          <w:bCs/>
        </w:rPr>
      </w:pPr>
      <w:ins w:id="45" w:author="jmavares" w:date="2009-04-14T20:33:00Z">
        <w:r w:rsidRPr="005D03CB">
          <w:rPr>
            <w:bCs/>
          </w:rPr>
          <w:t>4</w:t>
        </w:r>
        <w:r w:rsidR="00786BBC" w:rsidRPr="005D03CB">
          <w:rPr>
            <w:bCs/>
          </w:rPr>
          <w:t xml:space="preserve">. </w:t>
        </w:r>
        <w:r w:rsidR="002457A5" w:rsidRPr="005D03CB">
          <w:rPr>
            <w:bCs/>
          </w:rPr>
          <w:t>DESCRIPCION DE LAS ACTIVIDADES</w:t>
        </w:r>
        <w:r w:rsidR="00786BBC" w:rsidRPr="005D03CB">
          <w:rPr>
            <w:bCs/>
          </w:rPr>
          <w:t>.</w:t>
        </w:r>
      </w:ins>
    </w:p>
    <w:p w:rsidR="00786BBC" w:rsidRPr="005D03CB" w:rsidRDefault="00786BBC" w:rsidP="00786BBC">
      <w:pPr>
        <w:ind w:left="1440"/>
        <w:jc w:val="both"/>
        <w:rPr>
          <w:ins w:id="46" w:author="jmavares" w:date="2009-04-14T20:33:00Z"/>
          <w:bCs/>
        </w:rPr>
      </w:pPr>
    </w:p>
    <w:p w:rsidR="00786BBC" w:rsidRPr="005D03CB" w:rsidRDefault="00D4564E" w:rsidP="00786BBC">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440"/>
        <w:jc w:val="both"/>
        <w:rPr>
          <w:ins w:id="47" w:author="jmavares" w:date="2009-04-14T20:33:00Z"/>
        </w:rPr>
      </w:pPr>
      <w:ins w:id="48" w:author="jmavares" w:date="2009-04-14T20:33:00Z">
        <w:r w:rsidRPr="005D03CB">
          <w:t>5</w:t>
        </w:r>
        <w:r w:rsidR="00786BBC" w:rsidRPr="005D03CB">
          <w:t>. CRITERIOS DE DISEÑO</w:t>
        </w:r>
        <w:r w:rsidR="008F0D6E">
          <w:t xml:space="preserve"> REFERENCIALES</w:t>
        </w:r>
        <w:r w:rsidR="00786BBC" w:rsidRPr="005D03CB">
          <w:t>.</w:t>
        </w:r>
      </w:ins>
    </w:p>
    <w:p w:rsidR="00786BBC" w:rsidRPr="005D03CB" w:rsidRDefault="00786BBC" w:rsidP="00786BBC">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440"/>
        <w:jc w:val="both"/>
        <w:rPr>
          <w:ins w:id="49" w:author="jmavares" w:date="2009-04-14T20:33:00Z"/>
        </w:rPr>
      </w:pPr>
    </w:p>
    <w:p w:rsidR="00786BBC" w:rsidRPr="005D03CB" w:rsidRDefault="00604753" w:rsidP="00786BBC">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440"/>
        <w:jc w:val="both"/>
        <w:rPr>
          <w:ins w:id="50" w:author="jmavares" w:date="2009-04-14T20:33:00Z"/>
        </w:rPr>
      </w:pPr>
      <w:ins w:id="51" w:author="jmavares" w:date="2009-04-14T20:33:00Z">
        <w:r w:rsidRPr="005D03CB">
          <w:t>6</w:t>
        </w:r>
        <w:r w:rsidR="00786BBC" w:rsidRPr="005D03CB">
          <w:t>. RESPONSABILIDADES</w:t>
        </w:r>
        <w:r w:rsidR="002457A5" w:rsidRPr="005D03CB">
          <w:t xml:space="preserve"> </w:t>
        </w:r>
        <w:r w:rsidR="00D4564E" w:rsidRPr="005D03CB">
          <w:t>DEL ENTE CONTRATANTE</w:t>
        </w:r>
        <w:r w:rsidR="00786BBC" w:rsidRPr="005D03CB">
          <w:t>.</w:t>
        </w:r>
      </w:ins>
    </w:p>
    <w:p w:rsidR="00D4564E" w:rsidRPr="005D03CB" w:rsidRDefault="00D4564E" w:rsidP="00786BBC">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440"/>
        <w:jc w:val="both"/>
        <w:rPr>
          <w:ins w:id="52" w:author="jmavares" w:date="2009-04-14T20:33:00Z"/>
        </w:rPr>
      </w:pPr>
    </w:p>
    <w:p w:rsidR="00D4564E" w:rsidRPr="005D03CB" w:rsidRDefault="00604753" w:rsidP="00786BBC">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440"/>
        <w:jc w:val="both"/>
        <w:rPr>
          <w:ins w:id="53" w:author="jmavares" w:date="2009-04-14T20:33:00Z"/>
        </w:rPr>
      </w:pPr>
      <w:ins w:id="54" w:author="jmavares" w:date="2009-04-14T20:33:00Z">
        <w:r w:rsidRPr="005D03CB">
          <w:t>7</w:t>
        </w:r>
        <w:r w:rsidR="00D4564E" w:rsidRPr="005D03CB">
          <w:t>. RESPONSABILIDADES DEL CONTRATISTA.</w:t>
        </w:r>
      </w:ins>
    </w:p>
    <w:p w:rsidR="00786BBC" w:rsidRPr="005D03CB" w:rsidRDefault="00786BBC" w:rsidP="00786BBC">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440"/>
        <w:jc w:val="both"/>
        <w:rPr>
          <w:ins w:id="55" w:author="jmavares" w:date="2009-04-14T20:33:00Z"/>
        </w:rPr>
      </w:pPr>
    </w:p>
    <w:p w:rsidR="00786BBC" w:rsidRPr="005D03CB" w:rsidRDefault="00604753" w:rsidP="00786BBC">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440"/>
        <w:jc w:val="both"/>
        <w:rPr>
          <w:ins w:id="56" w:author="jmavares" w:date="2009-04-14T20:33:00Z"/>
        </w:rPr>
      </w:pPr>
      <w:ins w:id="57" w:author="jmavares" w:date="2009-04-14T20:33:00Z">
        <w:r w:rsidRPr="005D03CB">
          <w:t>8</w:t>
        </w:r>
        <w:r w:rsidR="00786BBC" w:rsidRPr="005D03CB">
          <w:t>. CONDICIONES GENERALES.</w:t>
        </w:r>
      </w:ins>
    </w:p>
    <w:p w:rsidR="00786BBC" w:rsidRPr="005D03CB" w:rsidRDefault="00786BBC" w:rsidP="00786BBC">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440"/>
        <w:jc w:val="both"/>
        <w:rPr>
          <w:ins w:id="58" w:author="jmavares" w:date="2009-04-14T20:33:00Z"/>
          <w:sz w:val="28"/>
          <w:szCs w:val="28"/>
        </w:rPr>
      </w:pPr>
    </w:p>
    <w:p w:rsidR="00786BBC" w:rsidRPr="005D03CB" w:rsidRDefault="00786BBC" w:rsidP="00786BBC">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59" w:author="jmavares" w:date="2009-04-14T20:33:00Z"/>
          <w:sz w:val="28"/>
          <w:szCs w:val="28"/>
        </w:rPr>
      </w:pPr>
    </w:p>
    <w:p w:rsidR="00786BBC" w:rsidRPr="005D03CB" w:rsidRDefault="00786BBC" w:rsidP="00786BBC">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60" w:author="jmavares" w:date="2009-04-14T20:33:00Z"/>
          <w:sz w:val="28"/>
          <w:szCs w:val="28"/>
        </w:rPr>
      </w:pPr>
    </w:p>
    <w:p w:rsidR="00786BBC" w:rsidRPr="005D03CB" w:rsidRDefault="00786BBC" w:rsidP="00786BBC">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61" w:author="jmavares" w:date="2009-04-14T20:33:00Z"/>
          <w:sz w:val="28"/>
          <w:szCs w:val="28"/>
        </w:rPr>
      </w:pPr>
    </w:p>
    <w:p w:rsidR="00786BBC" w:rsidRPr="005D03CB" w:rsidRDefault="00786BBC" w:rsidP="00786BBC">
      <w:pPr>
        <w:pStyle w:val="BodyText"/>
        <w:ind w:left="720"/>
        <w:rPr>
          <w:ins w:id="62" w:author="jmavares" w:date="2009-04-14T20:33:00Z"/>
          <w:sz w:val="28"/>
          <w:szCs w:val="28"/>
        </w:rPr>
      </w:pPr>
    </w:p>
    <w:p w:rsidR="00786BBC" w:rsidRPr="005D03CB" w:rsidRDefault="00786BBC" w:rsidP="00786BBC">
      <w:pPr>
        <w:ind w:left="720"/>
        <w:jc w:val="both"/>
        <w:rPr>
          <w:ins w:id="63" w:author="jmavares" w:date="2009-04-14T20:33:00Z"/>
          <w:bCs/>
          <w:sz w:val="28"/>
          <w:szCs w:val="28"/>
        </w:rPr>
      </w:pPr>
    </w:p>
    <w:p w:rsidR="00786BBC" w:rsidRPr="005D03CB" w:rsidRDefault="00786BBC" w:rsidP="00786BBC">
      <w:pPr>
        <w:tabs>
          <w:tab w:val="left" w:pos="5550"/>
        </w:tabs>
        <w:ind w:left="720"/>
        <w:rPr>
          <w:ins w:id="64" w:author="jmavares" w:date="2009-04-14T20:33:00Z"/>
          <w:sz w:val="28"/>
          <w:szCs w:val="28"/>
        </w:rPr>
      </w:pPr>
    </w:p>
    <w:p w:rsidR="00973F15" w:rsidRPr="005D03CB" w:rsidRDefault="00973F15" w:rsidP="00973F15">
      <w:pPr>
        <w:tabs>
          <w:tab w:val="left" w:pos="5550"/>
        </w:tabs>
        <w:ind w:left="720"/>
        <w:rPr>
          <w:ins w:id="65" w:author="jmavares" w:date="2009-04-14T20:33:00Z"/>
          <w:sz w:val="28"/>
          <w:szCs w:val="28"/>
        </w:rPr>
      </w:pPr>
    </w:p>
    <w:p w:rsidR="00973F15" w:rsidRPr="005D03CB" w:rsidRDefault="00973F15" w:rsidP="00973F15">
      <w:pPr>
        <w:tabs>
          <w:tab w:val="left" w:pos="5550"/>
        </w:tabs>
        <w:ind w:left="720"/>
        <w:rPr>
          <w:ins w:id="66" w:author="jmavares" w:date="2009-04-14T20:33:00Z"/>
          <w:sz w:val="28"/>
          <w:szCs w:val="28"/>
        </w:rPr>
      </w:pPr>
    </w:p>
    <w:p w:rsidR="00973F15" w:rsidRPr="005D03CB" w:rsidRDefault="00973F15" w:rsidP="00973F15">
      <w:pPr>
        <w:tabs>
          <w:tab w:val="left" w:pos="5550"/>
        </w:tabs>
        <w:ind w:left="720"/>
        <w:jc w:val="center"/>
        <w:rPr>
          <w:ins w:id="67" w:author="jmavares" w:date="2009-04-14T20:33:00Z"/>
          <w:sz w:val="28"/>
          <w:szCs w:val="28"/>
        </w:rPr>
      </w:pPr>
    </w:p>
    <w:p w:rsidR="00973F15" w:rsidRPr="005D03CB" w:rsidRDefault="00973F15" w:rsidP="00F249FD">
      <w:pPr>
        <w:tabs>
          <w:tab w:val="left" w:pos="5550"/>
        </w:tabs>
        <w:ind w:left="720"/>
        <w:jc w:val="center"/>
        <w:rPr>
          <w:ins w:id="68" w:author="jmavares" w:date="2009-04-14T20:33:00Z"/>
          <w:b/>
          <w:sz w:val="28"/>
          <w:szCs w:val="28"/>
          <w:u w:val="single"/>
        </w:rPr>
      </w:pPr>
    </w:p>
    <w:p w:rsidR="00000000" w:rsidRDefault="0055454B">
      <w:pPr>
        <w:pStyle w:val="BodyText"/>
        <w:ind w:left="720"/>
        <w:rPr>
          <w:b/>
          <w:sz w:val="28"/>
          <w:rPrChange w:id="69" w:author="jmavares" w:date="2009-04-14T20:33:00Z">
            <w:rPr>
              <w:b/>
              <w:u w:val="single"/>
            </w:rPr>
          </w:rPrChange>
        </w:rPr>
        <w:pPrChange w:id="70" w:author="jmavares" w:date="2009-04-14T20:33:00Z">
          <w:pPr>
            <w:tabs>
              <w:tab w:val="left" w:pos="5550"/>
            </w:tabs>
            <w:ind w:left="720"/>
            <w:jc w:val="center"/>
          </w:pPr>
        </w:pPrChange>
      </w:pPr>
    </w:p>
    <w:p w:rsidR="00F249FD" w:rsidRPr="005D03CB" w:rsidRDefault="00872AD3" w:rsidP="00F249FD">
      <w:pPr>
        <w:pStyle w:val="BodyText"/>
        <w:ind w:left="720"/>
        <w:rPr>
          <w:b/>
          <w:sz w:val="28"/>
          <w:rPrChange w:id="71" w:author="jmavares" w:date="2009-04-14T20:33:00Z">
            <w:rPr>
              <w:b/>
            </w:rPr>
          </w:rPrChange>
        </w:rPr>
      </w:pPr>
      <w:r w:rsidRPr="00872AD3">
        <w:rPr>
          <w:b/>
          <w:sz w:val="28"/>
          <w:rPrChange w:id="72" w:author="jmavares" w:date="2009-04-14T20:33:00Z">
            <w:rPr>
              <w:b/>
            </w:rPr>
          </w:rPrChange>
        </w:rPr>
        <w:t xml:space="preserve">1. </w:t>
      </w:r>
      <w:bookmarkStart w:id="73" w:name="_Toc122843655"/>
      <w:bookmarkStart w:id="74" w:name="_Toc122847772"/>
      <w:bookmarkStart w:id="75" w:name="_Toc122848777"/>
      <w:bookmarkStart w:id="76" w:name="_Toc122838098"/>
      <w:bookmarkStart w:id="77" w:name="_Toc130640343"/>
      <w:bookmarkStart w:id="78" w:name="_Toc130714802"/>
      <w:bookmarkStart w:id="79" w:name="_Toc130715109"/>
      <w:r w:rsidRPr="00872AD3">
        <w:rPr>
          <w:b/>
          <w:sz w:val="28"/>
          <w:rPrChange w:id="80" w:author="jmavares" w:date="2009-04-14T20:33:00Z">
            <w:rPr>
              <w:b/>
            </w:rPr>
          </w:rPrChange>
        </w:rPr>
        <w:t>ALCANCE GENERAL:</w:t>
      </w:r>
      <w:bookmarkEnd w:id="73"/>
      <w:bookmarkEnd w:id="74"/>
      <w:bookmarkEnd w:id="75"/>
      <w:bookmarkEnd w:id="76"/>
      <w:bookmarkEnd w:id="77"/>
      <w:bookmarkEnd w:id="78"/>
      <w:bookmarkEnd w:id="79"/>
    </w:p>
    <w:p w:rsidR="00000000" w:rsidRDefault="00F249FD">
      <w:pPr>
        <w:pStyle w:val="BodyText"/>
        <w:spacing w:line="240" w:lineRule="auto"/>
        <w:ind w:left="720"/>
        <w:pPrChange w:id="81" w:author="jmavares" w:date="2009-04-14T20:33:00Z">
          <w:pPr>
            <w:pStyle w:val="BodyText"/>
            <w:ind w:left="720"/>
          </w:pPr>
        </w:pPrChange>
      </w:pPr>
      <w:r w:rsidRPr="005D03CB">
        <w:t xml:space="preserve">Los siguientes términos de referencia, comprenden </w:t>
      </w:r>
      <w:del w:id="82" w:author="jmavares" w:date="2009-04-14T20:33:00Z">
        <w:r w:rsidRPr="00705C9A">
          <w:delText>el suministro de todos los materiales, partes, herramientas</w:delText>
        </w:r>
      </w:del>
      <w:ins w:id="83" w:author="jmavares" w:date="2009-04-14T20:33:00Z">
        <w:r w:rsidR="002457A5" w:rsidRPr="005D03CB">
          <w:t>la Ingeniería, Procura</w:t>
        </w:r>
      </w:ins>
      <w:r w:rsidR="002457A5" w:rsidRPr="005D03CB">
        <w:t xml:space="preserve"> y </w:t>
      </w:r>
      <w:del w:id="84" w:author="jmavares" w:date="2009-04-14T20:33:00Z">
        <w:r w:rsidRPr="00705C9A">
          <w:delText>equipos, así como cualquier otro equipo o trabajo que, aún cuando no estuvieren mencionados, sean necesarios</w:delText>
        </w:r>
      </w:del>
      <w:ins w:id="85" w:author="jmavares" w:date="2009-04-14T20:33:00Z">
        <w:r w:rsidR="002457A5" w:rsidRPr="005D03CB">
          <w:t>Construcción</w:t>
        </w:r>
      </w:ins>
      <w:r w:rsidR="002457A5" w:rsidRPr="005D03CB">
        <w:t xml:space="preserve"> </w:t>
      </w:r>
      <w:r w:rsidRPr="005D03CB">
        <w:t>para el correcto</w:t>
      </w:r>
      <w:del w:id="86" w:author="jmavares" w:date="2009-04-14T20:33:00Z">
        <w:r w:rsidRPr="00705C9A">
          <w:delText xml:space="preserve"> desmontaje,</w:delText>
        </w:r>
      </w:del>
      <w:r w:rsidRPr="005D03CB">
        <w:t xml:space="preserve"> traslado, instalación y puesta en marcha de dos Unidades Turbogeneradores a Gas Frame F7EA, el Transformador principal y los equipos auxiliares y del balance de planta</w:t>
      </w:r>
      <w:ins w:id="87" w:author="jmavares" w:date="2009-04-14T20:33:00Z">
        <w:r w:rsidR="007519A9" w:rsidRPr="005D03CB">
          <w:t xml:space="preserve"> incluyendo la bahía </w:t>
        </w:r>
        <w:r w:rsidR="00A06643" w:rsidRPr="005D03CB">
          <w:t>en</w:t>
        </w:r>
        <w:r w:rsidR="007519A9" w:rsidRPr="005D03CB">
          <w:t xml:space="preserve"> 230Kv</w:t>
        </w:r>
      </w:ins>
      <w:r w:rsidRPr="005D03CB">
        <w:t>, en ciclo simple con una capacidad total estimada  en sitio de  170  MW</w:t>
      </w:r>
      <w:ins w:id="88" w:author="jmavares" w:date="2009-04-14T20:33:00Z">
        <w:r w:rsidR="00EC6E93" w:rsidRPr="005D03CB">
          <w:t xml:space="preserve"> bajo el esquema de Generación Rápida</w:t>
        </w:r>
      </w:ins>
      <w:r w:rsidRPr="005D03CB">
        <w:t xml:space="preserve">, con previsión para una expansión a ciclo combinado. Las Unidades </w:t>
      </w:r>
      <w:del w:id="89" w:author="jmavares" w:date="2009-04-14T20:33:00Z">
        <w:r w:rsidRPr="00705C9A">
          <w:delText xml:space="preserve">están actualmente instaladas en Memphis, Tennesee USA y </w:delText>
        </w:r>
      </w:del>
      <w:r w:rsidRPr="005D03CB">
        <w:t xml:space="preserve">serán instaladas en el área disponible al sur de </w:t>
      </w:r>
      <w:smartTag w:uri="urn:schemas-microsoft-com:office:smarttags" w:element="PersonName">
        <w:smartTagPr>
          <w:attr w:name="ProductID" w:val="la Planta Termozulia"/>
        </w:smartTagPr>
        <w:r w:rsidRPr="005D03CB">
          <w:t>la Planta Termozulia</w:t>
        </w:r>
      </w:smartTag>
      <w:ins w:id="90" w:author="jmavares" w:date="2009-04-14T20:33:00Z">
        <w:r w:rsidR="00A06643" w:rsidRPr="005D03CB">
          <w:t xml:space="preserve"> I</w:t>
        </w:r>
      </w:ins>
      <w:r w:rsidRPr="005D03CB">
        <w:t xml:space="preserve">, ubicada en el Municipio </w:t>
      </w:r>
      <w:smartTag w:uri="urn:schemas-microsoft-com:office:smarttags" w:element="PersonName">
        <w:smartTagPr>
          <w:attr w:name="ProductID" w:val="La Ca￱ada"/>
        </w:smartTagPr>
        <w:r w:rsidRPr="005D03CB">
          <w:t>La Cañada</w:t>
        </w:r>
      </w:smartTag>
      <w:r w:rsidRPr="005D03CB">
        <w:t xml:space="preserve"> de Urdaneta, entre el Lago de M</w:t>
      </w:r>
      <w:r w:rsidR="00A06643" w:rsidRPr="005D03CB">
        <w:t xml:space="preserve">aracaibo y la carretera vieja </w:t>
      </w:r>
      <w:ins w:id="91" w:author="jmavares" w:date="2009-04-14T20:33:00Z">
        <w:r w:rsidR="00A06643" w:rsidRPr="005D03CB">
          <w:t xml:space="preserve">vía </w:t>
        </w:r>
      </w:ins>
      <w:r w:rsidR="00A06643" w:rsidRPr="005D03CB">
        <w:t xml:space="preserve">a </w:t>
      </w:r>
      <w:r w:rsidRPr="005D03CB">
        <w:t>La Cañada</w:t>
      </w:r>
      <w:del w:id="92" w:author="jmavares" w:date="2009-04-14T20:33:00Z">
        <w:r w:rsidRPr="00705C9A">
          <w:delText xml:space="preserve"> de Urdaneta</w:delText>
        </w:r>
      </w:del>
      <w:r w:rsidRPr="005D03CB">
        <w:t xml:space="preserve"> y aproximadamente a dos (02) kilómetros de la refinería Bajo Grande de PDVSA.</w:t>
      </w:r>
    </w:p>
    <w:p w:rsidR="00F249FD" w:rsidRPr="005D03CB" w:rsidRDefault="00F249FD" w:rsidP="00F249FD">
      <w:pPr>
        <w:ind w:left="720"/>
        <w:jc w:val="both"/>
      </w:pPr>
    </w:p>
    <w:p w:rsidR="00F249FD" w:rsidRPr="005D03CB" w:rsidRDefault="00F249FD" w:rsidP="005464C7">
      <w:pPr>
        <w:ind w:left="720"/>
        <w:jc w:val="both"/>
      </w:pPr>
      <w:r w:rsidRPr="005D03CB">
        <w:t xml:space="preserve">Los términos de referencia </w:t>
      </w:r>
      <w:r w:rsidR="005464C7" w:rsidRPr="005D03CB">
        <w:t>comprenden:</w:t>
      </w:r>
      <w:r w:rsidRPr="005D03CB">
        <w:t xml:space="preserve"> Traslado desde </w:t>
      </w:r>
      <w:del w:id="93" w:author="jmavares" w:date="2009-04-14T20:33:00Z">
        <w:r w:rsidR="00B34EF7">
          <w:delText>Houston</w:delText>
        </w:r>
      </w:del>
      <w:ins w:id="94" w:author="jmavares" w:date="2009-04-14T20:33:00Z">
        <w:r w:rsidR="00CD76C6" w:rsidRPr="005D03CB">
          <w:t xml:space="preserve">Puerto de </w:t>
        </w:r>
        <w:r w:rsidR="001C7D58">
          <w:t>Maracibo</w:t>
        </w:r>
      </w:ins>
      <w:r w:rsidR="00B34EF7" w:rsidRPr="005D03CB">
        <w:t xml:space="preserve"> </w:t>
      </w:r>
      <w:r w:rsidRPr="005D03CB">
        <w:t>a Planta Termozulia, Montaje y Puesta en marcha de dos Unidades Turbogeneradores a Gas Frame F7EA, el Transformador principal</w:t>
      </w:r>
      <w:del w:id="95" w:author="jmavares" w:date="2009-04-14T20:33:00Z">
        <w:r w:rsidRPr="00705C9A">
          <w:delText xml:space="preserve"> y</w:delText>
        </w:r>
      </w:del>
      <w:ins w:id="96" w:author="jmavares" w:date="2009-04-14T20:33:00Z">
        <w:r w:rsidR="00A06643" w:rsidRPr="005D03CB">
          <w:t>,</w:t>
        </w:r>
      </w:ins>
      <w:r w:rsidRPr="005D03CB">
        <w:t xml:space="preserve"> los equipos auxiliares y del balance de planta</w:t>
      </w:r>
      <w:ins w:id="97" w:author="jmavares" w:date="2009-04-14T20:33:00Z">
        <w:r w:rsidR="00A06643" w:rsidRPr="005D03CB">
          <w:t xml:space="preserve"> y la línea de salida con la bahía de potencia en 230Kv</w:t>
        </w:r>
      </w:ins>
      <w:r w:rsidRPr="005D03CB">
        <w:t>.</w:t>
      </w:r>
    </w:p>
    <w:p w:rsidR="00F249FD" w:rsidRPr="005D03CB" w:rsidRDefault="00F249FD" w:rsidP="00F249FD">
      <w:pPr>
        <w:pStyle w:val="BodyText"/>
        <w:spacing w:line="240" w:lineRule="auto"/>
        <w:ind w:left="720"/>
      </w:pPr>
    </w:p>
    <w:p w:rsidR="00F249FD" w:rsidRPr="005D03CB" w:rsidRDefault="00F249FD" w:rsidP="00F249FD">
      <w:pPr>
        <w:pStyle w:val="BodyText"/>
        <w:spacing w:line="240" w:lineRule="auto"/>
        <w:ind w:left="720"/>
      </w:pPr>
      <w:r w:rsidRPr="005D03CB">
        <w:t>Este renglón comprende en general:</w:t>
      </w:r>
    </w:p>
    <w:p w:rsidR="007C72C6" w:rsidRPr="005D03CB" w:rsidRDefault="007C72C6" w:rsidP="007C72C6">
      <w:pPr>
        <w:pStyle w:val="TitoloAMC0"/>
        <w:ind w:left="720"/>
        <w:rPr>
          <w:rFonts w:cs="Arial"/>
          <w:b w:val="0"/>
          <w:sz w:val="22"/>
          <w:szCs w:val="22"/>
        </w:rPr>
      </w:pPr>
    </w:p>
    <w:p w:rsidR="009038A4" w:rsidRPr="005D03CB" w:rsidRDefault="009038A4" w:rsidP="00F249FD">
      <w:pPr>
        <w:pStyle w:val="BodyText"/>
        <w:numPr>
          <w:ilvl w:val="0"/>
          <w:numId w:val="13"/>
        </w:numPr>
        <w:spacing w:line="240" w:lineRule="auto"/>
        <w:rPr>
          <w:ins w:id="98" w:author="jmavares" w:date="2009-04-14T20:33:00Z"/>
        </w:rPr>
      </w:pPr>
      <w:ins w:id="99" w:author="jmavares" w:date="2009-04-14T20:33:00Z">
        <w:r w:rsidRPr="005D03CB">
          <w:t>Ubicación de equipos (layout).</w:t>
        </w:r>
      </w:ins>
    </w:p>
    <w:p w:rsidR="00C93FE9" w:rsidRPr="005D03CB" w:rsidRDefault="00C93FE9" w:rsidP="00F249FD">
      <w:pPr>
        <w:pStyle w:val="BodyText"/>
        <w:numPr>
          <w:ilvl w:val="0"/>
          <w:numId w:val="13"/>
        </w:numPr>
        <w:spacing w:line="240" w:lineRule="auto"/>
        <w:rPr>
          <w:ins w:id="100" w:author="jmavares" w:date="2009-04-14T20:33:00Z"/>
        </w:rPr>
      </w:pPr>
      <w:ins w:id="101" w:author="jmavares" w:date="2009-04-14T20:33:00Z">
        <w:r w:rsidRPr="005D03CB">
          <w:t>Conformación del terreno.</w:t>
        </w:r>
      </w:ins>
    </w:p>
    <w:p w:rsidR="00C76CAF" w:rsidRPr="005D03CB" w:rsidRDefault="00CD76C6" w:rsidP="00F249FD">
      <w:pPr>
        <w:pStyle w:val="BodyText"/>
        <w:numPr>
          <w:ilvl w:val="0"/>
          <w:numId w:val="13"/>
        </w:numPr>
        <w:spacing w:line="240" w:lineRule="auto"/>
        <w:rPr>
          <w:ins w:id="102" w:author="jmavares" w:date="2009-04-14T20:33:00Z"/>
        </w:rPr>
      </w:pPr>
      <w:ins w:id="103" w:author="jmavares" w:date="2009-04-14T20:33:00Z">
        <w:r w:rsidRPr="005D03CB">
          <w:t xml:space="preserve">Desarrollo de la </w:t>
        </w:r>
        <w:r w:rsidR="009038A4" w:rsidRPr="005D03CB">
          <w:t xml:space="preserve">ingeniería, procura y construcción </w:t>
        </w:r>
        <w:r w:rsidR="00C76CAF" w:rsidRPr="005D03CB">
          <w:t>de las fundaciones, canalizaciones</w:t>
        </w:r>
        <w:r w:rsidR="009038A4" w:rsidRPr="005D03CB">
          <w:t xml:space="preserve"> y conexiones electro-mecánicas de los equipos principales, auxiliares</w:t>
        </w:r>
        <w:r w:rsidR="007519A9" w:rsidRPr="005D03CB">
          <w:t xml:space="preserve"> y</w:t>
        </w:r>
        <w:r w:rsidR="009038A4" w:rsidRPr="005D03CB">
          <w:t xml:space="preserve"> sistema de balance de planta.</w:t>
        </w:r>
      </w:ins>
    </w:p>
    <w:p w:rsidR="00C93FE9" w:rsidRPr="005D03CB" w:rsidRDefault="00C93FE9" w:rsidP="00F249FD">
      <w:pPr>
        <w:pStyle w:val="BodyText"/>
        <w:numPr>
          <w:ilvl w:val="0"/>
          <w:numId w:val="13"/>
        </w:numPr>
        <w:spacing w:line="240" w:lineRule="auto"/>
        <w:rPr>
          <w:ins w:id="104" w:author="jmavares" w:date="2009-04-14T20:33:00Z"/>
        </w:rPr>
      </w:pPr>
      <w:ins w:id="105" w:author="jmavares" w:date="2009-04-14T20:33:00Z">
        <w:r w:rsidRPr="005D03CB">
          <w:t>Desarrollo de la ingeniería, procura y construcción de los equipos</w:t>
        </w:r>
        <w:r w:rsidR="009038A4" w:rsidRPr="005D03CB">
          <w:t xml:space="preserve"> </w:t>
        </w:r>
        <w:r w:rsidRPr="005D03CB">
          <w:t>de balance de planta, incluye tanque</w:t>
        </w:r>
        <w:r w:rsidR="00FF50E6" w:rsidRPr="005D03CB">
          <w:t>s</w:t>
        </w:r>
        <w:r w:rsidRPr="005D03CB">
          <w:t xml:space="preserve"> de combustible, tuberías, equipos, soportes, accesorios entre otros.</w:t>
        </w:r>
      </w:ins>
    </w:p>
    <w:p w:rsidR="00F249FD" w:rsidRPr="005D03CB" w:rsidRDefault="007C72C6" w:rsidP="00F249FD">
      <w:pPr>
        <w:pStyle w:val="BodyText"/>
        <w:numPr>
          <w:ilvl w:val="0"/>
          <w:numId w:val="13"/>
        </w:numPr>
        <w:spacing w:line="240" w:lineRule="auto"/>
      </w:pPr>
      <w:r w:rsidRPr="005D03CB">
        <w:t>Suministro de pernos de anclaje (anchor bolts), placa soporte (soles plate), accesorios de alineación (fixator), cuñas de anclaje (p</w:t>
      </w:r>
      <w:r w:rsidR="00CD76C6" w:rsidRPr="005D03CB">
        <w:t>in dowels), arandelas y tuercas</w:t>
      </w:r>
      <w:del w:id="106" w:author="jmavares" w:date="2009-04-14T20:33:00Z">
        <w:r w:rsidRPr="007C72C6">
          <w:delText>, estos componentes deben ser suministrados quince (15) días después de firma del acta de inicio</w:delText>
        </w:r>
      </w:del>
      <w:r w:rsidRPr="005D03CB">
        <w:t>.</w:t>
      </w:r>
    </w:p>
    <w:p w:rsidR="00F249FD" w:rsidRDefault="00F249FD" w:rsidP="00F249FD">
      <w:pPr>
        <w:pStyle w:val="BodyText"/>
        <w:numPr>
          <w:ilvl w:val="0"/>
          <w:numId w:val="13"/>
        </w:numPr>
        <w:spacing w:line="240" w:lineRule="auto"/>
        <w:rPr>
          <w:del w:id="107" w:author="jmavares" w:date="2009-04-14T20:33:00Z"/>
        </w:rPr>
      </w:pPr>
      <w:del w:id="108" w:author="jmavares" w:date="2009-04-14T20:33:00Z">
        <w:r w:rsidRPr="00705C9A">
          <w:delText>Suministro de cableado de</w:delText>
        </w:r>
        <w:r w:rsidR="007C72C6">
          <w:delText xml:space="preserve"> potencia y control de conexión, este cableado debe estar disponible a la llegada de los equipos mayores a planta.</w:delText>
        </w:r>
      </w:del>
    </w:p>
    <w:p w:rsidR="00914865" w:rsidRPr="005D03CB" w:rsidRDefault="00914865" w:rsidP="00F249FD">
      <w:pPr>
        <w:pStyle w:val="BodyText"/>
        <w:numPr>
          <w:ilvl w:val="0"/>
          <w:numId w:val="13"/>
        </w:numPr>
        <w:spacing w:line="240" w:lineRule="auto"/>
        <w:rPr>
          <w:ins w:id="109" w:author="jmavares" w:date="2009-04-14T20:33:00Z"/>
        </w:rPr>
      </w:pPr>
      <w:ins w:id="110" w:author="jmavares" w:date="2009-04-14T20:33:00Z">
        <w:r w:rsidRPr="005D03CB">
          <w:t>Desarrollo de la ingeniería, procura y construcción para la salida de la energía de las Unidades</w:t>
        </w:r>
        <w:r w:rsidR="007519A9" w:rsidRPr="005D03CB">
          <w:t xml:space="preserve"> incluyendo línea de salida y bahía en</w:t>
        </w:r>
        <w:r w:rsidRPr="005D03CB">
          <w:t xml:space="preserve"> 230</w:t>
        </w:r>
        <w:r w:rsidR="007519A9" w:rsidRPr="005D03CB">
          <w:t>kV</w:t>
        </w:r>
        <w:r w:rsidRPr="005D03CB">
          <w:t>.</w:t>
        </w:r>
      </w:ins>
    </w:p>
    <w:p w:rsidR="00F249FD" w:rsidRPr="005D03CB" w:rsidRDefault="00F249FD" w:rsidP="00F249FD">
      <w:pPr>
        <w:pStyle w:val="BodyText"/>
        <w:numPr>
          <w:ilvl w:val="0"/>
          <w:numId w:val="13"/>
        </w:numPr>
        <w:spacing w:line="240" w:lineRule="auto"/>
      </w:pPr>
      <w:r w:rsidRPr="005D03CB">
        <w:t xml:space="preserve">Traslado desde Puerto </w:t>
      </w:r>
      <w:del w:id="111" w:author="jmavares" w:date="2009-04-14T20:33:00Z">
        <w:r w:rsidR="00B34EF7">
          <w:delText>Houston</w:delText>
        </w:r>
      </w:del>
      <w:ins w:id="112" w:author="jmavares" w:date="2009-04-14T20:33:00Z">
        <w:r w:rsidR="001C7D58">
          <w:t>de Maracaibo</w:t>
        </w:r>
      </w:ins>
      <w:r w:rsidRPr="005D03CB">
        <w:t xml:space="preserve"> hasta Planta Termozulia. </w:t>
      </w:r>
    </w:p>
    <w:p w:rsidR="00F249FD" w:rsidRPr="005D03CB" w:rsidRDefault="00F249FD" w:rsidP="00F249FD">
      <w:pPr>
        <w:pStyle w:val="BodyText"/>
        <w:numPr>
          <w:ilvl w:val="0"/>
          <w:numId w:val="13"/>
        </w:numPr>
        <w:spacing w:line="240" w:lineRule="auto"/>
      </w:pPr>
      <w:r w:rsidRPr="005D03CB">
        <w:t>Seguro de equipos para transporte terrestre y Montaje.</w:t>
      </w:r>
    </w:p>
    <w:p w:rsidR="00F249FD" w:rsidRPr="005D03CB" w:rsidRDefault="00F249FD" w:rsidP="00F249FD">
      <w:pPr>
        <w:pStyle w:val="BodyText"/>
        <w:numPr>
          <w:ilvl w:val="0"/>
          <w:numId w:val="13"/>
        </w:numPr>
        <w:spacing w:line="240" w:lineRule="auto"/>
      </w:pPr>
      <w:r w:rsidRPr="005D03CB">
        <w:t xml:space="preserve">Montaje electro-mecánico de todos los componentes en Planta Termozulia Municipio </w:t>
      </w:r>
      <w:smartTag w:uri="urn:schemas-microsoft-com:office:smarttags" w:element="PersonName">
        <w:smartTagPr>
          <w:attr w:name="ProductID" w:val="La Ca￱ada"/>
        </w:smartTagPr>
        <w:r w:rsidRPr="005D03CB">
          <w:t>La Cañada</w:t>
        </w:r>
      </w:smartTag>
      <w:r w:rsidRPr="005D03CB">
        <w:t xml:space="preserve"> de Urdaneta Estado Zulia.</w:t>
      </w:r>
    </w:p>
    <w:p w:rsidR="00F249FD" w:rsidRPr="005D03CB" w:rsidRDefault="00F249FD" w:rsidP="00F249FD">
      <w:pPr>
        <w:pStyle w:val="BodyText"/>
        <w:numPr>
          <w:ilvl w:val="0"/>
          <w:numId w:val="13"/>
        </w:numPr>
        <w:spacing w:line="240" w:lineRule="auto"/>
      </w:pPr>
      <w:r w:rsidRPr="005D03CB">
        <w:t>Adecuación de las Unidades para la operación con combustible líquido (Destilado N°2).</w:t>
      </w:r>
    </w:p>
    <w:p w:rsidR="00F249FD" w:rsidRPr="005D03CB" w:rsidRDefault="00470C75" w:rsidP="00F249FD">
      <w:pPr>
        <w:pStyle w:val="BodyText"/>
        <w:numPr>
          <w:ilvl w:val="0"/>
          <w:numId w:val="13"/>
        </w:numPr>
        <w:spacing w:line="240" w:lineRule="auto"/>
      </w:pPr>
      <w:ins w:id="113" w:author="jmavares" w:date="2009-04-14T20:33:00Z">
        <w:r w:rsidRPr="005D03CB">
          <w:t xml:space="preserve">Comisionamiento y </w:t>
        </w:r>
      </w:ins>
      <w:r w:rsidR="00F249FD" w:rsidRPr="005D03CB">
        <w:t>Puesta en Marcha.</w:t>
      </w:r>
    </w:p>
    <w:p w:rsidR="00F249FD" w:rsidRPr="005D03CB" w:rsidRDefault="00F249FD" w:rsidP="00F249FD">
      <w:pPr>
        <w:pStyle w:val="BodyText"/>
        <w:numPr>
          <w:ilvl w:val="0"/>
          <w:numId w:val="13"/>
        </w:numPr>
        <w:spacing w:line="240" w:lineRule="auto"/>
      </w:pPr>
      <w:r w:rsidRPr="005D03CB">
        <w:t>Cualquier otro equipo o trabajo que, aun cuando  no estuvieren mencionados sean necesarios para el Traslado, Montaje y Puesta en Marcha de ambas Unidades.</w:t>
      </w:r>
    </w:p>
    <w:p w:rsidR="00F249FD" w:rsidRDefault="00F249FD" w:rsidP="00F249FD">
      <w:pPr>
        <w:pStyle w:val="BodyText"/>
        <w:numPr>
          <w:ilvl w:val="0"/>
          <w:numId w:val="13"/>
        </w:numPr>
        <w:spacing w:line="240" w:lineRule="auto"/>
        <w:rPr>
          <w:del w:id="114" w:author="jmavares" w:date="2009-04-14T20:33:00Z"/>
        </w:rPr>
      </w:pPr>
      <w:del w:id="115" w:author="jmavares" w:date="2009-04-14T20:33:00Z">
        <w:r w:rsidRPr="00705C9A">
          <w:delText>Repuestos para el arranque y puesta en marcha</w:delText>
        </w:r>
        <w:r>
          <w:delText>.</w:delText>
        </w:r>
      </w:del>
    </w:p>
    <w:p w:rsidR="00F249FD" w:rsidRPr="005D03CB" w:rsidRDefault="00F249FD" w:rsidP="00F249FD">
      <w:pPr>
        <w:pStyle w:val="BodyText"/>
        <w:numPr>
          <w:ilvl w:val="0"/>
          <w:numId w:val="13"/>
        </w:numPr>
        <w:spacing w:line="240" w:lineRule="auto"/>
        <w:rPr>
          <w:ins w:id="116" w:author="jmavares" w:date="2009-04-14T20:33:00Z"/>
        </w:rPr>
      </w:pPr>
      <w:r w:rsidRPr="005D03CB">
        <w:t>Suministro de Consumibles para el inicio de operación</w:t>
      </w:r>
      <w:ins w:id="117" w:author="jmavares" w:date="2009-04-14T20:33:00Z">
        <w:r w:rsidR="001C7D58">
          <w:t xml:space="preserve"> y herramientas básica</w:t>
        </w:r>
        <w:r w:rsidRPr="005D03CB">
          <w:t>.</w:t>
        </w:r>
      </w:ins>
    </w:p>
    <w:p w:rsidR="00914865" w:rsidRPr="005D03CB" w:rsidRDefault="00914865" w:rsidP="00F249FD">
      <w:pPr>
        <w:pStyle w:val="BodyText"/>
        <w:numPr>
          <w:ilvl w:val="0"/>
          <w:numId w:val="13"/>
        </w:numPr>
        <w:spacing w:line="240" w:lineRule="auto"/>
      </w:pPr>
      <w:ins w:id="118" w:author="jmavares" w:date="2009-04-14T20:33:00Z">
        <w:r w:rsidRPr="005D03CB">
          <w:t>Desarrollo de la ingeniería, procura y construcción de la vialidad, drenajes, iluminación exterior y paisajismo</w:t>
        </w:r>
      </w:ins>
      <w:r w:rsidRPr="005D03CB">
        <w:t>.</w:t>
      </w:r>
    </w:p>
    <w:p w:rsidR="00F249FD" w:rsidRPr="005D03CB" w:rsidRDefault="00F249FD" w:rsidP="00F249FD">
      <w:pPr>
        <w:ind w:left="720"/>
        <w:jc w:val="both"/>
      </w:pPr>
    </w:p>
    <w:p w:rsidR="00F249FD" w:rsidRPr="005D03CB" w:rsidRDefault="00F249FD" w:rsidP="00F249FD">
      <w:pPr>
        <w:ind w:left="720"/>
        <w:jc w:val="both"/>
      </w:pPr>
      <w:r w:rsidRPr="005D03CB">
        <w:t xml:space="preserve">Para </w:t>
      </w:r>
      <w:del w:id="119" w:author="jmavares" w:date="2009-04-14T20:33:00Z">
        <w:r w:rsidRPr="00705C9A">
          <w:delText>el arreglo de planta</w:delText>
        </w:r>
      </w:del>
      <w:ins w:id="120" w:author="jmavares" w:date="2009-04-14T20:33:00Z">
        <w:r w:rsidR="00470C75" w:rsidRPr="005D03CB">
          <w:t>la distribución de los equipos o layout</w:t>
        </w:r>
      </w:ins>
      <w:r w:rsidR="00470C75" w:rsidRPr="005D03CB">
        <w:t xml:space="preserve"> </w:t>
      </w:r>
      <w:r w:rsidRPr="005D03CB">
        <w:t xml:space="preserve">se </w:t>
      </w:r>
      <w:ins w:id="121" w:author="jmavares" w:date="2009-04-14T20:33:00Z">
        <w:r w:rsidR="00470C75" w:rsidRPr="005D03CB">
          <w:t xml:space="preserve">debe </w:t>
        </w:r>
      </w:ins>
      <w:r w:rsidRPr="005D03CB">
        <w:t xml:space="preserve">tomaran </w:t>
      </w:r>
      <w:ins w:id="122" w:author="jmavares" w:date="2009-04-14T20:33:00Z">
        <w:r w:rsidR="00470C75" w:rsidRPr="005D03CB">
          <w:t xml:space="preserve">las </w:t>
        </w:r>
      </w:ins>
      <w:r w:rsidRPr="005D03CB">
        <w:t xml:space="preserve">previsiones para una </w:t>
      </w:r>
      <w:ins w:id="123" w:author="jmavares" w:date="2009-04-14T20:33:00Z">
        <w:r w:rsidR="00470C75" w:rsidRPr="005D03CB">
          <w:t xml:space="preserve">futura </w:t>
        </w:r>
      </w:ins>
      <w:r w:rsidRPr="005D03CB">
        <w:t>expansión a Ciclo Combinado.</w:t>
      </w:r>
    </w:p>
    <w:p w:rsidR="00F249FD" w:rsidRPr="00705C9A" w:rsidRDefault="00F249FD" w:rsidP="00F249FD">
      <w:pPr>
        <w:ind w:left="720"/>
        <w:jc w:val="both"/>
        <w:rPr>
          <w:del w:id="124" w:author="jmavares" w:date="2009-04-14T20:33:00Z"/>
          <w:b/>
          <w:bCs/>
          <w:lang w:val="es-VE"/>
        </w:rPr>
      </w:pPr>
    </w:p>
    <w:p w:rsidR="00F249FD" w:rsidRPr="00705C9A" w:rsidRDefault="00F249FD" w:rsidP="00F249FD">
      <w:pPr>
        <w:ind w:left="720"/>
        <w:jc w:val="both"/>
        <w:rPr>
          <w:del w:id="125" w:author="jmavares" w:date="2009-04-14T20:33:00Z"/>
        </w:rPr>
      </w:pPr>
      <w:del w:id="126" w:author="jmavares" w:date="2009-04-14T20:33:00Z">
        <w:r w:rsidRPr="00705C9A">
          <w:delText>EL CONTRATISTA debe proveer todo lo necesario cumpliendo lo establecido en las especificaciones anexas pero sin limitarse a ellas, hasta la satisfactorio ejecución y aceptación de los renglones antes mencionados por parte de EL ENTE CONTRATANTE, entendiéndose que EL ENTE CONTRATANTE sólo proveerá las actividades, equipos, sistemas e infraestructura que se indiquen en estas especificaciones.</w:delText>
        </w:r>
      </w:del>
    </w:p>
    <w:p w:rsidR="00F249FD" w:rsidRDefault="00F249FD" w:rsidP="00F249FD">
      <w:pPr>
        <w:ind w:left="720"/>
        <w:jc w:val="both"/>
        <w:rPr>
          <w:del w:id="127" w:author="jmavares" w:date="2009-04-14T20:33:00Z"/>
        </w:rPr>
      </w:pPr>
    </w:p>
    <w:p w:rsidR="00F249FD" w:rsidRPr="00FA4613" w:rsidRDefault="00F249FD" w:rsidP="00F249FD">
      <w:pPr>
        <w:ind w:left="720"/>
        <w:jc w:val="both"/>
        <w:rPr>
          <w:del w:id="128" w:author="jmavares" w:date="2009-04-14T20:33:00Z"/>
          <w:b/>
          <w:bCs/>
        </w:rPr>
      </w:pPr>
      <w:del w:id="129" w:author="jmavares" w:date="2009-04-14T20:33:00Z">
        <w:r w:rsidRPr="00FA4613">
          <w:rPr>
            <w:b/>
            <w:bCs/>
          </w:rPr>
          <w:delText>1.2 EQUIPOS Y ACTIVIDADES NO INCLUIDOS</w:delText>
        </w:r>
        <w:r>
          <w:rPr>
            <w:b/>
            <w:bCs/>
          </w:rPr>
          <w:delText xml:space="preserve"> EN ESTE ALCANCE</w:delText>
        </w:r>
        <w:r w:rsidRPr="00FA4613">
          <w:rPr>
            <w:b/>
            <w:bCs/>
          </w:rPr>
          <w:delText>.</w:delText>
        </w:r>
      </w:del>
    </w:p>
    <w:p w:rsidR="00F249FD" w:rsidRPr="00FA4613" w:rsidRDefault="00F249FD" w:rsidP="00F249FD">
      <w:pPr>
        <w:ind w:left="720"/>
        <w:jc w:val="both"/>
        <w:rPr>
          <w:del w:id="130" w:author="jmavares" w:date="2009-04-14T20:33:00Z"/>
        </w:rPr>
      </w:pPr>
      <w:del w:id="131" w:author="jmavares" w:date="2009-04-14T20:33:00Z">
        <w:r w:rsidRPr="00FA4613">
          <w:rPr>
            <w:b/>
            <w:bCs/>
          </w:rPr>
          <w:delText xml:space="preserve">a) </w:delText>
        </w:r>
        <w:r w:rsidRPr="00FA4613">
          <w:delText>Construcción de tanques de almacenamiento de combustible líquido y Cabezal de Alimentación de Combustible Líquido dentro del perímetro de las unidades turbogeneradoras.</w:delText>
        </w:r>
      </w:del>
    </w:p>
    <w:p w:rsidR="00F249FD" w:rsidRPr="00FA4613" w:rsidRDefault="00F249FD" w:rsidP="00F249FD">
      <w:pPr>
        <w:ind w:left="720"/>
        <w:jc w:val="both"/>
        <w:rPr>
          <w:del w:id="132" w:author="jmavares" w:date="2009-04-14T20:33:00Z"/>
        </w:rPr>
      </w:pPr>
      <w:del w:id="133" w:author="jmavares" w:date="2009-04-14T20:33:00Z">
        <w:r w:rsidRPr="00FA4613">
          <w:delText>c) Cabezal de suministro de agua dentro del perímetro de las unidades turbogeneradoras.</w:delText>
        </w:r>
      </w:del>
    </w:p>
    <w:p w:rsidR="00F249FD" w:rsidRPr="00FA4613" w:rsidRDefault="00F249FD" w:rsidP="00F249FD">
      <w:pPr>
        <w:ind w:left="720"/>
        <w:jc w:val="both"/>
        <w:rPr>
          <w:del w:id="134" w:author="jmavares" w:date="2009-04-14T20:33:00Z"/>
          <w:color w:val="000000"/>
        </w:rPr>
      </w:pPr>
      <w:del w:id="135" w:author="jmavares" w:date="2009-04-14T20:33:00Z">
        <w:r w:rsidRPr="00FA4613">
          <w:rPr>
            <w:b/>
            <w:bCs/>
          </w:rPr>
          <w:delText>d</w:delText>
        </w:r>
        <w:r w:rsidRPr="00FA4613">
          <w:rPr>
            <w:b/>
            <w:bCs/>
            <w:color w:val="000000"/>
          </w:rPr>
          <w:delText>)</w:delText>
        </w:r>
        <w:r w:rsidRPr="00FA4613">
          <w:rPr>
            <w:color w:val="000000"/>
          </w:rPr>
          <w:delText xml:space="preserve">  </w:delText>
        </w:r>
        <w:r w:rsidRPr="00FA4613">
          <w:delText xml:space="preserve">Cabezal de suministro de </w:delText>
        </w:r>
        <w:r w:rsidRPr="00FA4613">
          <w:rPr>
            <w:color w:val="000000"/>
          </w:rPr>
          <w:delText>aire de instrumento y de servicio</w:delText>
        </w:r>
        <w:r w:rsidRPr="00FA4613">
          <w:delText xml:space="preserve"> dentro del perímetro de las unidades turbogeneradoras</w:delText>
        </w:r>
        <w:r w:rsidRPr="00FA4613">
          <w:rPr>
            <w:color w:val="000000"/>
          </w:rPr>
          <w:delText>.</w:delText>
        </w:r>
      </w:del>
    </w:p>
    <w:p w:rsidR="00F249FD" w:rsidRPr="00FA4613" w:rsidRDefault="00F249FD" w:rsidP="00F249FD">
      <w:pPr>
        <w:ind w:left="720"/>
        <w:jc w:val="both"/>
        <w:rPr>
          <w:del w:id="136" w:author="jmavares" w:date="2009-04-14T20:33:00Z"/>
        </w:rPr>
      </w:pPr>
      <w:del w:id="137" w:author="jmavares" w:date="2009-04-14T20:33:00Z">
        <w:r w:rsidRPr="00FA4613">
          <w:rPr>
            <w:b/>
            <w:bCs/>
            <w:color w:val="000000"/>
          </w:rPr>
          <w:delText>e)</w:delText>
        </w:r>
        <w:r w:rsidRPr="00FA4613">
          <w:delText xml:space="preserve">  Preparación del terreno, movimiento de tierra y fundaciones.</w:delText>
        </w:r>
      </w:del>
    </w:p>
    <w:p w:rsidR="00F249FD" w:rsidRPr="00FA4613" w:rsidRDefault="00F249FD" w:rsidP="00F249FD">
      <w:pPr>
        <w:ind w:left="720"/>
        <w:jc w:val="both"/>
        <w:rPr>
          <w:del w:id="138" w:author="jmavares" w:date="2009-04-14T20:33:00Z"/>
        </w:rPr>
      </w:pPr>
      <w:del w:id="139" w:author="jmavares" w:date="2009-04-14T20:33:00Z">
        <w:r w:rsidRPr="00FA4613">
          <w:rPr>
            <w:b/>
          </w:rPr>
          <w:delText>g)</w:delText>
        </w:r>
        <w:r w:rsidRPr="00FA4613">
          <w:delText xml:space="preserve">  Estudios de: Corto circuito Red de transmisión, impacto ambiental.</w:delText>
        </w:r>
      </w:del>
    </w:p>
    <w:p w:rsidR="00F249FD" w:rsidRPr="00FA4613" w:rsidRDefault="00F249FD" w:rsidP="00F249FD">
      <w:pPr>
        <w:ind w:left="720"/>
        <w:jc w:val="both"/>
        <w:rPr>
          <w:del w:id="140" w:author="jmavares" w:date="2009-04-14T20:33:00Z"/>
        </w:rPr>
      </w:pPr>
      <w:del w:id="141" w:author="jmavares" w:date="2009-04-14T20:33:00Z">
        <w:r w:rsidRPr="00FA4613">
          <w:rPr>
            <w:b/>
          </w:rPr>
          <w:delText xml:space="preserve">h)  </w:delText>
        </w:r>
        <w:r w:rsidRPr="00FA4613">
          <w:delText xml:space="preserve">Ingeniería conceptual y de detalle </w:delText>
        </w:r>
        <w:r>
          <w:delText xml:space="preserve">asociada a las obras civiles </w:delText>
        </w:r>
        <w:r w:rsidRPr="00FA4613">
          <w:delText>de la Planta.</w:delText>
        </w:r>
      </w:del>
    </w:p>
    <w:p w:rsidR="00F249FD" w:rsidRPr="00FA4613" w:rsidRDefault="00F249FD" w:rsidP="00F249FD">
      <w:pPr>
        <w:ind w:left="720"/>
        <w:jc w:val="both"/>
        <w:rPr>
          <w:del w:id="142" w:author="jmavares" w:date="2009-04-14T20:33:00Z"/>
        </w:rPr>
      </w:pPr>
      <w:del w:id="143" w:author="jmavares" w:date="2009-04-14T20:33:00Z">
        <w:r w:rsidRPr="00FA4613">
          <w:rPr>
            <w:b/>
          </w:rPr>
          <w:delText xml:space="preserve">i)  </w:delText>
        </w:r>
        <w:r w:rsidRPr="00FA4613">
          <w:delText>Interconexión eléctrica salida de transformador elevador a sub-estación 230Kv.</w:delText>
        </w:r>
      </w:del>
    </w:p>
    <w:p w:rsidR="00F249FD" w:rsidRPr="00FA4613" w:rsidRDefault="00F249FD" w:rsidP="00F249FD">
      <w:pPr>
        <w:ind w:left="720"/>
        <w:jc w:val="both"/>
        <w:rPr>
          <w:del w:id="144" w:author="jmavares" w:date="2009-04-14T20:33:00Z"/>
        </w:rPr>
      </w:pPr>
      <w:del w:id="145" w:author="jmavares" w:date="2009-04-14T20:33:00Z">
        <w:r w:rsidRPr="00FA4613">
          <w:rPr>
            <w:b/>
          </w:rPr>
          <w:delText xml:space="preserve">j)  </w:delText>
        </w:r>
        <w:r w:rsidRPr="00FA4613">
          <w:delText>Vialidad, paisajismo y su alumbrado.</w:delText>
        </w:r>
      </w:del>
    </w:p>
    <w:p w:rsidR="00F249FD" w:rsidRPr="00FA4613" w:rsidRDefault="00F249FD" w:rsidP="00F249FD">
      <w:pPr>
        <w:ind w:left="720"/>
        <w:jc w:val="both"/>
        <w:rPr>
          <w:del w:id="146" w:author="jmavares" w:date="2009-04-14T20:33:00Z"/>
        </w:rPr>
      </w:pPr>
      <w:del w:id="147" w:author="jmavares" w:date="2009-04-14T20:33:00Z">
        <w:r w:rsidRPr="00FA4613">
          <w:rPr>
            <w:b/>
          </w:rPr>
          <w:delText xml:space="preserve">k)  </w:delText>
        </w:r>
        <w:r w:rsidRPr="00FA4613">
          <w:delText>Drenajes de lluvia y desechos líquidos.</w:delText>
        </w:r>
      </w:del>
    </w:p>
    <w:p w:rsidR="00F249FD" w:rsidRPr="00FA4613" w:rsidRDefault="00F249FD" w:rsidP="00F249FD">
      <w:pPr>
        <w:ind w:left="720"/>
        <w:jc w:val="both"/>
        <w:rPr>
          <w:del w:id="148" w:author="jmavares" w:date="2009-04-14T20:33:00Z"/>
        </w:rPr>
      </w:pPr>
      <w:del w:id="149" w:author="jmavares" w:date="2009-04-14T20:33:00Z">
        <w:r w:rsidRPr="00FA4613">
          <w:rPr>
            <w:b/>
          </w:rPr>
          <w:delText xml:space="preserve">l)  </w:delText>
        </w:r>
        <w:r w:rsidRPr="00FA4613">
          <w:delText xml:space="preserve">Canalizaciones. </w:delText>
        </w:r>
      </w:del>
    </w:p>
    <w:p w:rsidR="00F249FD" w:rsidRPr="00FA4613" w:rsidRDefault="00F249FD" w:rsidP="00F249FD">
      <w:pPr>
        <w:ind w:left="720"/>
        <w:jc w:val="both"/>
        <w:rPr>
          <w:del w:id="150" w:author="jmavares" w:date="2009-04-14T20:33:00Z"/>
        </w:rPr>
      </w:pPr>
      <w:del w:id="151" w:author="jmavares" w:date="2009-04-14T20:33:00Z">
        <w:r w:rsidRPr="00FA4613">
          <w:rPr>
            <w:b/>
          </w:rPr>
          <w:delText>m)</w:delText>
        </w:r>
        <w:r w:rsidRPr="00FA4613">
          <w:delText xml:space="preserve"> Turbogeneradores a Gas Frame F7EA, Transformador principal, auxiliares y equipos del balance de planta.</w:delText>
        </w:r>
      </w:del>
    </w:p>
    <w:p w:rsidR="00F249FD" w:rsidRDefault="00F249FD" w:rsidP="00F249FD">
      <w:pPr>
        <w:ind w:left="720"/>
        <w:jc w:val="both"/>
        <w:rPr>
          <w:del w:id="152" w:author="jmavares" w:date="2009-04-14T20:33:00Z"/>
        </w:rPr>
      </w:pPr>
    </w:p>
    <w:p w:rsidR="00F249FD" w:rsidRDefault="00F249FD" w:rsidP="00F249FD">
      <w:pPr>
        <w:ind w:left="720"/>
        <w:jc w:val="both"/>
        <w:rPr>
          <w:del w:id="153" w:author="jmavares" w:date="2009-04-14T20:33:00Z"/>
          <w:b/>
          <w:bCs/>
        </w:rPr>
      </w:pPr>
    </w:p>
    <w:p w:rsidR="00F249FD" w:rsidRDefault="00F249FD" w:rsidP="00F249FD">
      <w:pPr>
        <w:ind w:left="720"/>
        <w:jc w:val="both"/>
        <w:rPr>
          <w:del w:id="154" w:author="jmavares" w:date="2009-04-14T20:33:00Z"/>
          <w:b/>
          <w:bCs/>
          <w:sz w:val="24"/>
          <w:szCs w:val="24"/>
        </w:rPr>
      </w:pPr>
      <w:del w:id="155" w:author="jmavares" w:date="2009-04-14T20:33:00Z">
        <w:r w:rsidRPr="000C2943">
          <w:rPr>
            <w:b/>
            <w:bCs/>
            <w:sz w:val="24"/>
            <w:szCs w:val="24"/>
          </w:rPr>
          <w:delText>2. ALCANCE ESPECÍFICO</w:delText>
        </w:r>
      </w:del>
    </w:p>
    <w:p w:rsidR="00F249FD" w:rsidRPr="00FA4613" w:rsidRDefault="00F249FD" w:rsidP="00F249FD">
      <w:pPr>
        <w:ind w:left="720"/>
        <w:jc w:val="both"/>
        <w:rPr>
          <w:del w:id="156" w:author="jmavares" w:date="2009-04-14T20:33:00Z"/>
        </w:rPr>
      </w:pPr>
    </w:p>
    <w:p w:rsidR="00F249FD" w:rsidRPr="00FA4613" w:rsidRDefault="00F249FD" w:rsidP="00F249FD">
      <w:pPr>
        <w:pStyle w:val="TitoloAMC0"/>
        <w:ind w:left="720"/>
        <w:rPr>
          <w:del w:id="157" w:author="jmavares" w:date="2009-04-14T20:33:00Z"/>
          <w:rFonts w:cs="Arial"/>
          <w:b w:val="0"/>
          <w:sz w:val="22"/>
          <w:szCs w:val="22"/>
        </w:rPr>
      </w:pPr>
    </w:p>
    <w:p w:rsidR="00F249FD" w:rsidRPr="00012F43" w:rsidRDefault="00F249FD" w:rsidP="00F249FD">
      <w:pPr>
        <w:pStyle w:val="BodyText"/>
        <w:spacing w:line="240" w:lineRule="auto"/>
        <w:ind w:left="720"/>
        <w:rPr>
          <w:del w:id="158" w:author="jmavares" w:date="2009-04-14T20:33:00Z"/>
          <w:szCs w:val="24"/>
        </w:rPr>
      </w:pPr>
      <w:del w:id="159" w:author="jmavares" w:date="2009-04-14T20:33:00Z">
        <w:r w:rsidRPr="00012F43">
          <w:rPr>
            <w:b/>
            <w:szCs w:val="24"/>
          </w:rPr>
          <w:delText>2.</w:delText>
        </w:r>
        <w:r w:rsidR="002D3059">
          <w:rPr>
            <w:b/>
            <w:szCs w:val="24"/>
          </w:rPr>
          <w:delText>1</w:delText>
        </w:r>
        <w:r w:rsidRPr="00012F43">
          <w:rPr>
            <w:b/>
            <w:szCs w:val="24"/>
          </w:rPr>
          <w:delText xml:space="preserve">.- </w:delText>
        </w:r>
        <w:r w:rsidRPr="00012F43">
          <w:rPr>
            <w:szCs w:val="24"/>
          </w:rPr>
          <w:delText xml:space="preserve">Traslado desde Puerto </w:delText>
        </w:r>
        <w:r w:rsidR="00B34EF7">
          <w:rPr>
            <w:szCs w:val="24"/>
          </w:rPr>
          <w:delText>Houston hast</w:delText>
        </w:r>
        <w:r w:rsidRPr="00012F43">
          <w:rPr>
            <w:szCs w:val="24"/>
          </w:rPr>
          <w:delText>a Planta Termozulia, Montaje y Puesta en marcha de dos Unidades Turbogeneradores a Gas Frame F7EA, el Transformador principal y los equipos auxiliares y del balance de planta.</w:delText>
        </w:r>
      </w:del>
    </w:p>
    <w:p w:rsidR="00F249FD" w:rsidRPr="00FA4613" w:rsidRDefault="00F249FD" w:rsidP="00F249FD">
      <w:pPr>
        <w:pStyle w:val="BodyTextIndent"/>
        <w:ind w:left="720"/>
        <w:rPr>
          <w:del w:id="160" w:author="jmavares" w:date="2009-04-14T20:33:00Z"/>
          <w:lang w:val="es-VE"/>
        </w:rPr>
      </w:pPr>
      <w:bookmarkStart w:id="161" w:name="_Toc122837465"/>
      <w:bookmarkStart w:id="162" w:name="_Toc122837653"/>
      <w:bookmarkStart w:id="163" w:name="_Toc122838101"/>
      <w:bookmarkStart w:id="164" w:name="_Toc122838546"/>
      <w:bookmarkStart w:id="165" w:name="_Toc122838854"/>
      <w:bookmarkStart w:id="166" w:name="_Toc122839545"/>
      <w:bookmarkStart w:id="167" w:name="_Toc122839753"/>
      <w:bookmarkStart w:id="168" w:name="_Toc122839945"/>
      <w:bookmarkStart w:id="169" w:name="_Toc122840213"/>
      <w:bookmarkStart w:id="170" w:name="_Toc122840541"/>
      <w:bookmarkStart w:id="171" w:name="_Toc122840951"/>
      <w:bookmarkStart w:id="172" w:name="_Toc122841299"/>
      <w:bookmarkStart w:id="173" w:name="_Toc122841565"/>
      <w:bookmarkStart w:id="174" w:name="_Toc122837466"/>
      <w:bookmarkStart w:id="175" w:name="_Toc122837654"/>
      <w:bookmarkStart w:id="176" w:name="_Toc122838102"/>
      <w:bookmarkStart w:id="177" w:name="_Toc122838547"/>
      <w:bookmarkStart w:id="178" w:name="_Toc122838855"/>
      <w:bookmarkStart w:id="179" w:name="_Toc122839546"/>
      <w:bookmarkStart w:id="180" w:name="_Toc122839754"/>
      <w:bookmarkStart w:id="181" w:name="_Toc122839946"/>
      <w:bookmarkStart w:id="182" w:name="_Toc122840214"/>
      <w:bookmarkStart w:id="183" w:name="_Toc122840542"/>
      <w:bookmarkStart w:id="184" w:name="_Toc122840952"/>
      <w:bookmarkStart w:id="185" w:name="_Toc122841300"/>
      <w:bookmarkStart w:id="186" w:name="_Toc122841566"/>
      <w:bookmarkStart w:id="187" w:name="_Toc122837467"/>
      <w:bookmarkStart w:id="188" w:name="_Toc122837655"/>
      <w:bookmarkStart w:id="189" w:name="_Toc122838103"/>
      <w:bookmarkStart w:id="190" w:name="_Toc122838548"/>
      <w:bookmarkStart w:id="191" w:name="_Toc122838856"/>
      <w:bookmarkStart w:id="192" w:name="_Toc122839547"/>
      <w:bookmarkStart w:id="193" w:name="_Toc122839755"/>
      <w:bookmarkStart w:id="194" w:name="_Toc122839947"/>
      <w:bookmarkStart w:id="195" w:name="_Toc122840215"/>
      <w:bookmarkStart w:id="196" w:name="_Toc122840543"/>
      <w:bookmarkStart w:id="197" w:name="_Toc122840953"/>
      <w:bookmarkStart w:id="198" w:name="_Toc122841301"/>
      <w:bookmarkStart w:id="199" w:name="_Toc122841567"/>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rsidR="00C62F4C" w:rsidRPr="005D03CB" w:rsidRDefault="00C62F4C" w:rsidP="00F249FD">
      <w:pPr>
        <w:ind w:left="720"/>
        <w:jc w:val="both"/>
        <w:rPr>
          <w:ins w:id="200" w:author="jmavares" w:date="2009-04-14T20:33:00Z"/>
        </w:rPr>
      </w:pPr>
      <w:ins w:id="201" w:author="jmavares" w:date="2009-04-14T20:33:00Z">
        <w:r w:rsidRPr="005D03CB">
          <w:t xml:space="preserve">Este proyecto esta concebido como generación rápida, en tal sentido EL CONTRTATISTA debe considerar la ejecución de los trabajos en jornadas extendidas, días </w:t>
        </w:r>
        <w:r w:rsidR="007441E4" w:rsidRPr="005D03CB">
          <w:t xml:space="preserve">de </w:t>
        </w:r>
        <w:r w:rsidRPr="005D03CB">
          <w:t>descanso y feriados</w:t>
        </w:r>
        <w:r w:rsidR="007441E4" w:rsidRPr="005D03CB">
          <w:t xml:space="preserve"> a fin de garantizar la puesta en servicio de las Unidades en el tiempo indicado y con calidad esperada.</w:t>
        </w:r>
      </w:ins>
    </w:p>
    <w:p w:rsidR="00F249FD" w:rsidRPr="005D03CB" w:rsidRDefault="00F249FD" w:rsidP="00F249FD">
      <w:pPr>
        <w:ind w:left="720"/>
        <w:jc w:val="both"/>
        <w:rPr>
          <w:ins w:id="202" w:author="jmavares" w:date="2009-04-14T20:33:00Z"/>
          <w:b/>
          <w:bCs/>
          <w:lang w:val="es-VE"/>
        </w:rPr>
      </w:pPr>
    </w:p>
    <w:p w:rsidR="00981220" w:rsidRPr="005D03CB" w:rsidRDefault="00981220" w:rsidP="00981220">
      <w:pPr>
        <w:pStyle w:val="BodyText"/>
        <w:tabs>
          <w:tab w:val="left" w:pos="0"/>
          <w:tab w:val="left" w:pos="100"/>
        </w:tabs>
        <w:spacing w:line="240" w:lineRule="auto"/>
        <w:ind w:left="720" w:right="13"/>
        <w:rPr>
          <w:ins w:id="203" w:author="jmavares" w:date="2009-04-14T20:33:00Z"/>
          <w:b/>
          <w:bCs/>
          <w:sz w:val="28"/>
          <w:szCs w:val="28"/>
        </w:rPr>
      </w:pPr>
      <w:ins w:id="204" w:author="jmavares" w:date="2009-04-14T20:33:00Z">
        <w:r w:rsidRPr="005D03CB">
          <w:rPr>
            <w:b/>
            <w:bCs/>
            <w:sz w:val="28"/>
            <w:szCs w:val="28"/>
          </w:rPr>
          <w:t>2. DEFINICION DE TERMINOS</w:t>
        </w:r>
      </w:ins>
    </w:p>
    <w:p w:rsidR="00981220" w:rsidRPr="005D03CB" w:rsidRDefault="00981220" w:rsidP="00981220">
      <w:pPr>
        <w:pStyle w:val="BodyText"/>
        <w:tabs>
          <w:tab w:val="left" w:pos="0"/>
          <w:tab w:val="left" w:pos="100"/>
        </w:tabs>
        <w:spacing w:line="240" w:lineRule="auto"/>
        <w:ind w:left="720" w:right="13"/>
        <w:rPr>
          <w:ins w:id="205" w:author="jmavares" w:date="2009-04-14T20:33:00Z"/>
          <w:b/>
          <w:bCs/>
        </w:rPr>
      </w:pPr>
      <w:ins w:id="206" w:author="jmavares" w:date="2009-04-14T20:33:00Z">
        <w:r w:rsidRPr="005D03CB">
          <w:rPr>
            <w:b/>
            <w:bCs/>
          </w:rPr>
          <w:t xml:space="preserve">Ente Contratante: </w:t>
        </w:r>
        <w:r w:rsidRPr="005D03CB">
          <w:rPr>
            <w:bCs/>
          </w:rPr>
          <w:t xml:space="preserve">Se refiere a la Corporación Eléctrica Nacional (CORPOELEC) o a quien ésta designe como su representante. </w:t>
        </w:r>
      </w:ins>
    </w:p>
    <w:p w:rsidR="00981220" w:rsidRPr="005D03CB" w:rsidRDefault="00981220" w:rsidP="00981220">
      <w:pPr>
        <w:pStyle w:val="BodyText"/>
        <w:tabs>
          <w:tab w:val="left" w:pos="0"/>
          <w:tab w:val="left" w:pos="100"/>
        </w:tabs>
        <w:spacing w:line="240" w:lineRule="auto"/>
        <w:ind w:left="720" w:right="13"/>
        <w:rPr>
          <w:ins w:id="207" w:author="jmavares" w:date="2009-04-14T20:33:00Z"/>
          <w:b/>
          <w:bCs/>
        </w:rPr>
      </w:pPr>
    </w:p>
    <w:p w:rsidR="00981220" w:rsidRPr="005D03CB" w:rsidRDefault="00981220" w:rsidP="00981220">
      <w:pPr>
        <w:ind w:left="720"/>
        <w:jc w:val="both"/>
        <w:rPr>
          <w:ins w:id="208" w:author="jmavares" w:date="2009-04-14T20:33:00Z"/>
          <w:sz w:val="24"/>
          <w:szCs w:val="24"/>
        </w:rPr>
      </w:pPr>
      <w:ins w:id="209" w:author="jmavares" w:date="2009-04-14T20:33:00Z">
        <w:r w:rsidRPr="005D03CB">
          <w:rPr>
            <w:b/>
          </w:rPr>
          <w:t>Contratista:</w:t>
        </w:r>
        <w:r w:rsidRPr="005D03CB">
          <w:t xml:space="preserve"> </w:t>
        </w:r>
        <w:r w:rsidRPr="005D03CB">
          <w:rPr>
            <w:bCs/>
          </w:rPr>
          <w:t>Este término se refiere a la empresa encargada de la ejecución de Obras o Trabajos para El Ente Contratante</w:t>
        </w:r>
        <w:r w:rsidRPr="005D03CB">
          <w:rPr>
            <w:sz w:val="24"/>
            <w:szCs w:val="24"/>
          </w:rPr>
          <w:t xml:space="preserve">, </w:t>
        </w:r>
        <w:r w:rsidRPr="005D03CB">
          <w:rPr>
            <w:bCs/>
          </w:rPr>
          <w:t>conforme a las especificaciones y normas establecidas en este alcance</w:t>
        </w:r>
        <w:r w:rsidRPr="005D03CB">
          <w:rPr>
            <w:sz w:val="24"/>
            <w:szCs w:val="24"/>
          </w:rPr>
          <w:t>.</w:t>
        </w:r>
      </w:ins>
    </w:p>
    <w:p w:rsidR="00981220" w:rsidRPr="005D03CB" w:rsidRDefault="00981220" w:rsidP="00981220">
      <w:pPr>
        <w:widowControl w:val="0"/>
        <w:tabs>
          <w:tab w:val="left" w:pos="9172"/>
          <w:tab w:val="left" w:pos="9394"/>
        </w:tabs>
        <w:ind w:left="720"/>
        <w:jc w:val="both"/>
        <w:rPr>
          <w:ins w:id="210" w:author="jmavares" w:date="2009-04-14T20:33:00Z"/>
        </w:rPr>
      </w:pPr>
    </w:p>
    <w:p w:rsidR="00981220" w:rsidRPr="005D03CB" w:rsidRDefault="00981220" w:rsidP="00981220">
      <w:pPr>
        <w:ind w:left="720"/>
        <w:jc w:val="both"/>
        <w:rPr>
          <w:ins w:id="211" w:author="jmavares" w:date="2009-04-14T20:33:00Z"/>
          <w:bCs/>
        </w:rPr>
      </w:pPr>
      <w:ins w:id="212" w:author="jmavares" w:date="2009-04-14T20:33:00Z">
        <w:r w:rsidRPr="005D03CB">
          <w:rPr>
            <w:b/>
            <w:bCs/>
          </w:rPr>
          <w:t>Representante del Ente Contratante:</w:t>
        </w:r>
        <w:r w:rsidRPr="005D03CB">
          <w:rPr>
            <w:bCs/>
          </w:rPr>
          <w:t xml:space="preserve"> Se refiere a la persona o personas designadas para representar a EL ENTE CONTRATANTE y a la persona o personas que designen posteriormente dicho representante o EL ENTE CONTRATANTE, con facultades para supervisar todo lo relativo a la ejecución de la Obra.</w:t>
        </w:r>
      </w:ins>
    </w:p>
    <w:p w:rsidR="00981220" w:rsidRPr="005D03CB" w:rsidRDefault="00981220" w:rsidP="00981220">
      <w:pPr>
        <w:ind w:left="720"/>
        <w:jc w:val="both"/>
        <w:rPr>
          <w:ins w:id="213" w:author="jmavares" w:date="2009-04-14T20:33:00Z"/>
          <w:bCs/>
        </w:rPr>
      </w:pPr>
    </w:p>
    <w:p w:rsidR="00981220" w:rsidRPr="005D03CB" w:rsidRDefault="00981220" w:rsidP="00981220">
      <w:pPr>
        <w:ind w:left="720"/>
        <w:jc w:val="both"/>
        <w:rPr>
          <w:ins w:id="214" w:author="jmavares" w:date="2009-04-14T20:33:00Z"/>
          <w:bCs/>
        </w:rPr>
      </w:pPr>
      <w:ins w:id="215" w:author="jmavares" w:date="2009-04-14T20:33:00Z">
        <w:r w:rsidRPr="005D03CB">
          <w:rPr>
            <w:b/>
            <w:bCs/>
          </w:rPr>
          <w:t>Representante del Ente Contratista</w:t>
        </w:r>
        <w:r w:rsidRPr="005D03CB">
          <w:rPr>
            <w:sz w:val="24"/>
            <w:szCs w:val="24"/>
          </w:rPr>
          <w:t xml:space="preserve">: Se refiere a la persona o personas naturales designadas </w:t>
        </w:r>
        <w:r w:rsidRPr="005D03CB">
          <w:rPr>
            <w:bCs/>
          </w:rPr>
          <w:t>por EL CONTRATISTA facultada para representarlo o tomar decisiones que lo obliguen y ante quien EL ENTE CONTRATANTE podrá hacer cualquier indicación relativa a la ejecución de la Obra.</w:t>
        </w:r>
      </w:ins>
    </w:p>
    <w:p w:rsidR="00981220" w:rsidRPr="005D03CB" w:rsidRDefault="00981220" w:rsidP="00981220">
      <w:pPr>
        <w:widowControl w:val="0"/>
        <w:tabs>
          <w:tab w:val="left" w:pos="9172"/>
          <w:tab w:val="left" w:pos="9394"/>
        </w:tabs>
        <w:ind w:left="720"/>
        <w:jc w:val="both"/>
        <w:rPr>
          <w:ins w:id="216" w:author="jmavares" w:date="2009-04-14T20:33:00Z"/>
        </w:rPr>
      </w:pPr>
    </w:p>
    <w:p w:rsidR="00981220" w:rsidRPr="005D03CB" w:rsidRDefault="00981220" w:rsidP="00981220">
      <w:pPr>
        <w:widowControl w:val="0"/>
        <w:tabs>
          <w:tab w:val="left" w:pos="9172"/>
          <w:tab w:val="left" w:pos="9394"/>
        </w:tabs>
        <w:ind w:left="720"/>
        <w:jc w:val="both"/>
        <w:rPr>
          <w:ins w:id="217" w:author="jmavares" w:date="2009-04-14T20:33:00Z"/>
          <w:bCs/>
        </w:rPr>
      </w:pPr>
      <w:ins w:id="218" w:author="jmavares" w:date="2009-04-14T20:33:00Z">
        <w:r w:rsidRPr="005D03CB">
          <w:rPr>
            <w:b/>
            <w:sz w:val="24"/>
            <w:szCs w:val="24"/>
          </w:rPr>
          <w:t>Sub-Contratista</w:t>
        </w:r>
        <w:r w:rsidRPr="005D03CB">
          <w:rPr>
            <w:sz w:val="24"/>
            <w:szCs w:val="24"/>
          </w:rPr>
          <w:t xml:space="preserve">: </w:t>
        </w:r>
        <w:r w:rsidRPr="005D03CB">
          <w:rPr>
            <w:bCs/>
          </w:rPr>
          <w:t>Este término, en singular o plural, se refiere a cualquier persona o personas, naturales o jurídicas, contratadas por EL CONTRATISTA, con la aprobación previa y por escrito de EL ENTE CONTRATANTE, para efectuar una parte específica de cualquiera de las Obras o Trabajos que aquel realice para esta.</w:t>
        </w:r>
      </w:ins>
    </w:p>
    <w:p w:rsidR="00981220" w:rsidRPr="005D03CB" w:rsidRDefault="00981220" w:rsidP="00981220">
      <w:pPr>
        <w:widowControl w:val="0"/>
        <w:tabs>
          <w:tab w:val="left" w:pos="9172"/>
          <w:tab w:val="left" w:pos="9394"/>
        </w:tabs>
        <w:ind w:left="720"/>
        <w:jc w:val="both"/>
        <w:rPr>
          <w:ins w:id="219" w:author="jmavares" w:date="2009-04-14T20:33:00Z"/>
          <w:bCs/>
        </w:rPr>
      </w:pPr>
    </w:p>
    <w:p w:rsidR="00981220" w:rsidRPr="005D03CB" w:rsidRDefault="00981220" w:rsidP="00981220">
      <w:pPr>
        <w:widowControl w:val="0"/>
        <w:tabs>
          <w:tab w:val="left" w:pos="9172"/>
          <w:tab w:val="left" w:pos="9394"/>
        </w:tabs>
        <w:ind w:left="720"/>
        <w:jc w:val="both"/>
        <w:rPr>
          <w:ins w:id="220" w:author="jmavares" w:date="2009-04-14T20:33:00Z"/>
          <w:bCs/>
        </w:rPr>
      </w:pPr>
      <w:ins w:id="221" w:author="jmavares" w:date="2009-04-14T20:33:00Z">
        <w:r w:rsidRPr="005D03CB">
          <w:rPr>
            <w:b/>
            <w:bCs/>
          </w:rPr>
          <w:t>Otro Contratista u Otro Sub-Contratista</w:t>
        </w:r>
        <w:r w:rsidRPr="005D03CB">
          <w:rPr>
            <w:bCs/>
          </w:rPr>
          <w:t>: Este término, en singular o plural, se refiere a cualquier otra persona natural o jurídica contratada por EL ENTE CONTRATANTE para ejecutar trabajos, no a través de EL CONTRATISTA.</w:t>
        </w:r>
      </w:ins>
    </w:p>
    <w:p w:rsidR="00981220" w:rsidRPr="005D03CB" w:rsidRDefault="00981220" w:rsidP="00981220">
      <w:pPr>
        <w:widowControl w:val="0"/>
        <w:tabs>
          <w:tab w:val="left" w:pos="9172"/>
          <w:tab w:val="left" w:pos="9394"/>
        </w:tabs>
        <w:ind w:left="720"/>
        <w:jc w:val="both"/>
        <w:rPr>
          <w:ins w:id="222" w:author="jmavares" w:date="2009-04-14T20:33:00Z"/>
        </w:rPr>
      </w:pPr>
    </w:p>
    <w:p w:rsidR="00981220" w:rsidRPr="005D03CB" w:rsidRDefault="00981220" w:rsidP="00981220">
      <w:pPr>
        <w:widowControl w:val="0"/>
        <w:tabs>
          <w:tab w:val="left" w:pos="9172"/>
          <w:tab w:val="left" w:pos="9394"/>
        </w:tabs>
        <w:ind w:left="720"/>
        <w:jc w:val="both"/>
        <w:rPr>
          <w:ins w:id="223" w:author="jmavares" w:date="2009-04-14T20:33:00Z"/>
          <w:b/>
        </w:rPr>
      </w:pPr>
      <w:ins w:id="224" w:author="jmavares" w:date="2009-04-14T20:33:00Z">
        <w:r w:rsidRPr="005D03CB">
          <w:rPr>
            <w:b/>
          </w:rPr>
          <w:t xml:space="preserve">PYMI´s: </w:t>
        </w:r>
        <w:r w:rsidRPr="005D03CB">
          <w:rPr>
            <w:bCs/>
          </w:rPr>
          <w:t xml:space="preserve">Personas naturales o jurídicas con domicilio principal en la República Bolivariana de Venezuela FABRICANTES o proveedoras de bienes, servicios o contratistas de obras, con una nómina promedio anual de hasta 100 trabajadores o con una facturación anual de hasta 250.000 unidades tributarias (UT). </w:t>
        </w:r>
        <w:r w:rsidRPr="005D03CB">
          <w:rPr>
            <w:b/>
          </w:rPr>
          <w:t xml:space="preserve"> </w:t>
        </w:r>
      </w:ins>
    </w:p>
    <w:p w:rsidR="00981220" w:rsidRPr="005D03CB" w:rsidRDefault="00981220" w:rsidP="00981220">
      <w:pPr>
        <w:widowControl w:val="0"/>
        <w:tabs>
          <w:tab w:val="left" w:pos="9172"/>
          <w:tab w:val="left" w:pos="9394"/>
        </w:tabs>
        <w:jc w:val="both"/>
        <w:rPr>
          <w:ins w:id="225" w:author="jmavares" w:date="2009-04-14T20:33:00Z"/>
          <w:b/>
        </w:rPr>
      </w:pPr>
    </w:p>
    <w:p w:rsidR="00981220" w:rsidRPr="005D03CB" w:rsidRDefault="00981220" w:rsidP="00981220">
      <w:pPr>
        <w:widowControl w:val="0"/>
        <w:tabs>
          <w:tab w:val="left" w:pos="9172"/>
          <w:tab w:val="left" w:pos="9394"/>
        </w:tabs>
        <w:ind w:left="720"/>
        <w:jc w:val="both"/>
        <w:rPr>
          <w:ins w:id="226" w:author="jmavares" w:date="2009-04-14T20:33:00Z"/>
          <w:bCs/>
        </w:rPr>
      </w:pPr>
      <w:ins w:id="227" w:author="jmavares" w:date="2009-04-14T20:33:00Z">
        <w:r w:rsidRPr="005D03CB">
          <w:rPr>
            <w:b/>
          </w:rPr>
          <w:t xml:space="preserve">Empresas Alternativas: </w:t>
        </w:r>
        <w:r w:rsidRPr="005D03CB">
          <w:rPr>
            <w:bCs/>
          </w:rPr>
          <w:t>Personas naturales o jurídicas, de carácter social y participativo, con domicilio principal y excluyente de cualquier otro en la República Bolivariana de Venezuela, que hayan sido constituidas de acuerdo a la legislación que le sea aplicable; tales como: cooperativas, empresas familiares, microempresas y cualquier otra forma de asociación comunitaria para el trabajo, así como aquellas empresas que no excedan de cuarenta (40) trabajadores en promedio anual, y cuyo nivel financiero estimado de contratación (NFEC) esté comprendido entre los niveles I y III.</w:t>
        </w:r>
      </w:ins>
    </w:p>
    <w:p w:rsidR="00981220" w:rsidRPr="005D03CB" w:rsidRDefault="00981220" w:rsidP="00981220">
      <w:pPr>
        <w:widowControl w:val="0"/>
        <w:tabs>
          <w:tab w:val="left" w:pos="9172"/>
          <w:tab w:val="left" w:pos="9394"/>
        </w:tabs>
        <w:ind w:left="720"/>
        <w:jc w:val="both"/>
        <w:rPr>
          <w:ins w:id="228" w:author="jmavares" w:date="2009-04-14T20:33:00Z"/>
          <w:bCs/>
        </w:rPr>
      </w:pPr>
    </w:p>
    <w:p w:rsidR="00981220" w:rsidRPr="005D03CB" w:rsidRDefault="00981220" w:rsidP="00981220">
      <w:pPr>
        <w:widowControl w:val="0"/>
        <w:tabs>
          <w:tab w:val="left" w:pos="9172"/>
          <w:tab w:val="left" w:pos="9394"/>
        </w:tabs>
        <w:ind w:left="720"/>
        <w:jc w:val="both"/>
        <w:rPr>
          <w:ins w:id="229" w:author="jmavares" w:date="2009-04-14T20:33:00Z"/>
          <w:bCs/>
        </w:rPr>
      </w:pPr>
      <w:ins w:id="230" w:author="jmavares" w:date="2009-04-14T20:33:00Z">
        <w:r w:rsidRPr="005D03CB">
          <w:rPr>
            <w:b/>
          </w:rPr>
          <w:t xml:space="preserve">Cooperativa(s): </w:t>
        </w:r>
        <w:r w:rsidRPr="005D03CB">
          <w:rPr>
            <w:bCs/>
          </w:rPr>
          <w:t>Personas jurídicas, constituidas conforme a la Ley Especial de Asociaciones Cooperativas de la República Bolivariana de Venezuela.</w:t>
        </w:r>
      </w:ins>
    </w:p>
    <w:p w:rsidR="00981220" w:rsidRPr="005D03CB" w:rsidRDefault="00981220" w:rsidP="00981220">
      <w:pPr>
        <w:widowControl w:val="0"/>
        <w:tabs>
          <w:tab w:val="left" w:pos="9172"/>
          <w:tab w:val="left" w:pos="9394"/>
        </w:tabs>
        <w:ind w:left="720"/>
        <w:jc w:val="both"/>
        <w:rPr>
          <w:ins w:id="231" w:author="jmavares" w:date="2009-04-14T20:33:00Z"/>
          <w:bCs/>
        </w:rPr>
      </w:pPr>
    </w:p>
    <w:p w:rsidR="00981220" w:rsidRPr="001C7D58" w:rsidRDefault="00981220" w:rsidP="00981220">
      <w:pPr>
        <w:widowControl w:val="0"/>
        <w:tabs>
          <w:tab w:val="left" w:pos="9172"/>
          <w:tab w:val="left" w:pos="9394"/>
        </w:tabs>
        <w:ind w:left="720"/>
        <w:jc w:val="both"/>
        <w:rPr>
          <w:ins w:id="232" w:author="jmavares" w:date="2009-04-14T20:33:00Z"/>
          <w:bCs/>
        </w:rPr>
      </w:pPr>
      <w:ins w:id="233" w:author="jmavares" w:date="2009-04-14T20:33:00Z">
        <w:r w:rsidRPr="005D03CB">
          <w:rPr>
            <w:b/>
            <w:sz w:val="24"/>
            <w:szCs w:val="24"/>
          </w:rPr>
          <w:t>Sitio:</w:t>
        </w:r>
        <w:r w:rsidRPr="005D03CB">
          <w:rPr>
            <w:sz w:val="24"/>
            <w:szCs w:val="24"/>
          </w:rPr>
          <w:t xml:space="preserve"> </w:t>
        </w:r>
        <w:r w:rsidRPr="001C7D58">
          <w:rPr>
            <w:bCs/>
          </w:rPr>
          <w:t>Este término, en singular o plural, se refiere a las direcciones, lugares, terreno y/o instalaciones en los cuales la obra será efectuada, o a cualquier otro terreno o instalaciones que sea puesta por EL ENTE CONTRATANTE a la disponibilidad de EL CONTRATISTA para la ejecución del Trabajo.</w:t>
        </w:r>
      </w:ins>
    </w:p>
    <w:p w:rsidR="00981220" w:rsidRPr="005D03CB" w:rsidRDefault="00981220" w:rsidP="00981220">
      <w:pPr>
        <w:widowControl w:val="0"/>
        <w:tabs>
          <w:tab w:val="left" w:pos="9172"/>
          <w:tab w:val="left" w:pos="9394"/>
        </w:tabs>
        <w:ind w:left="720"/>
        <w:jc w:val="both"/>
        <w:rPr>
          <w:ins w:id="234" w:author="jmavares" w:date="2009-04-14T20:33:00Z"/>
          <w:sz w:val="24"/>
          <w:szCs w:val="24"/>
        </w:rPr>
      </w:pPr>
    </w:p>
    <w:p w:rsidR="00981220" w:rsidRPr="001C7D58" w:rsidRDefault="00981220" w:rsidP="00981220">
      <w:pPr>
        <w:autoSpaceDE w:val="0"/>
        <w:autoSpaceDN w:val="0"/>
        <w:adjustRightInd w:val="0"/>
        <w:ind w:left="720"/>
        <w:jc w:val="both"/>
        <w:rPr>
          <w:ins w:id="235" w:author="jmavares" w:date="2009-04-14T20:33:00Z"/>
          <w:bCs/>
        </w:rPr>
      </w:pPr>
      <w:ins w:id="236" w:author="jmavares" w:date="2009-04-14T20:33:00Z">
        <w:r w:rsidRPr="005D03CB">
          <w:rPr>
            <w:b/>
            <w:sz w:val="24"/>
            <w:szCs w:val="24"/>
          </w:rPr>
          <w:t>Productos</w:t>
        </w:r>
        <w:r w:rsidRPr="005D03CB">
          <w:rPr>
            <w:sz w:val="24"/>
            <w:szCs w:val="24"/>
          </w:rPr>
          <w:t xml:space="preserve">: </w:t>
        </w:r>
        <w:r w:rsidRPr="001C7D58">
          <w:rPr>
            <w:bCs/>
          </w:rPr>
          <w:t>Se refiere a los materiales, equipos, planos y toda otra propiedad y servicios, incluyendo diseño, despacho, inspección, entrega, instalación y pruebas especificadas o requeridas para proveer los artículos ordenados para la ejecución de la Obra.</w:t>
        </w:r>
      </w:ins>
    </w:p>
    <w:p w:rsidR="00981220" w:rsidRPr="005D03CB" w:rsidRDefault="00981220" w:rsidP="00981220">
      <w:pPr>
        <w:autoSpaceDE w:val="0"/>
        <w:autoSpaceDN w:val="0"/>
        <w:adjustRightInd w:val="0"/>
        <w:ind w:left="720"/>
        <w:jc w:val="both"/>
        <w:rPr>
          <w:ins w:id="237" w:author="jmavares" w:date="2009-04-14T20:33:00Z"/>
          <w:sz w:val="24"/>
          <w:szCs w:val="24"/>
        </w:rPr>
      </w:pPr>
    </w:p>
    <w:p w:rsidR="00981220" w:rsidRPr="001C7D58" w:rsidRDefault="00981220" w:rsidP="00981220">
      <w:pPr>
        <w:autoSpaceDE w:val="0"/>
        <w:autoSpaceDN w:val="0"/>
        <w:adjustRightInd w:val="0"/>
        <w:ind w:left="720"/>
        <w:jc w:val="both"/>
        <w:rPr>
          <w:ins w:id="238" w:author="jmavares" w:date="2009-04-14T20:33:00Z"/>
          <w:bCs/>
        </w:rPr>
      </w:pPr>
      <w:ins w:id="239" w:author="jmavares" w:date="2009-04-14T20:33:00Z">
        <w:r w:rsidRPr="005D03CB">
          <w:rPr>
            <w:b/>
            <w:sz w:val="24"/>
            <w:szCs w:val="24"/>
          </w:rPr>
          <w:t>Día o Días</w:t>
        </w:r>
        <w:r w:rsidRPr="005D03CB">
          <w:rPr>
            <w:sz w:val="24"/>
            <w:szCs w:val="24"/>
          </w:rPr>
          <w:t xml:space="preserve">: </w:t>
        </w:r>
        <w:r w:rsidRPr="001C7D58">
          <w:rPr>
            <w:bCs/>
          </w:rPr>
          <w:t>A menos que expresamente se defina otra cosa, significarán día o días calendario de veinticuatro (24) horas de duración cada uno.</w:t>
        </w:r>
      </w:ins>
    </w:p>
    <w:p w:rsidR="00981220" w:rsidRPr="005D03CB" w:rsidRDefault="00981220" w:rsidP="00981220">
      <w:pPr>
        <w:autoSpaceDE w:val="0"/>
        <w:autoSpaceDN w:val="0"/>
        <w:adjustRightInd w:val="0"/>
        <w:ind w:left="720"/>
        <w:jc w:val="both"/>
        <w:rPr>
          <w:ins w:id="240" w:author="jmavares" w:date="2009-04-14T20:33:00Z"/>
          <w:sz w:val="24"/>
          <w:szCs w:val="24"/>
        </w:rPr>
      </w:pPr>
    </w:p>
    <w:p w:rsidR="00981220" w:rsidRPr="001C7D58" w:rsidRDefault="00981220" w:rsidP="00981220">
      <w:pPr>
        <w:autoSpaceDE w:val="0"/>
        <w:autoSpaceDN w:val="0"/>
        <w:adjustRightInd w:val="0"/>
        <w:ind w:left="720"/>
        <w:jc w:val="both"/>
        <w:rPr>
          <w:ins w:id="241" w:author="jmavares" w:date="2009-04-14T20:33:00Z"/>
          <w:bCs/>
        </w:rPr>
      </w:pPr>
      <w:ins w:id="242" w:author="jmavares" w:date="2009-04-14T20:33:00Z">
        <w:r w:rsidRPr="005D03CB">
          <w:rPr>
            <w:b/>
            <w:sz w:val="24"/>
            <w:szCs w:val="24"/>
          </w:rPr>
          <w:t>IPC u Obra</w:t>
        </w:r>
        <w:r w:rsidRPr="005D03CB">
          <w:rPr>
            <w:sz w:val="24"/>
            <w:szCs w:val="24"/>
          </w:rPr>
          <w:t xml:space="preserve">: </w:t>
        </w:r>
        <w:r w:rsidRPr="001C7D58">
          <w:rPr>
            <w:bCs/>
          </w:rPr>
          <w:t>Estos términos, en singular o plural incluyen todo aquello que EL CONTRATISTA debe proveer y/o realizar en el marco de las especificaciones, que incluye de manera enunciativa y no taxativa lo siguiente: diseño, suministro, construcción, instalación, labor, supervisión, servicios, documentación, transporte, infraestructura, puesta en servicio y pruebas de aceptación de todos los equipos cubiertos en este alcance,  el cual incluye  las especificaciones técnicas del CONTRATISTA, así como cualquier trabajo o servicio conexo, inherente o en cualquier forma relacionado con aquellos y cualquier otro aspecto similar, requeridos para completar el mismo.</w:t>
        </w:r>
      </w:ins>
    </w:p>
    <w:p w:rsidR="00981220" w:rsidRPr="005D03CB" w:rsidRDefault="00981220" w:rsidP="00981220">
      <w:pPr>
        <w:autoSpaceDE w:val="0"/>
        <w:autoSpaceDN w:val="0"/>
        <w:adjustRightInd w:val="0"/>
        <w:ind w:left="720"/>
        <w:jc w:val="both"/>
        <w:rPr>
          <w:ins w:id="243" w:author="jmavares" w:date="2009-04-14T20:33:00Z"/>
          <w:sz w:val="24"/>
          <w:szCs w:val="24"/>
        </w:rPr>
      </w:pPr>
    </w:p>
    <w:p w:rsidR="00981220" w:rsidRPr="001C7D58" w:rsidRDefault="00981220" w:rsidP="00981220">
      <w:pPr>
        <w:widowControl w:val="0"/>
        <w:tabs>
          <w:tab w:val="left" w:pos="9172"/>
          <w:tab w:val="left" w:pos="9394"/>
        </w:tabs>
        <w:ind w:left="720"/>
        <w:jc w:val="both"/>
        <w:rPr>
          <w:ins w:id="244" w:author="jmavares" w:date="2009-04-14T20:33:00Z"/>
          <w:bCs/>
        </w:rPr>
      </w:pPr>
      <w:ins w:id="245" w:author="jmavares" w:date="2009-04-14T20:33:00Z">
        <w:r w:rsidRPr="005D03CB">
          <w:rPr>
            <w:b/>
            <w:sz w:val="24"/>
            <w:szCs w:val="24"/>
          </w:rPr>
          <w:t>Cronograma del Proyecto</w:t>
        </w:r>
        <w:r w:rsidRPr="005D03CB">
          <w:rPr>
            <w:sz w:val="24"/>
            <w:szCs w:val="24"/>
          </w:rPr>
          <w:t xml:space="preserve">: </w:t>
        </w:r>
        <w:r w:rsidRPr="001C7D58">
          <w:rPr>
            <w:bCs/>
          </w:rPr>
          <w:t>Define el cronograma de actividades para llevar a cabo el IPC u OBRA.</w:t>
        </w:r>
      </w:ins>
    </w:p>
    <w:p w:rsidR="00981220" w:rsidRPr="005D03CB" w:rsidRDefault="00981220" w:rsidP="00981220">
      <w:pPr>
        <w:autoSpaceDE w:val="0"/>
        <w:autoSpaceDN w:val="0"/>
        <w:adjustRightInd w:val="0"/>
        <w:ind w:left="720"/>
        <w:jc w:val="both"/>
        <w:rPr>
          <w:ins w:id="246" w:author="jmavares" w:date="2009-04-14T20:33:00Z"/>
          <w:sz w:val="24"/>
          <w:szCs w:val="24"/>
        </w:rPr>
      </w:pPr>
    </w:p>
    <w:p w:rsidR="00981220" w:rsidRPr="001C7D58" w:rsidRDefault="00981220" w:rsidP="00981220">
      <w:pPr>
        <w:autoSpaceDE w:val="0"/>
        <w:autoSpaceDN w:val="0"/>
        <w:adjustRightInd w:val="0"/>
        <w:ind w:left="720"/>
        <w:jc w:val="both"/>
        <w:rPr>
          <w:ins w:id="247" w:author="jmavares" w:date="2009-04-14T20:33:00Z"/>
          <w:bCs/>
        </w:rPr>
      </w:pPr>
      <w:ins w:id="248" w:author="jmavares" w:date="2009-04-14T20:33:00Z">
        <w:r w:rsidRPr="005D03CB">
          <w:rPr>
            <w:b/>
            <w:sz w:val="24"/>
            <w:szCs w:val="24"/>
          </w:rPr>
          <w:t>Acta de Terminación</w:t>
        </w:r>
        <w:r w:rsidRPr="005D03CB">
          <w:rPr>
            <w:sz w:val="24"/>
            <w:szCs w:val="24"/>
          </w:rPr>
          <w:t xml:space="preserve">: </w:t>
        </w:r>
        <w:r w:rsidRPr="001C7D58">
          <w:rPr>
            <w:bCs/>
          </w:rPr>
          <w:t>Una vez que los trabajos hayan sido finalizados a satisfacción del Ingeniero Inspector o Representante de EL ENTE CONTRATANTE, se levantará un Acta de Terminación, fecha hasta la cual se contará el tiempo de ejecución de la OBRA, de la cual se descontarán los días de paralización debidamente justificados según actas levantadas al respecto. Al momento de la firma, se le exigirá a EL CONTRATISTA la finalización de los trabajos faltantes indirectos, como limpieza, recolección de escombros, etc. para que sea considerada la obra totalmente terminada.</w:t>
        </w:r>
      </w:ins>
    </w:p>
    <w:p w:rsidR="00981220" w:rsidRPr="001C7D58" w:rsidRDefault="00981220" w:rsidP="00981220">
      <w:pPr>
        <w:pStyle w:val="NormalWeb"/>
        <w:ind w:left="720"/>
        <w:jc w:val="both"/>
        <w:rPr>
          <w:ins w:id="249" w:author="jmavares" w:date="2009-04-14T20:33:00Z"/>
          <w:rFonts w:ascii="Arial" w:eastAsia="Times New Roman" w:hAnsi="Arial" w:cs="Arial"/>
          <w:bCs/>
          <w:color w:val="auto"/>
          <w:sz w:val="22"/>
          <w:szCs w:val="22"/>
        </w:rPr>
      </w:pPr>
      <w:ins w:id="250" w:author="jmavares" w:date="2009-04-14T20:33:00Z">
        <w:r w:rsidRPr="005D03CB">
          <w:rPr>
            <w:rFonts w:ascii="Arial" w:eastAsia="Times New Roman" w:hAnsi="Arial" w:cs="Arial"/>
            <w:b/>
            <w:color w:val="auto"/>
          </w:rPr>
          <w:t>Aceptación Provisional</w:t>
        </w:r>
        <w:r w:rsidRPr="005D03CB">
          <w:rPr>
            <w:rFonts w:ascii="Arial" w:eastAsia="Times New Roman" w:hAnsi="Arial" w:cs="Arial"/>
            <w:color w:val="auto"/>
          </w:rPr>
          <w:t xml:space="preserve">: </w:t>
        </w:r>
        <w:r w:rsidRPr="001C7D58">
          <w:rPr>
            <w:rFonts w:ascii="Arial" w:eastAsia="Times New Roman" w:hAnsi="Arial" w:cs="Arial"/>
            <w:bCs/>
            <w:color w:val="auto"/>
            <w:sz w:val="22"/>
            <w:szCs w:val="22"/>
          </w:rPr>
          <w:t>El Contratista deberá solicitar por escrito la Aceptación Provisional de la obra dentro del plazo de NOVENTA (90) días calendarios contados a partir de la fecha del Acta de Terminación.</w:t>
        </w:r>
      </w:ins>
    </w:p>
    <w:p w:rsidR="00981220" w:rsidRPr="001C7D58" w:rsidRDefault="00981220" w:rsidP="00981220">
      <w:pPr>
        <w:autoSpaceDE w:val="0"/>
        <w:autoSpaceDN w:val="0"/>
        <w:adjustRightInd w:val="0"/>
        <w:ind w:left="720"/>
        <w:jc w:val="both"/>
        <w:rPr>
          <w:ins w:id="251" w:author="jmavares" w:date="2009-04-14T20:33:00Z"/>
          <w:bCs/>
        </w:rPr>
      </w:pPr>
      <w:ins w:id="252" w:author="jmavares" w:date="2009-04-14T20:33:00Z">
        <w:r w:rsidRPr="005D03CB">
          <w:rPr>
            <w:b/>
            <w:sz w:val="24"/>
            <w:szCs w:val="24"/>
          </w:rPr>
          <w:t>Recepción Definitiva</w:t>
        </w:r>
        <w:r w:rsidRPr="005D03CB">
          <w:rPr>
            <w:sz w:val="24"/>
            <w:szCs w:val="24"/>
          </w:rPr>
          <w:t xml:space="preserve">: </w:t>
        </w:r>
        <w:r w:rsidRPr="001C7D58">
          <w:rPr>
            <w:bCs/>
          </w:rPr>
          <w:t>EL CONTRATISTA deberá solicitar por escrito a EL ENTE CONTRATANTE la Recepción definitiva de LA OBRA; y dentro de los 30 días calendarios siguientes a la fecha de presentación de esa solicitud, EL ENTE CONTRATANTE hará una inspección general de la obra. Si en esa inspección se comprobare que la obra ha sido ejecutada en un todo conforme con lo estipulado en el alcance se procederá a su recepción definitiva y se levantará el acta respectiva”. La firma del Acta de Recepción Definitiva no releva a EL  CONTRATISTA de cualquier obligación ulterior contemplada en los documentos contractuales.</w:t>
        </w:r>
      </w:ins>
    </w:p>
    <w:p w:rsidR="005567D4" w:rsidRPr="005D03CB" w:rsidRDefault="005567D4" w:rsidP="00470C75">
      <w:pPr>
        <w:pStyle w:val="TitoloAMC1"/>
        <w:tabs>
          <w:tab w:val="clear" w:pos="0"/>
        </w:tabs>
        <w:ind w:left="720"/>
        <w:rPr>
          <w:ins w:id="253" w:author="jmavares" w:date="2009-04-14T20:33:00Z"/>
          <w:bCs w:val="0"/>
          <w:sz w:val="28"/>
          <w:szCs w:val="28"/>
        </w:rPr>
      </w:pPr>
    </w:p>
    <w:p w:rsidR="00000000" w:rsidRDefault="00981220">
      <w:pPr>
        <w:pStyle w:val="TitoloAMC1"/>
        <w:tabs>
          <w:tab w:val="clear" w:pos="0"/>
        </w:tabs>
        <w:ind w:left="720"/>
        <w:rPr>
          <w:sz w:val="28"/>
          <w:lang w:val="es-VE"/>
          <w:rPrChange w:id="254" w:author="jmavares" w:date="2009-04-14T20:33:00Z">
            <w:rPr>
              <w:sz w:val="22"/>
              <w:lang w:val="es-VE"/>
            </w:rPr>
          </w:rPrChange>
        </w:rPr>
        <w:pPrChange w:id="255" w:author="jmavares" w:date="2009-04-14T20:33:00Z">
          <w:pPr>
            <w:pStyle w:val="TitoloAMC1"/>
            <w:numPr>
              <w:numId w:val="63"/>
            </w:numPr>
            <w:tabs>
              <w:tab w:val="clear" w:pos="0"/>
              <w:tab w:val="num" w:pos="1080"/>
            </w:tabs>
            <w:ind w:left="1080" w:hanging="360"/>
          </w:pPr>
        </w:pPrChange>
      </w:pPr>
      <w:ins w:id="256" w:author="jmavares" w:date="2009-04-14T20:33:00Z">
        <w:r w:rsidRPr="005D03CB">
          <w:rPr>
            <w:bCs w:val="0"/>
            <w:sz w:val="28"/>
            <w:szCs w:val="28"/>
          </w:rPr>
          <w:t>3</w:t>
        </w:r>
        <w:r w:rsidR="00557F24" w:rsidRPr="005D03CB">
          <w:rPr>
            <w:bCs w:val="0"/>
            <w:sz w:val="28"/>
            <w:szCs w:val="28"/>
          </w:rPr>
          <w:t xml:space="preserve">. </w:t>
        </w:r>
      </w:ins>
      <w:bookmarkStart w:id="257" w:name="_Toc122843657"/>
      <w:bookmarkStart w:id="258" w:name="_Toc122847775"/>
      <w:bookmarkStart w:id="259" w:name="_Toc122848780"/>
      <w:bookmarkStart w:id="260" w:name="_Toc122838104"/>
      <w:bookmarkStart w:id="261" w:name="_Toc130640346"/>
      <w:bookmarkStart w:id="262" w:name="_Toc130714805"/>
      <w:bookmarkStart w:id="263" w:name="_Toc130715112"/>
      <w:r w:rsidR="00872AD3" w:rsidRPr="00872AD3">
        <w:rPr>
          <w:sz w:val="28"/>
          <w:rPrChange w:id="264" w:author="jmavares" w:date="2009-04-14T20:33:00Z">
            <w:rPr>
              <w:sz w:val="22"/>
            </w:rPr>
          </w:rPrChange>
        </w:rPr>
        <w:t>PUNTOS TERMINALES</w:t>
      </w:r>
      <w:bookmarkEnd w:id="257"/>
      <w:bookmarkEnd w:id="258"/>
      <w:bookmarkEnd w:id="259"/>
      <w:bookmarkEnd w:id="260"/>
      <w:bookmarkEnd w:id="261"/>
      <w:bookmarkEnd w:id="262"/>
      <w:bookmarkEnd w:id="263"/>
    </w:p>
    <w:p w:rsidR="00000000" w:rsidRDefault="00557F24">
      <w:pPr>
        <w:pStyle w:val="BodyText2"/>
        <w:spacing w:line="240" w:lineRule="auto"/>
        <w:ind w:left="720"/>
        <w:jc w:val="both"/>
        <w:rPr>
          <w:bCs/>
        </w:rPr>
        <w:pPrChange w:id="265" w:author="jmavares" w:date="2009-04-14T20:33:00Z">
          <w:pPr>
            <w:pStyle w:val="BodyText2"/>
            <w:spacing w:line="240" w:lineRule="auto"/>
            <w:ind w:left="720"/>
          </w:pPr>
        </w:pPrChange>
      </w:pPr>
      <w:r w:rsidRPr="005D03CB">
        <w:rPr>
          <w:bCs/>
        </w:rPr>
        <w:t>Los puntos terminales son todos aquellos accesorios, equipos, puntos de conexionados y/o interruptores que definen la frontera de este renglón.</w:t>
      </w:r>
    </w:p>
    <w:p w:rsidR="00000000" w:rsidRDefault="00557F24">
      <w:pPr>
        <w:pStyle w:val="BodyText2"/>
        <w:spacing w:line="240" w:lineRule="auto"/>
        <w:ind w:left="720"/>
        <w:jc w:val="both"/>
        <w:rPr>
          <w:bCs/>
        </w:rPr>
        <w:pPrChange w:id="266" w:author="jmavares" w:date="2009-04-14T20:33:00Z">
          <w:pPr>
            <w:pStyle w:val="BodyText2"/>
            <w:spacing w:line="240" w:lineRule="auto"/>
            <w:ind w:left="720"/>
          </w:pPr>
        </w:pPrChange>
      </w:pPr>
      <w:r w:rsidRPr="005D03CB">
        <w:rPr>
          <w:bCs/>
        </w:rPr>
        <w:t>A continuación se listan los puntos terminales</w:t>
      </w:r>
      <w:r w:rsidR="00CC0D77" w:rsidRPr="005D03CB">
        <w:rPr>
          <w:bCs/>
        </w:rPr>
        <w:t xml:space="preserve"> </w:t>
      </w:r>
      <w:ins w:id="267" w:author="jmavares" w:date="2009-04-14T20:33:00Z">
        <w:r w:rsidR="00CC0D77" w:rsidRPr="005D03CB">
          <w:t>(Ver plano anexo)</w:t>
        </w:r>
        <w:r w:rsidR="00CC0D77" w:rsidRPr="005D03CB">
          <w:rPr>
            <w:bCs/>
          </w:rPr>
          <w:t>:</w:t>
        </w:r>
        <w:r w:rsidRPr="005D03CB">
          <w:rPr>
            <w:bCs/>
          </w:rPr>
          <w:t xml:space="preserve"> </w:t>
        </w:r>
      </w:ins>
    </w:p>
    <w:p w:rsidR="00000000" w:rsidRDefault="00981220">
      <w:pPr>
        <w:pStyle w:val="TitoloAMC1"/>
        <w:tabs>
          <w:tab w:val="clear" w:pos="0"/>
        </w:tabs>
        <w:ind w:left="720"/>
        <w:rPr>
          <w:sz w:val="22"/>
          <w:szCs w:val="22"/>
        </w:rPr>
        <w:pPrChange w:id="268" w:author="jmavares" w:date="2009-04-14T20:33:00Z">
          <w:pPr>
            <w:pStyle w:val="TitoloAMC1"/>
            <w:numPr>
              <w:ilvl w:val="1"/>
              <w:numId w:val="58"/>
            </w:numPr>
            <w:tabs>
              <w:tab w:val="clear" w:pos="0"/>
              <w:tab w:val="num" w:pos="360"/>
            </w:tabs>
            <w:ind w:left="720" w:hanging="357"/>
          </w:pPr>
        </w:pPrChange>
      </w:pPr>
      <w:bookmarkStart w:id="269" w:name="_Toc122843658"/>
      <w:bookmarkStart w:id="270" w:name="_Toc122847776"/>
      <w:bookmarkStart w:id="271" w:name="_Toc122848781"/>
      <w:bookmarkStart w:id="272" w:name="_Toc122838105"/>
      <w:bookmarkStart w:id="273" w:name="_Toc130640347"/>
      <w:bookmarkStart w:id="274" w:name="_Toc130714806"/>
      <w:bookmarkStart w:id="275" w:name="_Toc130715113"/>
      <w:ins w:id="276" w:author="jmavares" w:date="2009-04-14T20:33:00Z">
        <w:r w:rsidRPr="005D03CB">
          <w:rPr>
            <w:sz w:val="22"/>
            <w:szCs w:val="22"/>
          </w:rPr>
          <w:t>3</w:t>
        </w:r>
        <w:r w:rsidR="00557F24" w:rsidRPr="005D03CB">
          <w:rPr>
            <w:sz w:val="22"/>
            <w:szCs w:val="22"/>
          </w:rPr>
          <w:t>.</w:t>
        </w:r>
        <w:r w:rsidR="006B70C1" w:rsidRPr="005D03CB">
          <w:rPr>
            <w:sz w:val="22"/>
            <w:szCs w:val="22"/>
          </w:rPr>
          <w:t>1</w:t>
        </w:r>
        <w:r w:rsidR="00557F24" w:rsidRPr="005D03CB">
          <w:rPr>
            <w:sz w:val="22"/>
            <w:szCs w:val="22"/>
          </w:rPr>
          <w:t xml:space="preserve"> </w:t>
        </w:r>
      </w:ins>
      <w:r w:rsidR="00557F24" w:rsidRPr="005D03CB">
        <w:rPr>
          <w:sz w:val="22"/>
          <w:szCs w:val="22"/>
        </w:rPr>
        <w:t>Sistema Eléctrico</w:t>
      </w:r>
      <w:r w:rsidR="00CC0D77" w:rsidRPr="005D03CB">
        <w:rPr>
          <w:sz w:val="22"/>
          <w:szCs w:val="22"/>
        </w:rPr>
        <w:t xml:space="preserve"> </w:t>
      </w:r>
      <w:bookmarkEnd w:id="269"/>
      <w:bookmarkEnd w:id="270"/>
      <w:bookmarkEnd w:id="271"/>
      <w:bookmarkEnd w:id="272"/>
      <w:bookmarkEnd w:id="273"/>
      <w:bookmarkEnd w:id="274"/>
      <w:bookmarkEnd w:id="275"/>
      <w:del w:id="277" w:author="jmavares" w:date="2009-04-14T20:33:00Z">
        <w:r w:rsidR="00F249FD" w:rsidRPr="00FA4613">
          <w:rPr>
            <w:sz w:val="22"/>
            <w:szCs w:val="22"/>
          </w:rPr>
          <w:delText xml:space="preserve">e Instrumentación: </w:delText>
        </w:r>
      </w:del>
    </w:p>
    <w:p w:rsidR="00F249FD" w:rsidRPr="00FA4613" w:rsidRDefault="00F249FD" w:rsidP="004C074B">
      <w:pPr>
        <w:pStyle w:val="BodyText2"/>
        <w:numPr>
          <w:ilvl w:val="1"/>
          <w:numId w:val="54"/>
        </w:numPr>
        <w:spacing w:after="0" w:line="240" w:lineRule="auto"/>
        <w:ind w:left="720" w:firstLine="0"/>
        <w:jc w:val="both"/>
        <w:rPr>
          <w:del w:id="278" w:author="jmavares" w:date="2009-04-14T20:33:00Z"/>
          <w:bCs/>
        </w:rPr>
      </w:pPr>
      <w:del w:id="279" w:author="jmavares" w:date="2009-04-14T20:33:00Z">
        <w:r w:rsidRPr="00FA4613">
          <w:rPr>
            <w:bCs/>
          </w:rPr>
          <w:delText>Salida de alta Tensión (bushing de salida) del Transformador de Salida de la Unidades</w:delText>
        </w:r>
        <w:r>
          <w:rPr>
            <w:bCs/>
          </w:rPr>
          <w:delText xml:space="preserve"> Turbogeneradoras</w:delText>
        </w:r>
        <w:r w:rsidRPr="00FA4613">
          <w:rPr>
            <w:bCs/>
          </w:rPr>
          <w:delText xml:space="preserve">. </w:delText>
        </w:r>
      </w:del>
    </w:p>
    <w:p w:rsidR="00F249FD" w:rsidRPr="00FA4613" w:rsidRDefault="00F249FD" w:rsidP="004C074B">
      <w:pPr>
        <w:pStyle w:val="BodyText2"/>
        <w:numPr>
          <w:ilvl w:val="1"/>
          <w:numId w:val="54"/>
        </w:numPr>
        <w:spacing w:after="0" w:line="240" w:lineRule="auto"/>
        <w:ind w:left="720" w:firstLine="0"/>
        <w:jc w:val="both"/>
        <w:rPr>
          <w:del w:id="280" w:author="jmavares" w:date="2009-04-14T20:33:00Z"/>
          <w:bCs/>
        </w:rPr>
      </w:pPr>
      <w:del w:id="281" w:author="jmavares" w:date="2009-04-14T20:33:00Z">
        <w:r w:rsidRPr="00FA4613">
          <w:rPr>
            <w:bCs/>
          </w:rPr>
          <w:delText>Brida de conexión para aire de instrumento</w:delText>
        </w:r>
        <w:r w:rsidR="000D2F17">
          <w:rPr>
            <w:bCs/>
          </w:rPr>
          <w:delText>/servicio del cabezal de suministro de la Planta.</w:delText>
        </w:r>
      </w:del>
    </w:p>
    <w:p w:rsidR="00EC6E93" w:rsidRPr="005D03CB" w:rsidRDefault="005567D4" w:rsidP="00FA3DD2">
      <w:pPr>
        <w:pStyle w:val="BodyText2"/>
        <w:spacing w:after="0" w:line="240" w:lineRule="auto"/>
        <w:ind w:left="720"/>
        <w:jc w:val="both"/>
        <w:rPr>
          <w:ins w:id="282" w:author="jmavares" w:date="2009-04-14T20:33:00Z"/>
          <w:bCs/>
        </w:rPr>
      </w:pPr>
      <w:ins w:id="283" w:author="jmavares" w:date="2009-04-14T20:33:00Z">
        <w:r w:rsidRPr="005D03CB">
          <w:rPr>
            <w:bCs/>
          </w:rPr>
          <w:t xml:space="preserve">Conexión </w:t>
        </w:r>
        <w:r w:rsidR="007519A9" w:rsidRPr="005D03CB">
          <w:rPr>
            <w:bCs/>
          </w:rPr>
          <w:t xml:space="preserve">de </w:t>
        </w:r>
        <w:r w:rsidR="00E13F50" w:rsidRPr="005D03CB">
          <w:rPr>
            <w:bCs/>
          </w:rPr>
          <w:t>la</w:t>
        </w:r>
        <w:r w:rsidRPr="005D03CB">
          <w:rPr>
            <w:bCs/>
          </w:rPr>
          <w:t xml:space="preserve"> bahía en la subestación </w:t>
        </w:r>
        <w:r w:rsidR="007519A9" w:rsidRPr="005D03CB">
          <w:rPr>
            <w:bCs/>
          </w:rPr>
          <w:t>con la barras de potencia 230Kv</w:t>
        </w:r>
        <w:r w:rsidR="00557F24" w:rsidRPr="005D03CB">
          <w:rPr>
            <w:bCs/>
          </w:rPr>
          <w:t xml:space="preserve">. </w:t>
        </w:r>
      </w:ins>
    </w:p>
    <w:p w:rsidR="00000000" w:rsidRDefault="00557F24">
      <w:pPr>
        <w:pStyle w:val="BodyText2"/>
        <w:spacing w:after="0" w:line="240" w:lineRule="auto"/>
        <w:ind w:left="720"/>
        <w:jc w:val="both"/>
        <w:rPr>
          <w:bCs/>
        </w:rPr>
        <w:pPrChange w:id="284" w:author="jmavares" w:date="2009-04-14T20:33:00Z">
          <w:pPr>
            <w:pStyle w:val="BodyText2"/>
            <w:numPr>
              <w:ilvl w:val="1"/>
              <w:numId w:val="54"/>
            </w:numPr>
            <w:tabs>
              <w:tab w:val="num" w:pos="1080"/>
            </w:tabs>
            <w:spacing w:after="0" w:line="240" w:lineRule="auto"/>
            <w:ind w:left="720" w:hanging="360"/>
            <w:jc w:val="both"/>
          </w:pPr>
        </w:pPrChange>
      </w:pPr>
      <w:r w:rsidRPr="005D03CB">
        <w:rPr>
          <w:bCs/>
        </w:rPr>
        <w:t>Puntos para Conexión de protecciones sub-estación/turbogeneradores.</w:t>
      </w:r>
    </w:p>
    <w:p w:rsidR="00F249FD" w:rsidRPr="00FA4613" w:rsidRDefault="00F249FD" w:rsidP="00F249FD">
      <w:pPr>
        <w:pStyle w:val="BodyText2"/>
        <w:spacing w:after="0" w:line="240" w:lineRule="auto"/>
        <w:ind w:left="720"/>
        <w:jc w:val="both"/>
        <w:rPr>
          <w:del w:id="285" w:author="jmavares" w:date="2009-04-14T20:33:00Z"/>
          <w:bCs/>
        </w:rPr>
      </w:pPr>
    </w:p>
    <w:p w:rsidR="00EC6E93" w:rsidRPr="005D03CB" w:rsidRDefault="00EC6E93" w:rsidP="00FA3DD2">
      <w:pPr>
        <w:pStyle w:val="BodyText2"/>
        <w:spacing w:after="0" w:line="240" w:lineRule="auto"/>
        <w:ind w:left="720"/>
        <w:jc w:val="both"/>
        <w:rPr>
          <w:ins w:id="286" w:author="jmavares" w:date="2009-04-14T20:33:00Z"/>
          <w:bCs/>
        </w:rPr>
      </w:pPr>
      <w:ins w:id="287" w:author="jmavares" w:date="2009-04-14T20:33:00Z">
        <w:r w:rsidRPr="005D03CB">
          <w:rPr>
            <w:bCs/>
          </w:rPr>
          <w:t>Conexión de Puesta Tierra con los Ciclos Combinados I y II.</w:t>
        </w:r>
      </w:ins>
    </w:p>
    <w:p w:rsidR="001A066C" w:rsidRPr="005D03CB" w:rsidRDefault="001A066C" w:rsidP="00FA3DD2">
      <w:pPr>
        <w:pStyle w:val="BodyText2"/>
        <w:spacing w:after="0" w:line="240" w:lineRule="auto"/>
        <w:ind w:left="720"/>
        <w:jc w:val="both"/>
        <w:rPr>
          <w:ins w:id="288" w:author="jmavares" w:date="2009-04-14T20:33:00Z"/>
          <w:bCs/>
        </w:rPr>
      </w:pPr>
    </w:p>
    <w:p w:rsidR="001A066C" w:rsidRPr="005D03CB" w:rsidRDefault="00981220" w:rsidP="00FA3DD2">
      <w:pPr>
        <w:pStyle w:val="TitoloAMC1"/>
        <w:tabs>
          <w:tab w:val="clear" w:pos="0"/>
        </w:tabs>
        <w:ind w:left="720"/>
        <w:rPr>
          <w:ins w:id="289" w:author="jmavares" w:date="2009-04-14T20:33:00Z"/>
          <w:sz w:val="22"/>
          <w:szCs w:val="22"/>
        </w:rPr>
      </w:pPr>
      <w:ins w:id="290" w:author="jmavares" w:date="2009-04-14T20:33:00Z">
        <w:r w:rsidRPr="005D03CB">
          <w:rPr>
            <w:sz w:val="22"/>
            <w:szCs w:val="22"/>
          </w:rPr>
          <w:t>3</w:t>
        </w:r>
        <w:r w:rsidR="001A066C" w:rsidRPr="005D03CB">
          <w:rPr>
            <w:sz w:val="22"/>
            <w:szCs w:val="22"/>
          </w:rPr>
          <w:t>.2 Sistema Inst</w:t>
        </w:r>
        <w:r w:rsidR="007C334A" w:rsidRPr="005D03CB">
          <w:rPr>
            <w:sz w:val="22"/>
            <w:szCs w:val="22"/>
          </w:rPr>
          <w:t>rumentación</w:t>
        </w:r>
      </w:ins>
    </w:p>
    <w:p w:rsidR="001A066C" w:rsidRPr="005D03CB" w:rsidRDefault="007C334A" w:rsidP="00FA3DD2">
      <w:pPr>
        <w:pStyle w:val="BodyText2"/>
        <w:spacing w:after="0" w:line="240" w:lineRule="auto"/>
        <w:ind w:left="720"/>
        <w:jc w:val="both"/>
        <w:rPr>
          <w:ins w:id="291" w:author="jmavares" w:date="2009-04-14T20:33:00Z"/>
          <w:bCs/>
        </w:rPr>
      </w:pPr>
      <w:ins w:id="292" w:author="jmavares" w:date="2009-04-14T20:33:00Z">
        <w:r w:rsidRPr="005D03CB">
          <w:rPr>
            <w:bCs/>
          </w:rPr>
          <w:t>C</w:t>
        </w:r>
        <w:r w:rsidR="001A066C" w:rsidRPr="005D03CB">
          <w:rPr>
            <w:bCs/>
          </w:rPr>
          <w:t>onexión para aire de instrumento/servicio del cabezal de suministro de la Planta</w:t>
        </w:r>
        <w:r w:rsidR="007A573D" w:rsidRPr="005D03CB">
          <w:rPr>
            <w:bCs/>
          </w:rPr>
          <w:t xml:space="preserve"> dentro del Ciclo Combinado II</w:t>
        </w:r>
        <w:r w:rsidR="001A066C" w:rsidRPr="005D03CB">
          <w:rPr>
            <w:bCs/>
          </w:rPr>
          <w:t>.</w:t>
        </w:r>
      </w:ins>
    </w:p>
    <w:p w:rsidR="001A066C" w:rsidRPr="005D03CB" w:rsidRDefault="00025349" w:rsidP="00FA3DD2">
      <w:pPr>
        <w:pStyle w:val="BodyText2"/>
        <w:spacing w:after="0" w:line="240" w:lineRule="auto"/>
        <w:ind w:left="720"/>
        <w:jc w:val="both"/>
        <w:rPr>
          <w:ins w:id="293" w:author="jmavares" w:date="2009-04-14T20:33:00Z"/>
          <w:bCs/>
        </w:rPr>
      </w:pPr>
      <w:ins w:id="294" w:author="jmavares" w:date="2009-04-14T20:33:00Z">
        <w:r w:rsidRPr="005D03CB">
          <w:rPr>
            <w:bCs/>
          </w:rPr>
          <w:t>Caja de conexionado de señales de control y operación de los equipos</w:t>
        </w:r>
        <w:r w:rsidR="001A066C" w:rsidRPr="005D03CB">
          <w:rPr>
            <w:bCs/>
          </w:rPr>
          <w:t>.</w:t>
        </w:r>
      </w:ins>
    </w:p>
    <w:p w:rsidR="001A066C" w:rsidRPr="005D03CB" w:rsidRDefault="001A066C" w:rsidP="00FA3DD2">
      <w:pPr>
        <w:pStyle w:val="BodyText2"/>
        <w:spacing w:after="0" w:line="240" w:lineRule="auto"/>
        <w:ind w:left="720"/>
        <w:jc w:val="both"/>
        <w:rPr>
          <w:ins w:id="295" w:author="jmavares" w:date="2009-04-14T20:33:00Z"/>
          <w:bCs/>
        </w:rPr>
      </w:pPr>
    </w:p>
    <w:p w:rsidR="00000000" w:rsidRDefault="00981220">
      <w:pPr>
        <w:pStyle w:val="TitoloAMC1"/>
        <w:tabs>
          <w:tab w:val="clear" w:pos="0"/>
        </w:tabs>
        <w:ind w:left="720"/>
        <w:rPr>
          <w:sz w:val="22"/>
          <w:szCs w:val="22"/>
        </w:rPr>
        <w:pPrChange w:id="296" w:author="jmavares" w:date="2009-04-14T20:33:00Z">
          <w:pPr>
            <w:pStyle w:val="TitoloAMC1"/>
            <w:numPr>
              <w:ilvl w:val="1"/>
              <w:numId w:val="58"/>
            </w:numPr>
            <w:tabs>
              <w:tab w:val="clear" w:pos="0"/>
              <w:tab w:val="num" w:pos="360"/>
            </w:tabs>
            <w:ind w:left="720" w:hanging="357"/>
          </w:pPr>
        </w:pPrChange>
      </w:pPr>
      <w:bookmarkStart w:id="297" w:name="_Toc122843659"/>
      <w:bookmarkStart w:id="298" w:name="_Toc122847777"/>
      <w:bookmarkStart w:id="299" w:name="_Toc122848782"/>
      <w:bookmarkStart w:id="300" w:name="_Toc122838106"/>
      <w:bookmarkStart w:id="301" w:name="_Toc130640348"/>
      <w:bookmarkStart w:id="302" w:name="_Toc130714807"/>
      <w:bookmarkStart w:id="303" w:name="_Toc130715114"/>
      <w:ins w:id="304" w:author="jmavares" w:date="2009-04-14T20:33:00Z">
        <w:r w:rsidRPr="005D03CB">
          <w:rPr>
            <w:sz w:val="22"/>
            <w:szCs w:val="22"/>
          </w:rPr>
          <w:t>3</w:t>
        </w:r>
        <w:r w:rsidR="00557F24" w:rsidRPr="005D03CB">
          <w:rPr>
            <w:sz w:val="22"/>
            <w:szCs w:val="22"/>
          </w:rPr>
          <w:t>.</w:t>
        </w:r>
        <w:r w:rsidR="006B70C1" w:rsidRPr="005D03CB">
          <w:rPr>
            <w:sz w:val="22"/>
            <w:szCs w:val="22"/>
          </w:rPr>
          <w:t>3</w:t>
        </w:r>
        <w:r w:rsidR="00557F24" w:rsidRPr="005D03CB">
          <w:rPr>
            <w:sz w:val="22"/>
            <w:szCs w:val="22"/>
          </w:rPr>
          <w:t xml:space="preserve"> </w:t>
        </w:r>
      </w:ins>
      <w:r w:rsidR="00557F24" w:rsidRPr="005D03CB">
        <w:rPr>
          <w:sz w:val="22"/>
          <w:szCs w:val="22"/>
        </w:rPr>
        <w:t>Sistema de Combustible</w:t>
      </w:r>
      <w:bookmarkEnd w:id="297"/>
      <w:bookmarkEnd w:id="298"/>
      <w:bookmarkEnd w:id="299"/>
      <w:bookmarkEnd w:id="300"/>
      <w:bookmarkEnd w:id="301"/>
      <w:bookmarkEnd w:id="302"/>
      <w:bookmarkEnd w:id="303"/>
    </w:p>
    <w:p w:rsidR="00000000" w:rsidRDefault="00557F24">
      <w:pPr>
        <w:pStyle w:val="BodyText2"/>
        <w:spacing w:after="0" w:line="240" w:lineRule="auto"/>
        <w:ind w:left="720"/>
        <w:jc w:val="both"/>
        <w:rPr>
          <w:bCs/>
        </w:rPr>
        <w:pPrChange w:id="305" w:author="jmavares" w:date="2009-04-14T20:33:00Z">
          <w:pPr>
            <w:pStyle w:val="BodyText2"/>
            <w:numPr>
              <w:numId w:val="8"/>
            </w:numPr>
            <w:tabs>
              <w:tab w:val="num" w:pos="1080"/>
              <w:tab w:val="num" w:pos="1440"/>
            </w:tabs>
            <w:spacing w:after="0" w:line="240" w:lineRule="auto"/>
            <w:ind w:left="720" w:hanging="360"/>
            <w:jc w:val="both"/>
          </w:pPr>
        </w:pPrChange>
      </w:pPr>
      <w:r w:rsidRPr="005D03CB">
        <w:rPr>
          <w:bCs/>
        </w:rPr>
        <w:t>C</w:t>
      </w:r>
      <w:r w:rsidR="00EA15C8" w:rsidRPr="005D03CB">
        <w:rPr>
          <w:bCs/>
        </w:rPr>
        <w:t>abezal</w:t>
      </w:r>
      <w:r w:rsidRPr="005D03CB">
        <w:rPr>
          <w:bCs/>
        </w:rPr>
        <w:t xml:space="preserve"> de </w:t>
      </w:r>
      <w:del w:id="306" w:author="jmavares" w:date="2009-04-14T20:33:00Z">
        <w:r w:rsidR="00F249FD" w:rsidRPr="00FA4613">
          <w:rPr>
            <w:bCs/>
          </w:rPr>
          <w:delText xml:space="preserve">Alimentación de Combustible Líquido </w:delText>
        </w:r>
        <w:r w:rsidR="000D2F17">
          <w:rPr>
            <w:bCs/>
          </w:rPr>
          <w:delText>del tanque de almacenamiento diario hacia las Unidades</w:delText>
        </w:r>
      </w:del>
      <w:ins w:id="307" w:author="jmavares" w:date="2009-04-14T20:33:00Z">
        <w:r w:rsidR="007C334A" w:rsidRPr="005D03CB">
          <w:rPr>
            <w:bCs/>
          </w:rPr>
          <w:t>descarga de las centrifugadoras de combustible líquido del Complejo</w:t>
        </w:r>
      </w:ins>
      <w:r w:rsidR="00025349" w:rsidRPr="005D03CB">
        <w:rPr>
          <w:bCs/>
        </w:rPr>
        <w:t>.</w:t>
      </w:r>
    </w:p>
    <w:p w:rsidR="00000000" w:rsidRDefault="000D2F17">
      <w:pPr>
        <w:pStyle w:val="BodyText2"/>
        <w:spacing w:after="0" w:line="240" w:lineRule="auto"/>
        <w:ind w:left="720"/>
        <w:jc w:val="both"/>
        <w:rPr>
          <w:bCs/>
        </w:rPr>
        <w:pPrChange w:id="308" w:author="jmavares" w:date="2009-04-14T20:33:00Z">
          <w:pPr>
            <w:pStyle w:val="BodyText2"/>
            <w:numPr>
              <w:numId w:val="8"/>
            </w:numPr>
            <w:tabs>
              <w:tab w:val="num" w:pos="1080"/>
              <w:tab w:val="num" w:pos="1440"/>
            </w:tabs>
            <w:spacing w:after="0" w:line="240" w:lineRule="auto"/>
            <w:ind w:left="720" w:hanging="360"/>
            <w:jc w:val="both"/>
          </w:pPr>
        </w:pPrChange>
      </w:pPr>
      <w:del w:id="309" w:author="jmavares" w:date="2009-04-14T20:33:00Z">
        <w:r w:rsidRPr="00FA4613">
          <w:rPr>
            <w:bCs/>
          </w:rPr>
          <w:delText>Cabezal</w:delText>
        </w:r>
      </w:del>
      <w:ins w:id="310" w:author="jmavares" w:date="2009-04-14T20:33:00Z">
        <w:r w:rsidR="005451DF" w:rsidRPr="005D03CB">
          <w:rPr>
            <w:bCs/>
          </w:rPr>
          <w:t>Tubería</w:t>
        </w:r>
      </w:ins>
      <w:r w:rsidR="005451DF" w:rsidRPr="005D03CB">
        <w:rPr>
          <w:bCs/>
        </w:rPr>
        <w:t xml:space="preserve"> de </w:t>
      </w:r>
      <w:del w:id="311" w:author="jmavares" w:date="2009-04-14T20:33:00Z">
        <w:r w:rsidRPr="00FA4613">
          <w:rPr>
            <w:bCs/>
          </w:rPr>
          <w:delText>Alimentación</w:delText>
        </w:r>
      </w:del>
      <w:ins w:id="312" w:author="jmavares" w:date="2009-04-14T20:33:00Z">
        <w:r w:rsidR="005451DF" w:rsidRPr="005D03CB">
          <w:rPr>
            <w:bCs/>
          </w:rPr>
          <w:t>Suministro</w:t>
        </w:r>
      </w:ins>
      <w:r w:rsidR="005451DF" w:rsidRPr="005D03CB">
        <w:rPr>
          <w:bCs/>
        </w:rPr>
        <w:t xml:space="preserve"> </w:t>
      </w:r>
      <w:r w:rsidR="002937B7" w:rsidRPr="005D03CB">
        <w:rPr>
          <w:bCs/>
        </w:rPr>
        <w:t xml:space="preserve">de </w:t>
      </w:r>
      <w:del w:id="313" w:author="jmavares" w:date="2009-04-14T20:33:00Z">
        <w:r w:rsidRPr="00FA4613">
          <w:rPr>
            <w:bCs/>
          </w:rPr>
          <w:delText xml:space="preserve">Combustible </w:delText>
        </w:r>
      </w:del>
      <w:r w:rsidR="002937B7" w:rsidRPr="005D03CB">
        <w:rPr>
          <w:bCs/>
        </w:rPr>
        <w:t xml:space="preserve">Gas </w:t>
      </w:r>
      <w:del w:id="314" w:author="jmavares" w:date="2009-04-14T20:33:00Z">
        <w:r>
          <w:rPr>
            <w:bCs/>
          </w:rPr>
          <w:delText xml:space="preserve">a </w:delText>
        </w:r>
      </w:del>
      <w:ins w:id="315" w:author="jmavares" w:date="2009-04-14T20:33:00Z">
        <w:r w:rsidR="005451DF" w:rsidRPr="005D03CB">
          <w:rPr>
            <w:bCs/>
          </w:rPr>
          <w:t xml:space="preserve">hacia </w:t>
        </w:r>
      </w:ins>
      <w:smartTag w:uri="urn:schemas-microsoft-com:office:smarttags" w:element="PersonName">
        <w:smartTagPr>
          <w:attr w:name="ProductID" w:val="la Planta"/>
        </w:smartTagPr>
        <w:r w:rsidR="005451DF" w:rsidRPr="005D03CB">
          <w:rPr>
            <w:bCs/>
          </w:rPr>
          <w:t>la Planta</w:t>
        </w:r>
      </w:smartTag>
      <w:ins w:id="316" w:author="jmavares" w:date="2009-04-14T20:33:00Z">
        <w:r w:rsidR="007C334A" w:rsidRPr="005D03CB">
          <w:rPr>
            <w:bCs/>
          </w:rPr>
          <w:t xml:space="preserve"> dentro del Ciclo Combinado II</w:t>
        </w:r>
        <w:r w:rsidR="00EC6E93" w:rsidRPr="005D03CB">
          <w:rPr>
            <w:bCs/>
          </w:rPr>
          <w:t xml:space="preserve"> a 500 psi</w:t>
        </w:r>
      </w:ins>
      <w:r w:rsidR="007C334A" w:rsidRPr="005D03CB">
        <w:rPr>
          <w:bCs/>
        </w:rPr>
        <w:t>.</w:t>
      </w:r>
    </w:p>
    <w:p w:rsidR="00000000" w:rsidRDefault="00557F24">
      <w:pPr>
        <w:pStyle w:val="BodyText2"/>
        <w:spacing w:after="0" w:line="240" w:lineRule="auto"/>
        <w:ind w:left="720"/>
        <w:jc w:val="both"/>
        <w:rPr>
          <w:bCs/>
        </w:rPr>
        <w:pPrChange w:id="317" w:author="jmavares" w:date="2009-04-14T20:33:00Z">
          <w:pPr>
            <w:pStyle w:val="BodyText2"/>
            <w:numPr>
              <w:numId w:val="8"/>
            </w:numPr>
            <w:tabs>
              <w:tab w:val="num" w:pos="1080"/>
              <w:tab w:val="num" w:pos="1440"/>
            </w:tabs>
            <w:spacing w:after="0" w:line="240" w:lineRule="auto"/>
            <w:ind w:left="720" w:hanging="360"/>
            <w:jc w:val="both"/>
          </w:pPr>
        </w:pPrChange>
      </w:pPr>
      <w:r w:rsidRPr="005D03CB">
        <w:rPr>
          <w:bCs/>
        </w:rPr>
        <w:t>Caja de conexionado de señales de control y operación de los equipos del sistema de combustible.</w:t>
      </w:r>
    </w:p>
    <w:p w:rsidR="00000000" w:rsidRDefault="0055454B">
      <w:pPr>
        <w:pStyle w:val="BodyText2"/>
        <w:spacing w:after="0" w:line="240" w:lineRule="auto"/>
        <w:ind w:left="720"/>
        <w:jc w:val="both"/>
        <w:rPr>
          <w:bCs/>
        </w:rPr>
        <w:pPrChange w:id="318" w:author="jmavares" w:date="2009-04-14T20:33:00Z">
          <w:pPr>
            <w:pStyle w:val="BodyText2"/>
            <w:tabs>
              <w:tab w:val="num" w:pos="1080"/>
            </w:tabs>
            <w:spacing w:after="0" w:line="240" w:lineRule="auto"/>
            <w:ind w:left="720"/>
            <w:jc w:val="both"/>
          </w:pPr>
        </w:pPrChange>
      </w:pPr>
    </w:p>
    <w:p w:rsidR="00000000" w:rsidRDefault="00981220">
      <w:pPr>
        <w:pStyle w:val="TitoloAMC1"/>
        <w:tabs>
          <w:tab w:val="clear" w:pos="0"/>
          <w:tab w:val="left" w:pos="1080"/>
          <w:tab w:val="left" w:pos="1260"/>
        </w:tabs>
        <w:ind w:left="720"/>
        <w:rPr>
          <w:sz w:val="22"/>
          <w:szCs w:val="22"/>
        </w:rPr>
        <w:pPrChange w:id="319" w:author="jmavares" w:date="2009-04-14T20:33:00Z">
          <w:pPr>
            <w:pStyle w:val="TitoloAMC1"/>
            <w:numPr>
              <w:ilvl w:val="1"/>
              <w:numId w:val="58"/>
            </w:numPr>
            <w:tabs>
              <w:tab w:val="clear" w:pos="0"/>
              <w:tab w:val="num" w:pos="360"/>
            </w:tabs>
            <w:ind w:left="720" w:hanging="357"/>
          </w:pPr>
        </w:pPrChange>
      </w:pPr>
      <w:bookmarkStart w:id="320" w:name="_Toc122843660"/>
      <w:bookmarkStart w:id="321" w:name="_Toc122847778"/>
      <w:bookmarkStart w:id="322" w:name="_Toc122848783"/>
      <w:bookmarkStart w:id="323" w:name="_Toc122838107"/>
      <w:bookmarkStart w:id="324" w:name="_Toc130640349"/>
      <w:bookmarkStart w:id="325" w:name="_Toc130714808"/>
      <w:bookmarkStart w:id="326" w:name="_Toc130715115"/>
      <w:ins w:id="327" w:author="jmavares" w:date="2009-04-14T20:33:00Z">
        <w:r w:rsidRPr="005D03CB">
          <w:rPr>
            <w:sz w:val="22"/>
            <w:szCs w:val="22"/>
          </w:rPr>
          <w:t>3</w:t>
        </w:r>
        <w:r w:rsidR="002A7C94" w:rsidRPr="005D03CB">
          <w:rPr>
            <w:sz w:val="22"/>
            <w:szCs w:val="22"/>
          </w:rPr>
          <w:t>.</w:t>
        </w:r>
        <w:r w:rsidR="007C334A" w:rsidRPr="005D03CB">
          <w:rPr>
            <w:sz w:val="22"/>
            <w:szCs w:val="22"/>
          </w:rPr>
          <w:t>4</w:t>
        </w:r>
        <w:r w:rsidR="002A7C94" w:rsidRPr="005D03CB">
          <w:rPr>
            <w:sz w:val="22"/>
            <w:szCs w:val="22"/>
          </w:rPr>
          <w:t xml:space="preserve"> </w:t>
        </w:r>
      </w:ins>
      <w:r w:rsidR="00557F24" w:rsidRPr="005D03CB">
        <w:rPr>
          <w:sz w:val="22"/>
          <w:szCs w:val="22"/>
        </w:rPr>
        <w:t>Sistemas de Agua Desmineralizada (Inyección, Fogging, Enfriamiento, Lavado de Compresor</w:t>
      </w:r>
      <w:del w:id="328" w:author="jmavares" w:date="2009-04-14T20:33:00Z">
        <w:r w:rsidR="000D2F17">
          <w:rPr>
            <w:sz w:val="22"/>
            <w:szCs w:val="22"/>
          </w:rPr>
          <w:delText>)</w:delText>
        </w:r>
        <w:r w:rsidR="00F249FD" w:rsidRPr="00FA4613">
          <w:rPr>
            <w:sz w:val="22"/>
            <w:szCs w:val="22"/>
          </w:rPr>
          <w:delText>:</w:delText>
        </w:r>
      </w:del>
      <w:ins w:id="329" w:author="jmavares" w:date="2009-04-14T20:33:00Z">
        <w:r w:rsidR="00557F24" w:rsidRPr="005D03CB">
          <w:rPr>
            <w:sz w:val="22"/>
            <w:szCs w:val="22"/>
          </w:rPr>
          <w:t>)</w:t>
        </w:r>
      </w:ins>
      <w:bookmarkEnd w:id="320"/>
      <w:bookmarkEnd w:id="321"/>
      <w:bookmarkEnd w:id="322"/>
      <w:bookmarkEnd w:id="323"/>
      <w:bookmarkEnd w:id="324"/>
      <w:bookmarkEnd w:id="325"/>
      <w:bookmarkEnd w:id="326"/>
    </w:p>
    <w:p w:rsidR="00000000" w:rsidRDefault="00557F24">
      <w:pPr>
        <w:pStyle w:val="BodyText2"/>
        <w:spacing w:after="0" w:line="240" w:lineRule="auto"/>
        <w:ind w:left="720"/>
        <w:jc w:val="both"/>
        <w:rPr>
          <w:bCs/>
        </w:rPr>
        <w:pPrChange w:id="330" w:author="jmavares" w:date="2009-04-14T20:33:00Z">
          <w:pPr>
            <w:pStyle w:val="BodyText2"/>
            <w:numPr>
              <w:numId w:val="55"/>
            </w:numPr>
            <w:tabs>
              <w:tab w:val="num" w:pos="1080"/>
            </w:tabs>
            <w:spacing w:after="0" w:line="240" w:lineRule="auto"/>
            <w:ind w:left="720" w:hanging="360"/>
            <w:jc w:val="both"/>
          </w:pPr>
        </w:pPrChange>
      </w:pPr>
      <w:r w:rsidRPr="005D03CB">
        <w:rPr>
          <w:bCs/>
        </w:rPr>
        <w:t xml:space="preserve">Cabezal de suministro </w:t>
      </w:r>
      <w:del w:id="331" w:author="jmavares" w:date="2009-04-14T20:33:00Z">
        <w:r w:rsidR="000D2F17">
          <w:rPr>
            <w:bCs/>
          </w:rPr>
          <w:delText>(linea o</w:delText>
        </w:r>
      </w:del>
      <w:ins w:id="332" w:author="jmavares" w:date="2009-04-14T20:33:00Z">
        <w:r w:rsidR="005451DF" w:rsidRPr="005D03CB">
          <w:rPr>
            <w:bCs/>
          </w:rPr>
          <w:t>en el</w:t>
        </w:r>
      </w:ins>
      <w:r w:rsidR="005451DF" w:rsidRPr="005D03CB">
        <w:rPr>
          <w:bCs/>
        </w:rPr>
        <w:t xml:space="preserve"> </w:t>
      </w:r>
      <w:r w:rsidRPr="005D03CB">
        <w:rPr>
          <w:bCs/>
        </w:rPr>
        <w:t xml:space="preserve">tanque de </w:t>
      </w:r>
      <w:del w:id="333" w:author="jmavares" w:date="2009-04-14T20:33:00Z">
        <w:r w:rsidR="000D2F17">
          <w:rPr>
            <w:bCs/>
          </w:rPr>
          <w:delText>almacenamiento)</w:delText>
        </w:r>
      </w:del>
      <w:ins w:id="334" w:author="jmavares" w:date="2009-04-14T20:33:00Z">
        <w:r w:rsidR="005451DF" w:rsidRPr="005D03CB">
          <w:rPr>
            <w:bCs/>
          </w:rPr>
          <w:t>reposición</w:t>
        </w:r>
      </w:ins>
      <w:r w:rsidR="005451DF" w:rsidRPr="005D03CB">
        <w:rPr>
          <w:bCs/>
        </w:rPr>
        <w:t xml:space="preserve"> de </w:t>
      </w:r>
      <w:del w:id="335" w:author="jmavares" w:date="2009-04-14T20:33:00Z">
        <w:r w:rsidR="000D2F17">
          <w:rPr>
            <w:bCs/>
          </w:rPr>
          <w:delText>agua desmineralizada</w:delText>
        </w:r>
        <w:r w:rsidR="00F249FD" w:rsidRPr="00FA4613">
          <w:rPr>
            <w:bCs/>
          </w:rPr>
          <w:delText>.</w:delText>
        </w:r>
      </w:del>
      <w:ins w:id="336" w:author="jmavares" w:date="2009-04-14T20:33:00Z">
        <w:r w:rsidR="005451DF" w:rsidRPr="005D03CB">
          <w:rPr>
            <w:bCs/>
          </w:rPr>
          <w:t>los recup</w:t>
        </w:r>
        <w:r w:rsidR="007C334A" w:rsidRPr="005D03CB">
          <w:rPr>
            <w:bCs/>
          </w:rPr>
          <w:t>e</w:t>
        </w:r>
        <w:r w:rsidR="005451DF" w:rsidRPr="005D03CB">
          <w:rPr>
            <w:bCs/>
          </w:rPr>
          <w:t>radores de calor Ciclo Combinado I (</w:t>
        </w:r>
        <w:r w:rsidR="005346A9" w:rsidRPr="005D03CB">
          <w:rPr>
            <w:bCs/>
          </w:rPr>
          <w:t>Make up</w:t>
        </w:r>
        <w:r w:rsidR="005451DF" w:rsidRPr="005D03CB">
          <w:rPr>
            <w:bCs/>
          </w:rPr>
          <w:t>)</w:t>
        </w:r>
        <w:r w:rsidRPr="005D03CB">
          <w:rPr>
            <w:bCs/>
          </w:rPr>
          <w:t>.</w:t>
        </w:r>
      </w:ins>
    </w:p>
    <w:p w:rsidR="00000000" w:rsidRDefault="00557F24">
      <w:pPr>
        <w:pStyle w:val="BodyText2"/>
        <w:spacing w:after="0" w:line="240" w:lineRule="auto"/>
        <w:ind w:left="720"/>
        <w:jc w:val="both"/>
        <w:rPr>
          <w:bCs/>
        </w:rPr>
        <w:pPrChange w:id="337" w:author="jmavares" w:date="2009-04-14T20:33:00Z">
          <w:pPr>
            <w:pStyle w:val="BodyText2"/>
            <w:numPr>
              <w:numId w:val="55"/>
            </w:numPr>
            <w:tabs>
              <w:tab w:val="num" w:pos="1080"/>
            </w:tabs>
            <w:spacing w:after="0" w:line="240" w:lineRule="auto"/>
            <w:ind w:left="720" w:hanging="360"/>
            <w:jc w:val="both"/>
          </w:pPr>
        </w:pPrChange>
      </w:pPr>
      <w:r w:rsidRPr="005D03CB">
        <w:rPr>
          <w:bCs/>
        </w:rPr>
        <w:t>Caja de conexionado de señales de control y operación de los equipos del sistema de agua.</w:t>
      </w:r>
    </w:p>
    <w:p w:rsidR="002A7C94" w:rsidRPr="005D03CB" w:rsidRDefault="002A7C94" w:rsidP="00FA3DD2">
      <w:pPr>
        <w:pStyle w:val="BodyText2"/>
        <w:spacing w:after="0" w:line="240" w:lineRule="auto"/>
        <w:ind w:left="720"/>
        <w:jc w:val="both"/>
        <w:rPr>
          <w:bCs/>
        </w:rPr>
      </w:pPr>
    </w:p>
    <w:p w:rsidR="002A7C94" w:rsidRPr="005D03CB" w:rsidRDefault="00F249FD" w:rsidP="00FA3DD2">
      <w:pPr>
        <w:pStyle w:val="TitoloAMC1"/>
        <w:tabs>
          <w:tab w:val="clear" w:pos="0"/>
        </w:tabs>
        <w:ind w:left="720"/>
        <w:rPr>
          <w:ins w:id="338" w:author="jmavares" w:date="2009-04-14T20:33:00Z"/>
          <w:sz w:val="22"/>
          <w:szCs w:val="22"/>
        </w:rPr>
      </w:pPr>
      <w:del w:id="339" w:author="jmavares" w:date="2009-04-14T20:33:00Z">
        <w:r w:rsidRPr="00FA4613">
          <w:rPr>
            <w:sz w:val="22"/>
            <w:szCs w:val="22"/>
          </w:rPr>
          <w:delText xml:space="preserve"> </w:delText>
        </w:r>
      </w:del>
      <w:ins w:id="340" w:author="jmavares" w:date="2009-04-14T20:33:00Z">
        <w:r w:rsidR="00981220" w:rsidRPr="005D03CB">
          <w:rPr>
            <w:sz w:val="22"/>
            <w:szCs w:val="22"/>
          </w:rPr>
          <w:t>3</w:t>
        </w:r>
        <w:r w:rsidR="002A7C94" w:rsidRPr="005D03CB">
          <w:rPr>
            <w:sz w:val="22"/>
            <w:szCs w:val="22"/>
          </w:rPr>
          <w:t>.</w:t>
        </w:r>
        <w:r w:rsidR="007C334A" w:rsidRPr="005D03CB">
          <w:rPr>
            <w:sz w:val="22"/>
            <w:szCs w:val="22"/>
          </w:rPr>
          <w:t>5</w:t>
        </w:r>
        <w:r w:rsidR="002A7C94" w:rsidRPr="005D03CB">
          <w:rPr>
            <w:sz w:val="22"/>
            <w:szCs w:val="22"/>
          </w:rPr>
          <w:t xml:space="preserve"> Sistemas de Agua de Servicio</w:t>
        </w:r>
      </w:ins>
    </w:p>
    <w:p w:rsidR="002A7C94" w:rsidRPr="005D03CB" w:rsidRDefault="007C334A" w:rsidP="00FA3DD2">
      <w:pPr>
        <w:pStyle w:val="BodyText2"/>
        <w:spacing w:after="0" w:line="240" w:lineRule="auto"/>
        <w:ind w:left="720"/>
        <w:jc w:val="both"/>
        <w:rPr>
          <w:ins w:id="341" w:author="jmavares" w:date="2009-04-14T20:33:00Z"/>
          <w:bCs/>
        </w:rPr>
      </w:pPr>
      <w:ins w:id="342" w:author="jmavares" w:date="2009-04-14T20:33:00Z">
        <w:r w:rsidRPr="005D03CB">
          <w:rPr>
            <w:bCs/>
          </w:rPr>
          <w:t>C</w:t>
        </w:r>
        <w:r w:rsidR="002A7C94" w:rsidRPr="005D03CB">
          <w:rPr>
            <w:bCs/>
          </w:rPr>
          <w:t xml:space="preserve">abezal de suministro </w:t>
        </w:r>
        <w:r w:rsidR="00D961E8" w:rsidRPr="005D03CB">
          <w:rPr>
            <w:bCs/>
          </w:rPr>
          <w:t>a</w:t>
        </w:r>
        <w:r w:rsidR="002A7C94" w:rsidRPr="005D03CB">
          <w:rPr>
            <w:bCs/>
          </w:rPr>
          <w:t xml:space="preserve"> la Planta</w:t>
        </w:r>
        <w:r w:rsidR="007A573D" w:rsidRPr="005D03CB">
          <w:rPr>
            <w:bCs/>
          </w:rPr>
          <w:t xml:space="preserve"> dentro del Ciclo Combinado II</w:t>
        </w:r>
        <w:r w:rsidRPr="005D03CB">
          <w:rPr>
            <w:bCs/>
          </w:rPr>
          <w:t>.</w:t>
        </w:r>
        <w:r w:rsidR="002A7C94" w:rsidRPr="005D03CB">
          <w:rPr>
            <w:bCs/>
          </w:rPr>
          <w:t xml:space="preserve"> </w:t>
        </w:r>
      </w:ins>
    </w:p>
    <w:p w:rsidR="00557F24" w:rsidRPr="005D03CB" w:rsidRDefault="00557F24" w:rsidP="00FA3DD2">
      <w:pPr>
        <w:pStyle w:val="BodyText2"/>
        <w:spacing w:after="0" w:line="240" w:lineRule="auto"/>
        <w:ind w:left="720"/>
        <w:jc w:val="both"/>
        <w:rPr>
          <w:ins w:id="343" w:author="jmavares" w:date="2009-04-14T20:33:00Z"/>
          <w:bCs/>
        </w:rPr>
      </w:pPr>
    </w:p>
    <w:p w:rsidR="00000000" w:rsidRDefault="00981220">
      <w:pPr>
        <w:pStyle w:val="TitoloAMC1"/>
        <w:tabs>
          <w:tab w:val="clear" w:pos="0"/>
        </w:tabs>
        <w:ind w:left="720"/>
        <w:rPr>
          <w:sz w:val="22"/>
          <w:szCs w:val="22"/>
        </w:rPr>
        <w:pPrChange w:id="344" w:author="jmavares" w:date="2009-04-14T20:33:00Z">
          <w:pPr>
            <w:pStyle w:val="TitoloAMC1"/>
            <w:numPr>
              <w:ilvl w:val="1"/>
              <w:numId w:val="58"/>
            </w:numPr>
            <w:tabs>
              <w:tab w:val="clear" w:pos="0"/>
              <w:tab w:val="num" w:pos="360"/>
            </w:tabs>
            <w:ind w:left="720" w:hanging="357"/>
          </w:pPr>
        </w:pPrChange>
      </w:pPr>
      <w:bookmarkStart w:id="345" w:name="_Toc122843661"/>
      <w:bookmarkStart w:id="346" w:name="_Toc122847779"/>
      <w:bookmarkStart w:id="347" w:name="_Toc122848784"/>
      <w:bookmarkStart w:id="348" w:name="_Toc122838108"/>
      <w:bookmarkStart w:id="349" w:name="_Toc130640350"/>
      <w:bookmarkStart w:id="350" w:name="_Toc130714809"/>
      <w:bookmarkStart w:id="351" w:name="_Toc130715116"/>
      <w:ins w:id="352" w:author="jmavares" w:date="2009-04-14T20:33:00Z">
        <w:r w:rsidRPr="005D03CB">
          <w:rPr>
            <w:sz w:val="22"/>
            <w:szCs w:val="22"/>
          </w:rPr>
          <w:t>3</w:t>
        </w:r>
        <w:r w:rsidR="002A7C94" w:rsidRPr="005D03CB">
          <w:rPr>
            <w:sz w:val="22"/>
            <w:szCs w:val="22"/>
          </w:rPr>
          <w:t>.</w:t>
        </w:r>
        <w:r w:rsidR="007C334A" w:rsidRPr="005D03CB">
          <w:rPr>
            <w:sz w:val="22"/>
            <w:szCs w:val="22"/>
          </w:rPr>
          <w:t>6</w:t>
        </w:r>
      </w:ins>
      <w:r w:rsidR="002A7C94" w:rsidRPr="005D03CB">
        <w:rPr>
          <w:sz w:val="22"/>
          <w:szCs w:val="22"/>
        </w:rPr>
        <w:t xml:space="preserve"> </w:t>
      </w:r>
      <w:r w:rsidR="00557F24" w:rsidRPr="005D03CB">
        <w:rPr>
          <w:sz w:val="22"/>
          <w:szCs w:val="22"/>
        </w:rPr>
        <w:t>Sistema de Drenajes</w:t>
      </w:r>
      <w:bookmarkEnd w:id="345"/>
      <w:bookmarkEnd w:id="346"/>
      <w:bookmarkEnd w:id="347"/>
      <w:bookmarkEnd w:id="348"/>
      <w:bookmarkEnd w:id="349"/>
      <w:bookmarkEnd w:id="350"/>
      <w:bookmarkEnd w:id="351"/>
    </w:p>
    <w:p w:rsidR="00000000" w:rsidRDefault="00F249FD">
      <w:pPr>
        <w:pStyle w:val="BodyText2"/>
        <w:spacing w:after="0" w:line="240" w:lineRule="auto"/>
        <w:ind w:left="720"/>
        <w:jc w:val="both"/>
        <w:rPr>
          <w:bCs/>
        </w:rPr>
        <w:pPrChange w:id="353" w:author="jmavares" w:date="2009-04-14T20:33:00Z">
          <w:pPr>
            <w:pStyle w:val="BodyText2"/>
            <w:numPr>
              <w:ilvl w:val="1"/>
              <w:numId w:val="55"/>
            </w:numPr>
            <w:tabs>
              <w:tab w:val="num" w:pos="1100"/>
              <w:tab w:val="num" w:pos="1440"/>
            </w:tabs>
            <w:spacing w:after="0" w:line="240" w:lineRule="auto"/>
            <w:ind w:left="720" w:hanging="360"/>
            <w:jc w:val="both"/>
          </w:pPr>
        </w:pPrChange>
      </w:pPr>
      <w:del w:id="354" w:author="jmavares" w:date="2009-04-14T20:33:00Z">
        <w:r w:rsidRPr="00FA4613">
          <w:rPr>
            <w:bCs/>
          </w:rPr>
          <w:delText xml:space="preserve">Brida para la conexión </w:delText>
        </w:r>
      </w:del>
      <w:ins w:id="355" w:author="jmavares" w:date="2009-04-14T20:33:00Z">
        <w:r w:rsidR="007C334A" w:rsidRPr="005D03CB">
          <w:rPr>
            <w:bCs/>
          </w:rPr>
          <w:t>C</w:t>
        </w:r>
        <w:r w:rsidR="00557F24" w:rsidRPr="005D03CB">
          <w:rPr>
            <w:bCs/>
          </w:rPr>
          <w:t xml:space="preserve">onexión </w:t>
        </w:r>
      </w:ins>
      <w:r w:rsidR="00557F24" w:rsidRPr="005D03CB">
        <w:rPr>
          <w:bCs/>
        </w:rPr>
        <w:t>de Bombas de Transferencia o Unidad Vehicular cercana a cada unidad Turbogeneradora.</w:t>
      </w:r>
    </w:p>
    <w:p w:rsidR="00000000" w:rsidRDefault="0055454B">
      <w:pPr>
        <w:pStyle w:val="BodyText2"/>
        <w:spacing w:after="0" w:line="240" w:lineRule="auto"/>
        <w:ind w:left="720"/>
        <w:jc w:val="both"/>
        <w:rPr>
          <w:bCs/>
        </w:rPr>
        <w:pPrChange w:id="356" w:author="jmavares" w:date="2009-04-14T20:33:00Z">
          <w:pPr>
            <w:pStyle w:val="BodyText2"/>
            <w:tabs>
              <w:tab w:val="num" w:pos="1100"/>
            </w:tabs>
            <w:spacing w:after="0" w:line="240" w:lineRule="auto"/>
            <w:ind w:left="720"/>
            <w:jc w:val="both"/>
          </w:pPr>
        </w:pPrChange>
      </w:pPr>
    </w:p>
    <w:p w:rsidR="00000000" w:rsidRDefault="00981220">
      <w:pPr>
        <w:pStyle w:val="TitoloAMC1"/>
        <w:tabs>
          <w:tab w:val="clear" w:pos="0"/>
        </w:tabs>
        <w:ind w:left="720"/>
        <w:rPr>
          <w:sz w:val="22"/>
          <w:szCs w:val="22"/>
        </w:rPr>
        <w:pPrChange w:id="357" w:author="jmavares" w:date="2009-04-14T20:33:00Z">
          <w:pPr>
            <w:pStyle w:val="TitoloAMC1"/>
            <w:numPr>
              <w:ilvl w:val="1"/>
              <w:numId w:val="58"/>
            </w:numPr>
            <w:tabs>
              <w:tab w:val="clear" w:pos="0"/>
              <w:tab w:val="num" w:pos="360"/>
            </w:tabs>
            <w:ind w:left="720" w:hanging="357"/>
          </w:pPr>
        </w:pPrChange>
      </w:pPr>
      <w:bookmarkStart w:id="358" w:name="_Toc122843664"/>
      <w:bookmarkStart w:id="359" w:name="_Toc122847782"/>
      <w:bookmarkStart w:id="360" w:name="_Toc122848787"/>
      <w:bookmarkStart w:id="361" w:name="_Toc122838111"/>
      <w:bookmarkStart w:id="362" w:name="_Toc130640353"/>
      <w:bookmarkStart w:id="363" w:name="_Toc130714812"/>
      <w:bookmarkStart w:id="364" w:name="_Toc130715119"/>
      <w:ins w:id="365" w:author="jmavares" w:date="2009-04-14T20:33:00Z">
        <w:r w:rsidRPr="005D03CB">
          <w:rPr>
            <w:sz w:val="22"/>
            <w:szCs w:val="22"/>
          </w:rPr>
          <w:t>3</w:t>
        </w:r>
        <w:r w:rsidR="002C63DF" w:rsidRPr="005D03CB">
          <w:rPr>
            <w:sz w:val="22"/>
            <w:szCs w:val="22"/>
          </w:rPr>
          <w:t xml:space="preserve">.7 </w:t>
        </w:r>
      </w:ins>
      <w:r w:rsidR="00557F24" w:rsidRPr="005D03CB">
        <w:rPr>
          <w:sz w:val="22"/>
          <w:szCs w:val="22"/>
        </w:rPr>
        <w:t xml:space="preserve">Sistema </w:t>
      </w:r>
      <w:ins w:id="366" w:author="jmavares" w:date="2009-04-14T20:33:00Z">
        <w:r w:rsidR="002A7C94" w:rsidRPr="005D03CB">
          <w:rPr>
            <w:sz w:val="22"/>
            <w:szCs w:val="22"/>
          </w:rPr>
          <w:t xml:space="preserve">agua </w:t>
        </w:r>
      </w:ins>
      <w:r w:rsidR="00557F24" w:rsidRPr="005D03CB">
        <w:rPr>
          <w:sz w:val="22"/>
          <w:szCs w:val="22"/>
        </w:rPr>
        <w:t>contra Incendio.</w:t>
      </w:r>
      <w:bookmarkEnd w:id="358"/>
      <w:bookmarkEnd w:id="359"/>
      <w:bookmarkEnd w:id="360"/>
      <w:bookmarkEnd w:id="361"/>
      <w:bookmarkEnd w:id="362"/>
      <w:bookmarkEnd w:id="363"/>
      <w:bookmarkEnd w:id="364"/>
    </w:p>
    <w:p w:rsidR="00557F24" w:rsidRPr="005D03CB" w:rsidRDefault="00F249FD" w:rsidP="00557F24">
      <w:pPr>
        <w:pStyle w:val="BodyText2"/>
        <w:spacing w:after="0" w:line="240" w:lineRule="auto"/>
        <w:ind w:left="720"/>
        <w:jc w:val="both"/>
        <w:rPr>
          <w:ins w:id="367" w:author="jmavares" w:date="2009-04-14T20:33:00Z"/>
          <w:bCs/>
        </w:rPr>
      </w:pPr>
      <w:del w:id="368" w:author="jmavares" w:date="2009-04-14T20:33:00Z">
        <w:r w:rsidRPr="00FA4613">
          <w:rPr>
            <w:bCs/>
          </w:rPr>
          <w:delText>Puntos de conexión</w:delText>
        </w:r>
      </w:del>
      <w:ins w:id="369" w:author="jmavares" w:date="2009-04-14T20:33:00Z">
        <w:r w:rsidR="002C63DF" w:rsidRPr="005D03CB">
          <w:rPr>
            <w:bCs/>
          </w:rPr>
          <w:t>C</w:t>
        </w:r>
        <w:r w:rsidR="002A7C94" w:rsidRPr="005D03CB">
          <w:rPr>
            <w:bCs/>
          </w:rPr>
          <w:t>onexión del cabezal</w:t>
        </w:r>
      </w:ins>
      <w:r w:rsidR="002A7C94" w:rsidRPr="005D03CB">
        <w:rPr>
          <w:bCs/>
        </w:rPr>
        <w:t xml:space="preserve"> de suministro </w:t>
      </w:r>
      <w:del w:id="370" w:author="jmavares" w:date="2009-04-14T20:33:00Z">
        <w:r w:rsidR="000D2F17">
          <w:rPr>
            <w:bCs/>
          </w:rPr>
          <w:delText>a</w:delText>
        </w:r>
      </w:del>
      <w:ins w:id="371" w:author="jmavares" w:date="2009-04-14T20:33:00Z">
        <w:r w:rsidR="002A7C94" w:rsidRPr="005D03CB">
          <w:rPr>
            <w:bCs/>
          </w:rPr>
          <w:t>de la Planta</w:t>
        </w:r>
        <w:r w:rsidR="007A573D" w:rsidRPr="005D03CB">
          <w:rPr>
            <w:bCs/>
          </w:rPr>
          <w:t xml:space="preserve"> dentro del Ciclo Combinado II</w:t>
        </w:r>
        <w:r w:rsidR="00557F24" w:rsidRPr="005D03CB">
          <w:rPr>
            <w:bCs/>
          </w:rPr>
          <w:t>.</w:t>
        </w:r>
      </w:ins>
    </w:p>
    <w:p w:rsidR="00AD7E45" w:rsidRPr="005D03CB" w:rsidRDefault="00AD7E45" w:rsidP="00AD7E45">
      <w:pPr>
        <w:pStyle w:val="BodyText2"/>
        <w:spacing w:after="0" w:line="240" w:lineRule="auto"/>
        <w:ind w:left="720"/>
        <w:jc w:val="both"/>
        <w:rPr>
          <w:ins w:id="372" w:author="jmavares" w:date="2009-04-14T20:33:00Z"/>
          <w:bCs/>
        </w:rPr>
      </w:pPr>
      <w:ins w:id="373" w:author="jmavares" w:date="2009-04-14T20:33:00Z">
        <w:r w:rsidRPr="005D03CB">
          <w:rPr>
            <w:bCs/>
          </w:rPr>
          <w:t xml:space="preserve">Conexión del cabezal de suministro agua en </w:t>
        </w:r>
        <w:r w:rsidR="00FC625C" w:rsidRPr="005D03CB">
          <w:rPr>
            <w:bCs/>
          </w:rPr>
          <w:t>área</w:t>
        </w:r>
        <w:r w:rsidRPr="005D03CB">
          <w:rPr>
            <w:bCs/>
          </w:rPr>
          <w:t xml:space="preserve"> de patio de tanques de almacenamiento de combustible líquido de CTGRU.</w:t>
        </w:r>
      </w:ins>
    </w:p>
    <w:p w:rsidR="00000000" w:rsidRDefault="002C63DF">
      <w:pPr>
        <w:pStyle w:val="BodyText2"/>
        <w:spacing w:after="0" w:line="240" w:lineRule="auto"/>
        <w:ind w:left="720"/>
        <w:jc w:val="both"/>
        <w:rPr>
          <w:bCs/>
        </w:rPr>
        <w:pPrChange w:id="374" w:author="jmavares" w:date="2009-04-14T20:33:00Z">
          <w:pPr>
            <w:pStyle w:val="BodyText2"/>
            <w:numPr>
              <w:ilvl w:val="1"/>
              <w:numId w:val="8"/>
            </w:numPr>
            <w:tabs>
              <w:tab w:val="num" w:pos="1440"/>
            </w:tabs>
            <w:spacing w:after="0" w:line="240" w:lineRule="auto"/>
            <w:ind w:left="720" w:hanging="360"/>
            <w:jc w:val="both"/>
          </w:pPr>
        </w:pPrChange>
      </w:pPr>
      <w:ins w:id="375" w:author="jmavares" w:date="2009-04-14T20:33:00Z">
        <w:r w:rsidRPr="005D03CB">
          <w:rPr>
            <w:bCs/>
          </w:rPr>
          <w:t>Caja de conexionado de señales de control y operación de</w:t>
        </w:r>
      </w:ins>
      <w:r w:rsidRPr="005D03CB">
        <w:rPr>
          <w:bCs/>
        </w:rPr>
        <w:t xml:space="preserve"> los equipos </w:t>
      </w:r>
      <w:del w:id="376" w:author="jmavares" w:date="2009-04-14T20:33:00Z">
        <w:r w:rsidR="000D2F17">
          <w:rPr>
            <w:bCs/>
          </w:rPr>
          <w:delText>que lo requieran</w:delText>
        </w:r>
      </w:del>
      <w:ins w:id="377" w:author="jmavares" w:date="2009-04-14T20:33:00Z">
        <w:r w:rsidRPr="005D03CB">
          <w:rPr>
            <w:bCs/>
          </w:rPr>
          <w:t>del sistema de agua</w:t>
        </w:r>
        <w:r w:rsidR="00FC625C" w:rsidRPr="005D03CB">
          <w:rPr>
            <w:bCs/>
          </w:rPr>
          <w:t xml:space="preserve"> contraincendio</w:t>
        </w:r>
      </w:ins>
      <w:r w:rsidRPr="005D03CB">
        <w:rPr>
          <w:bCs/>
        </w:rPr>
        <w:t>.</w:t>
      </w:r>
    </w:p>
    <w:p w:rsidR="00557F24" w:rsidRPr="005D03CB" w:rsidRDefault="00557F24" w:rsidP="00557F24">
      <w:pPr>
        <w:pStyle w:val="BodyText2"/>
        <w:spacing w:after="0" w:line="240" w:lineRule="auto"/>
        <w:ind w:left="720"/>
        <w:jc w:val="both"/>
        <w:rPr>
          <w:bCs/>
        </w:rPr>
      </w:pPr>
    </w:p>
    <w:p w:rsidR="00000000" w:rsidRDefault="00981220">
      <w:pPr>
        <w:pStyle w:val="TitoloAMC1"/>
        <w:tabs>
          <w:tab w:val="clear" w:pos="0"/>
          <w:tab w:val="num" w:pos="1094"/>
        </w:tabs>
        <w:ind w:left="720"/>
        <w:rPr>
          <w:sz w:val="22"/>
          <w:szCs w:val="22"/>
        </w:rPr>
        <w:pPrChange w:id="378" w:author="jmavares" w:date="2009-04-14T20:33:00Z">
          <w:pPr>
            <w:pStyle w:val="TitoloAMC1"/>
            <w:numPr>
              <w:ilvl w:val="1"/>
              <w:numId w:val="58"/>
            </w:numPr>
            <w:tabs>
              <w:tab w:val="clear" w:pos="0"/>
              <w:tab w:val="num" w:pos="360"/>
              <w:tab w:val="num" w:pos="1094"/>
            </w:tabs>
            <w:ind w:left="720" w:hanging="357"/>
          </w:pPr>
        </w:pPrChange>
      </w:pPr>
      <w:ins w:id="379" w:author="jmavares" w:date="2009-04-14T20:33:00Z">
        <w:r w:rsidRPr="005D03CB">
          <w:rPr>
            <w:sz w:val="22"/>
            <w:szCs w:val="22"/>
          </w:rPr>
          <w:t>3</w:t>
        </w:r>
        <w:r w:rsidR="002C63DF" w:rsidRPr="005D03CB">
          <w:rPr>
            <w:sz w:val="22"/>
            <w:szCs w:val="22"/>
          </w:rPr>
          <w:t xml:space="preserve">.8 </w:t>
        </w:r>
      </w:ins>
      <w:r w:rsidR="00557F24" w:rsidRPr="005D03CB">
        <w:rPr>
          <w:sz w:val="22"/>
          <w:szCs w:val="22"/>
        </w:rPr>
        <w:t>Sistema de Aceite</w:t>
      </w:r>
    </w:p>
    <w:p w:rsidR="00000000" w:rsidRDefault="00F249FD">
      <w:pPr>
        <w:pStyle w:val="BodyText2"/>
        <w:spacing w:after="0" w:line="240" w:lineRule="auto"/>
        <w:ind w:left="720"/>
        <w:jc w:val="both"/>
        <w:rPr>
          <w:bCs/>
        </w:rPr>
        <w:pPrChange w:id="380" w:author="jmavares" w:date="2009-04-14T20:33:00Z">
          <w:pPr>
            <w:pStyle w:val="BodyText2"/>
            <w:numPr>
              <w:numId w:val="59"/>
            </w:numPr>
            <w:tabs>
              <w:tab w:val="num" w:pos="1060"/>
            </w:tabs>
            <w:spacing w:after="0" w:line="240" w:lineRule="auto"/>
            <w:ind w:left="720" w:hanging="360"/>
            <w:jc w:val="both"/>
          </w:pPr>
        </w:pPrChange>
      </w:pPr>
      <w:del w:id="381" w:author="jmavares" w:date="2009-04-14T20:33:00Z">
        <w:r w:rsidRPr="00FA4613">
          <w:rPr>
            <w:bCs/>
          </w:rPr>
          <w:delText>Brida para la conexión</w:delText>
        </w:r>
      </w:del>
      <w:ins w:id="382" w:author="jmavares" w:date="2009-04-14T20:33:00Z">
        <w:r w:rsidR="002C63DF" w:rsidRPr="005D03CB">
          <w:rPr>
            <w:bCs/>
          </w:rPr>
          <w:t>C</w:t>
        </w:r>
        <w:r w:rsidR="00557F24" w:rsidRPr="005D03CB">
          <w:rPr>
            <w:bCs/>
          </w:rPr>
          <w:t>onexión</w:t>
        </w:r>
      </w:ins>
      <w:r w:rsidR="00557F24" w:rsidRPr="005D03CB">
        <w:rPr>
          <w:bCs/>
        </w:rPr>
        <w:t xml:space="preserve"> dentro del perímetro de las Unidades.</w:t>
      </w:r>
    </w:p>
    <w:p w:rsidR="00000000" w:rsidRDefault="0055454B">
      <w:pPr>
        <w:ind w:left="720"/>
        <w:jc w:val="both"/>
        <w:rPr>
          <w:b/>
          <w:rPrChange w:id="383" w:author="jmavares" w:date="2009-04-14T20:33:00Z">
            <w:rPr/>
          </w:rPrChange>
        </w:rPr>
        <w:pPrChange w:id="384" w:author="jmavares" w:date="2009-04-14T20:33:00Z">
          <w:pPr>
            <w:pStyle w:val="BodyText2"/>
            <w:spacing w:after="0" w:line="240" w:lineRule="auto"/>
            <w:ind w:left="720"/>
            <w:jc w:val="both"/>
          </w:pPr>
        </w:pPrChange>
      </w:pPr>
    </w:p>
    <w:p w:rsidR="00F249FD" w:rsidRPr="00FA4613" w:rsidRDefault="00F249FD" w:rsidP="00F249FD">
      <w:pPr>
        <w:pStyle w:val="TitoloAMC0"/>
        <w:ind w:left="720"/>
        <w:rPr>
          <w:del w:id="385" w:author="jmavares" w:date="2009-04-14T20:33:00Z"/>
          <w:rFonts w:cs="Arial"/>
          <w:sz w:val="22"/>
          <w:szCs w:val="22"/>
        </w:rPr>
      </w:pPr>
      <w:del w:id="386" w:author="jmavares" w:date="2009-04-14T20:33:00Z">
        <w:r w:rsidRPr="00FA4613">
          <w:rPr>
            <w:rFonts w:cs="Arial"/>
            <w:sz w:val="22"/>
            <w:szCs w:val="22"/>
          </w:rPr>
          <w:delText>2. PLAN DE TRABAJO</w:delText>
        </w:r>
      </w:del>
    </w:p>
    <w:p w:rsidR="00000000" w:rsidRDefault="00F249FD">
      <w:pPr>
        <w:numPr>
          <w:ilvl w:val="0"/>
          <w:numId w:val="26"/>
        </w:numPr>
        <w:tabs>
          <w:tab w:val="clear" w:pos="1440"/>
          <w:tab w:val="num" w:pos="720"/>
        </w:tabs>
        <w:ind w:left="1080"/>
        <w:jc w:val="both"/>
        <w:rPr>
          <w:b/>
          <w:sz w:val="24"/>
          <w:rPrChange w:id="387" w:author="jmavares" w:date="2009-04-14T20:33:00Z">
            <w:rPr>
              <w:b w:val="0"/>
              <w:sz w:val="22"/>
            </w:rPr>
          </w:rPrChange>
        </w:rPr>
        <w:pPrChange w:id="388" w:author="jmavares" w:date="2009-04-14T20:33:00Z">
          <w:pPr>
            <w:pStyle w:val="TitoloAMC0"/>
          </w:pPr>
        </w:pPrChange>
      </w:pPr>
      <w:del w:id="389" w:author="jmavares" w:date="2009-04-14T20:33:00Z">
        <w:r w:rsidRPr="00FA4613">
          <w:rPr>
            <w:b/>
          </w:rPr>
          <w:delText>El CONTRATISTA debe Preparar y Suministrar  un cronograma de trabajo de cada una de las actividades incluidas en este renglón, detallando todas las actividades que serán ejecutadas.</w:delText>
        </w:r>
      </w:del>
      <w:moveFromRangeStart w:id="390" w:author="jmavares" w:date="2009-04-14T20:33:00Z" w:name="move227504521"/>
      <w:moveFrom w:id="391" w:author="jmavares" w:date="2009-04-14T20:33:00Z">
        <w:r w:rsidR="007E3C0C" w:rsidRPr="005D03CB">
          <w:t xml:space="preserve"> El Cronograma debe abarcar desde el trasladado del Puerto de Maracaibo hasta la puesta en marcha de las Unidades.</w:t>
        </w:r>
      </w:moveFrom>
    </w:p>
    <w:moveFromRangeEnd w:id="390"/>
    <w:p w:rsidR="00F249FD" w:rsidRPr="00FA4613" w:rsidRDefault="00F249FD" w:rsidP="00F249FD">
      <w:pPr>
        <w:pStyle w:val="TitoloAMC0"/>
        <w:ind w:left="720"/>
        <w:rPr>
          <w:del w:id="392" w:author="jmavares" w:date="2009-04-14T20:33:00Z"/>
          <w:rFonts w:cs="Arial"/>
          <w:b w:val="0"/>
          <w:sz w:val="22"/>
          <w:szCs w:val="22"/>
        </w:rPr>
      </w:pPr>
    </w:p>
    <w:p w:rsidR="00F249FD" w:rsidRPr="00FA4613" w:rsidRDefault="00F249FD" w:rsidP="00F249FD">
      <w:pPr>
        <w:ind w:left="720"/>
        <w:jc w:val="both"/>
        <w:rPr>
          <w:del w:id="393" w:author="jmavares" w:date="2009-04-14T20:33:00Z"/>
        </w:rPr>
      </w:pPr>
      <w:del w:id="394" w:author="jmavares" w:date="2009-04-14T20:33:00Z">
        <w:r w:rsidRPr="00ED718D">
          <w:delText>El CONTRATISTA</w:delText>
        </w:r>
        <w:r w:rsidRPr="00FA4613">
          <w:delText xml:space="preserve"> </w:delText>
        </w:r>
      </w:del>
      <w:moveFromRangeStart w:id="395" w:author="jmavares" w:date="2009-04-14T20:33:00Z" w:name="move227504522"/>
      <w:moveFrom w:id="396" w:author="jmavares" w:date="2009-04-14T20:33:00Z">
        <w:r w:rsidR="007E3C0C" w:rsidRPr="005D03CB">
          <w:t>Preparar y entregar un reporte semanal del avance físico del proyecto, el cual debe incluir como mínimo:</w:t>
        </w:r>
      </w:moveFrom>
      <w:moveFromRangeEnd w:id="395"/>
    </w:p>
    <w:p w:rsidR="00F249FD" w:rsidRPr="00FA4613" w:rsidRDefault="00F249FD" w:rsidP="00F249FD">
      <w:pPr>
        <w:ind w:left="720"/>
        <w:jc w:val="both"/>
        <w:rPr>
          <w:del w:id="397" w:author="jmavares" w:date="2009-04-14T20:33:00Z"/>
        </w:rPr>
      </w:pPr>
    </w:p>
    <w:p w:rsidR="00F249FD" w:rsidRPr="00FA4613" w:rsidRDefault="007E3C0C" w:rsidP="004C074B">
      <w:pPr>
        <w:numPr>
          <w:ilvl w:val="0"/>
          <w:numId w:val="56"/>
        </w:numPr>
        <w:ind w:firstLine="0"/>
        <w:jc w:val="both"/>
        <w:rPr>
          <w:del w:id="398" w:author="jmavares" w:date="2009-04-14T20:33:00Z"/>
        </w:rPr>
      </w:pPr>
      <w:moveFromRangeStart w:id="399" w:author="jmavares" w:date="2009-04-14T20:33:00Z" w:name="move227504523"/>
      <w:moveFrom w:id="400" w:author="jmavares" w:date="2009-04-14T20:33:00Z">
        <w:r w:rsidRPr="005D03CB">
          <w:t>Cronograma maestro de ejecución Planificado y Real.</w:t>
        </w:r>
      </w:moveFrom>
      <w:moveFromRangeEnd w:id="399"/>
    </w:p>
    <w:p w:rsidR="00000000" w:rsidRDefault="007E3C0C">
      <w:pPr>
        <w:ind w:left="1080"/>
        <w:jc w:val="both"/>
        <w:pPrChange w:id="401" w:author="jmavares" w:date="2009-04-14T20:33:00Z">
          <w:pPr>
            <w:numPr>
              <w:numId w:val="56"/>
            </w:numPr>
            <w:tabs>
              <w:tab w:val="num" w:pos="720"/>
            </w:tabs>
            <w:ind w:left="720" w:hanging="360"/>
            <w:jc w:val="both"/>
          </w:pPr>
        </w:pPrChange>
      </w:pPr>
      <w:moveFromRangeStart w:id="402" w:author="jmavares" w:date="2009-04-14T20:33:00Z" w:name="move227504524"/>
      <w:moveFrom w:id="403" w:author="jmavares" w:date="2009-04-14T20:33:00Z">
        <w:r w:rsidRPr="005D03CB">
          <w:t>Histograma de recursos Programado y Real</w:t>
        </w:r>
      </w:moveFrom>
    </w:p>
    <w:p w:rsidR="00000000" w:rsidRDefault="007E3C0C">
      <w:pPr>
        <w:ind w:left="1080"/>
        <w:jc w:val="both"/>
        <w:pPrChange w:id="404" w:author="jmavares" w:date="2009-04-14T20:33:00Z">
          <w:pPr>
            <w:numPr>
              <w:numId w:val="56"/>
            </w:numPr>
            <w:tabs>
              <w:tab w:val="num" w:pos="720"/>
            </w:tabs>
            <w:ind w:left="720" w:hanging="360"/>
            <w:jc w:val="both"/>
          </w:pPr>
        </w:pPrChange>
      </w:pPr>
      <w:moveFrom w:id="405" w:author="jmavares" w:date="2009-04-14T20:33:00Z">
        <w:r w:rsidRPr="005D03CB">
          <w:t>Secuencia y Cronograma de entrega de sistemas Programado y Real.</w:t>
        </w:r>
      </w:moveFrom>
    </w:p>
    <w:p w:rsidR="00000000" w:rsidRDefault="007E3C0C">
      <w:pPr>
        <w:ind w:left="1080"/>
        <w:jc w:val="both"/>
        <w:pPrChange w:id="406" w:author="jmavares" w:date="2009-04-14T20:33:00Z">
          <w:pPr>
            <w:numPr>
              <w:numId w:val="56"/>
            </w:numPr>
            <w:tabs>
              <w:tab w:val="num" w:pos="720"/>
            </w:tabs>
            <w:ind w:left="720" w:hanging="360"/>
            <w:jc w:val="both"/>
          </w:pPr>
        </w:pPrChange>
      </w:pPr>
      <w:moveFrom w:id="407" w:author="jmavares" w:date="2009-04-14T20:33:00Z">
        <w:r w:rsidRPr="005D03CB">
          <w:t>Curvas de progreso planificado y real por sistemas y del proyecto.</w:t>
        </w:r>
      </w:moveFrom>
    </w:p>
    <w:p w:rsidR="00000000" w:rsidRDefault="007E3C0C">
      <w:pPr>
        <w:ind w:left="1080"/>
        <w:jc w:val="both"/>
        <w:pPrChange w:id="408" w:author="jmavares" w:date="2009-04-14T20:33:00Z">
          <w:pPr>
            <w:numPr>
              <w:numId w:val="56"/>
            </w:numPr>
            <w:tabs>
              <w:tab w:val="num" w:pos="720"/>
            </w:tabs>
            <w:ind w:left="720" w:hanging="360"/>
            <w:jc w:val="both"/>
          </w:pPr>
        </w:pPrChange>
      </w:pPr>
      <w:moveFrom w:id="409" w:author="jmavares" w:date="2009-04-14T20:33:00Z">
        <w:r w:rsidRPr="005D03CB">
          <w:t>Curva de avance financiero.</w:t>
        </w:r>
      </w:moveFrom>
    </w:p>
    <w:p w:rsidR="00000000" w:rsidRDefault="007E3C0C">
      <w:pPr>
        <w:ind w:left="1080"/>
        <w:jc w:val="both"/>
        <w:pPrChange w:id="410" w:author="jmavares" w:date="2009-04-14T20:33:00Z">
          <w:pPr>
            <w:numPr>
              <w:numId w:val="56"/>
            </w:numPr>
            <w:tabs>
              <w:tab w:val="num" w:pos="720"/>
            </w:tabs>
            <w:ind w:left="720" w:hanging="360"/>
            <w:jc w:val="both"/>
          </w:pPr>
        </w:pPrChange>
      </w:pPr>
      <w:moveFrom w:id="411" w:author="jmavares" w:date="2009-04-14T20:33:00Z">
        <w:r w:rsidRPr="005D03CB">
          <w:t>Listado de equipos/materiales importantes y su estatus.</w:t>
        </w:r>
      </w:moveFrom>
    </w:p>
    <w:p w:rsidR="00000000" w:rsidRDefault="007E3C0C">
      <w:pPr>
        <w:ind w:left="1080"/>
        <w:jc w:val="both"/>
        <w:pPrChange w:id="412" w:author="jmavares" w:date="2009-04-14T20:33:00Z">
          <w:pPr>
            <w:numPr>
              <w:numId w:val="56"/>
            </w:numPr>
            <w:tabs>
              <w:tab w:val="num" w:pos="720"/>
            </w:tabs>
            <w:ind w:left="720" w:hanging="360"/>
            <w:jc w:val="both"/>
          </w:pPr>
        </w:pPrChange>
      </w:pPr>
      <w:moveFrom w:id="413" w:author="jmavares" w:date="2009-04-14T20:33:00Z">
        <w:r w:rsidRPr="005D03CB">
          <w:t>Hitos de medición de avance por fase.</w:t>
        </w:r>
      </w:moveFrom>
    </w:p>
    <w:p w:rsidR="00000000" w:rsidRDefault="007E3C0C">
      <w:pPr>
        <w:ind w:left="1080"/>
        <w:jc w:val="both"/>
        <w:pPrChange w:id="414" w:author="jmavares" w:date="2009-04-14T20:33:00Z">
          <w:pPr>
            <w:numPr>
              <w:numId w:val="56"/>
            </w:numPr>
            <w:tabs>
              <w:tab w:val="num" w:pos="720"/>
            </w:tabs>
            <w:ind w:left="720" w:hanging="360"/>
            <w:jc w:val="both"/>
          </w:pPr>
        </w:pPrChange>
      </w:pPr>
      <w:moveFrom w:id="415" w:author="jmavares" w:date="2009-04-14T20:33:00Z">
        <w:r w:rsidRPr="005D03CB">
          <w:t>Reuniones de Control</w:t>
        </w:r>
      </w:moveFrom>
    </w:p>
    <w:p w:rsidR="00000000" w:rsidRDefault="007E3C0C">
      <w:pPr>
        <w:ind w:left="1080"/>
        <w:jc w:val="both"/>
        <w:pPrChange w:id="416" w:author="jmavares" w:date="2009-04-14T20:33:00Z">
          <w:pPr>
            <w:numPr>
              <w:numId w:val="56"/>
            </w:numPr>
            <w:tabs>
              <w:tab w:val="num" w:pos="720"/>
            </w:tabs>
            <w:ind w:left="720" w:hanging="360"/>
            <w:jc w:val="both"/>
          </w:pPr>
        </w:pPrChange>
      </w:pPr>
      <w:moveFrom w:id="417" w:author="jmavares" w:date="2009-04-14T20:33:00Z">
        <w:r w:rsidRPr="005D03CB">
          <w:t>Cuadros para análisis de Tendencias y desviaciones.</w:t>
        </w:r>
      </w:moveFrom>
    </w:p>
    <w:p w:rsidR="00000000" w:rsidRDefault="007E3C0C">
      <w:pPr>
        <w:ind w:left="1080"/>
        <w:jc w:val="both"/>
        <w:pPrChange w:id="418" w:author="jmavares" w:date="2009-04-14T20:33:00Z">
          <w:pPr>
            <w:numPr>
              <w:numId w:val="56"/>
            </w:numPr>
            <w:tabs>
              <w:tab w:val="num" w:pos="720"/>
            </w:tabs>
            <w:ind w:left="720" w:hanging="360"/>
            <w:jc w:val="both"/>
          </w:pPr>
        </w:pPrChange>
      </w:pPr>
      <w:moveFrom w:id="419" w:author="jmavares" w:date="2009-04-14T20:33:00Z">
        <w:r w:rsidRPr="005D03CB">
          <w:t>Plan de Dos/Cuatro semanas.</w:t>
        </w:r>
      </w:moveFrom>
    </w:p>
    <w:p w:rsidR="00000000" w:rsidRDefault="007E3C0C">
      <w:pPr>
        <w:ind w:left="1080"/>
        <w:jc w:val="both"/>
        <w:pPrChange w:id="420" w:author="jmavares" w:date="2009-04-14T20:33:00Z">
          <w:pPr>
            <w:numPr>
              <w:numId w:val="56"/>
            </w:numPr>
            <w:tabs>
              <w:tab w:val="num" w:pos="720"/>
            </w:tabs>
            <w:ind w:left="720" w:hanging="360"/>
            <w:jc w:val="both"/>
          </w:pPr>
        </w:pPrChange>
      </w:pPr>
      <w:moveFrom w:id="421" w:author="jmavares" w:date="2009-04-14T20:33:00Z">
        <w:r w:rsidRPr="005D03CB">
          <w:t>Informes diarios de personal/Equipos en Obra.</w:t>
        </w:r>
      </w:moveFrom>
    </w:p>
    <w:p w:rsidR="00000000" w:rsidRDefault="007E3C0C">
      <w:pPr>
        <w:ind w:left="1080"/>
        <w:jc w:val="both"/>
        <w:pPrChange w:id="422" w:author="jmavares" w:date="2009-04-14T20:33:00Z">
          <w:pPr>
            <w:numPr>
              <w:numId w:val="56"/>
            </w:numPr>
            <w:tabs>
              <w:tab w:val="num" w:pos="720"/>
            </w:tabs>
            <w:ind w:left="720" w:hanging="360"/>
            <w:jc w:val="both"/>
          </w:pPr>
        </w:pPrChange>
      </w:pPr>
      <w:moveFrom w:id="423" w:author="jmavares" w:date="2009-04-14T20:33:00Z">
        <w:r w:rsidRPr="005D03CB">
          <w:t>Reportes de seguimiento detallado por actividad.</w:t>
        </w:r>
      </w:moveFrom>
    </w:p>
    <w:p w:rsidR="00000000" w:rsidRDefault="007E3C0C">
      <w:pPr>
        <w:ind w:left="1080"/>
        <w:jc w:val="both"/>
        <w:pPrChange w:id="424" w:author="jmavares" w:date="2009-04-14T20:33:00Z">
          <w:pPr>
            <w:numPr>
              <w:numId w:val="56"/>
            </w:numPr>
            <w:tabs>
              <w:tab w:val="num" w:pos="720"/>
            </w:tabs>
            <w:ind w:left="720" w:hanging="360"/>
            <w:jc w:val="both"/>
          </w:pPr>
        </w:pPrChange>
      </w:pPr>
      <w:moveFrom w:id="425" w:author="jmavares" w:date="2009-04-14T20:33:00Z">
        <w:r w:rsidRPr="005D03CB">
          <w:t>Reprogramación física</w:t>
        </w:r>
      </w:moveFrom>
    </w:p>
    <w:p w:rsidR="00000000" w:rsidRDefault="007E3C0C">
      <w:pPr>
        <w:ind w:left="1080"/>
        <w:jc w:val="both"/>
        <w:pPrChange w:id="426" w:author="jmavares" w:date="2009-04-14T20:33:00Z">
          <w:pPr>
            <w:numPr>
              <w:numId w:val="56"/>
            </w:numPr>
            <w:tabs>
              <w:tab w:val="num" w:pos="720"/>
            </w:tabs>
            <w:ind w:left="720" w:hanging="360"/>
            <w:jc w:val="both"/>
          </w:pPr>
        </w:pPrChange>
      </w:pPr>
      <w:moveFrom w:id="427" w:author="jmavares" w:date="2009-04-14T20:33:00Z">
        <w:r w:rsidRPr="005D03CB">
          <w:t>Manejo de potenciales cambios de alcance y reclamos.</w:t>
        </w:r>
        <w:moveFromRangeStart w:id="428" w:author="jmavares" w:date="2009-04-14T20:33:00Z" w:name="move227504525"/>
        <w:moveFromRangeEnd w:id="402"/>
        <w:r w:rsidRPr="005D03CB">
          <w:t xml:space="preserve"> </w:t>
        </w:r>
      </w:moveFrom>
    </w:p>
    <w:p w:rsidR="00000000" w:rsidRDefault="007E3C0C">
      <w:pPr>
        <w:numPr>
          <w:ilvl w:val="0"/>
          <w:numId w:val="26"/>
        </w:numPr>
        <w:tabs>
          <w:tab w:val="clear" w:pos="1440"/>
          <w:tab w:val="num" w:pos="720"/>
        </w:tabs>
        <w:ind w:left="1080"/>
        <w:jc w:val="both"/>
        <w:rPr>
          <w:sz w:val="24"/>
          <w:rPrChange w:id="429" w:author="jmavares" w:date="2009-04-14T20:33:00Z">
            <w:rPr/>
          </w:rPrChange>
        </w:rPr>
        <w:pPrChange w:id="430" w:author="jmavares" w:date="2009-04-14T20:33:00Z">
          <w:pPr>
            <w:numPr>
              <w:numId w:val="56"/>
            </w:numPr>
            <w:tabs>
              <w:tab w:val="num" w:pos="720"/>
            </w:tabs>
            <w:ind w:left="720" w:hanging="360"/>
            <w:jc w:val="both"/>
          </w:pPr>
        </w:pPrChange>
      </w:pPr>
      <w:moveFrom w:id="431" w:author="jmavares" w:date="2009-04-14T20:33:00Z">
        <w:r w:rsidRPr="005D03CB">
          <w:t>Elaborar un dossier histórico en fotos y películas de los eventos más resaltantes del desmontaje y traslado de los equipos.</w:t>
        </w:r>
      </w:moveFrom>
    </w:p>
    <w:moveFromRangeEnd w:id="428"/>
    <w:p w:rsidR="007C72C6" w:rsidRDefault="007C72C6" w:rsidP="00F249FD">
      <w:pPr>
        <w:ind w:left="720"/>
        <w:jc w:val="both"/>
        <w:rPr>
          <w:del w:id="432" w:author="jmavares" w:date="2009-04-14T20:33:00Z"/>
          <w:b/>
        </w:rPr>
      </w:pPr>
    </w:p>
    <w:p w:rsidR="00F249FD" w:rsidRPr="00FA4613" w:rsidRDefault="00F249FD" w:rsidP="00F249FD">
      <w:pPr>
        <w:ind w:left="720"/>
        <w:jc w:val="both"/>
        <w:rPr>
          <w:del w:id="433" w:author="jmavares" w:date="2009-04-14T20:33:00Z"/>
          <w:b/>
        </w:rPr>
      </w:pPr>
      <w:del w:id="434" w:author="jmavares" w:date="2009-04-14T20:33:00Z">
        <w:r w:rsidRPr="00FA4613">
          <w:rPr>
            <w:b/>
          </w:rPr>
          <w:delText>3. SEGURIDAD DE LA OBRA</w:delText>
        </w:r>
      </w:del>
    </w:p>
    <w:p w:rsidR="00F249FD" w:rsidRPr="00FA4613" w:rsidRDefault="00F249FD" w:rsidP="00F249FD">
      <w:pPr>
        <w:ind w:left="720"/>
        <w:jc w:val="both"/>
        <w:rPr>
          <w:del w:id="435" w:author="jmavares" w:date="2009-04-14T20:33:00Z"/>
        </w:rPr>
      </w:pPr>
      <w:del w:id="436" w:author="jmavares" w:date="2009-04-14T20:33:00Z">
        <w:r w:rsidRPr="00FA4613">
          <w:delText>La seguridad del área de construcción de este proyecto así como la de las facilidades de construcción</w:delText>
        </w:r>
        <w:r>
          <w:delText xml:space="preserve"> es responsabilidad del Contratista y </w:delText>
        </w:r>
        <w:r w:rsidRPr="00FA4613">
          <w:delText xml:space="preserve">deberá coordinar la seguridad en el área con </w:delText>
        </w:r>
        <w:r>
          <w:delText>EL ENTE CONTRATANTE</w:delText>
        </w:r>
        <w:r w:rsidRPr="00FA4613">
          <w:delText xml:space="preserve">. </w:delText>
        </w:r>
      </w:del>
    </w:p>
    <w:p w:rsidR="00F249FD" w:rsidRPr="00FA4613" w:rsidRDefault="00F249FD" w:rsidP="00F249FD">
      <w:pPr>
        <w:ind w:left="720"/>
        <w:jc w:val="both"/>
        <w:rPr>
          <w:del w:id="437" w:author="jmavares" w:date="2009-04-14T20:33:00Z"/>
        </w:rPr>
      </w:pPr>
      <w:del w:id="438" w:author="jmavares" w:date="2009-04-14T20:33:00Z">
        <w:r>
          <w:delText xml:space="preserve">El </w:delText>
        </w:r>
        <w:r w:rsidRPr="00FA4613">
          <w:delText>Construir una cerca perimetral provisional en el área destinada para la instalación de las Unidades y los equipos auxiliares</w:delText>
        </w:r>
      </w:del>
    </w:p>
    <w:p w:rsidR="00F249FD" w:rsidRPr="00FA4613" w:rsidRDefault="00F249FD" w:rsidP="00F249FD">
      <w:pPr>
        <w:ind w:left="720"/>
        <w:jc w:val="both"/>
        <w:rPr>
          <w:del w:id="439" w:author="jmavares" w:date="2009-04-14T20:33:00Z"/>
        </w:rPr>
      </w:pPr>
    </w:p>
    <w:p w:rsidR="00F249FD" w:rsidRPr="00FA4613" w:rsidRDefault="00F249FD" w:rsidP="00F249FD">
      <w:pPr>
        <w:ind w:left="720"/>
        <w:jc w:val="both"/>
        <w:rPr>
          <w:del w:id="440" w:author="jmavares" w:date="2009-04-14T20:33:00Z"/>
          <w:b/>
        </w:rPr>
      </w:pPr>
      <w:del w:id="441" w:author="jmavares" w:date="2009-04-14T20:33:00Z">
        <w:r w:rsidRPr="00FA4613">
          <w:rPr>
            <w:b/>
          </w:rPr>
          <w:delText>4. MATERIALES Y CONSUMIBLES</w:delText>
        </w:r>
      </w:del>
    </w:p>
    <w:p w:rsidR="00F249FD" w:rsidRDefault="00F249FD" w:rsidP="00F249FD">
      <w:pPr>
        <w:ind w:left="720"/>
        <w:jc w:val="both"/>
        <w:rPr>
          <w:del w:id="442" w:author="jmavares" w:date="2009-04-14T20:33:00Z"/>
        </w:rPr>
      </w:pPr>
      <w:del w:id="443" w:author="jmavares" w:date="2009-04-14T20:33:00Z">
        <w:r w:rsidRPr="00FA4613">
          <w:delText xml:space="preserve">Es responsabilidad del Contratista el suministro y reposición en todas las fases de este renglón, de todos los materiales y consumibles sin limitarse: Aceite lubricante, aceite de transformador, dióxido de carbono, etileno glycol, lubricante, grasa, sílice, entre otros deberán ser suministrados por el Contratista. </w:delText>
        </w:r>
      </w:del>
    </w:p>
    <w:p w:rsidR="00F249FD" w:rsidRPr="00FA4613" w:rsidRDefault="00F249FD" w:rsidP="00F249FD">
      <w:pPr>
        <w:ind w:left="720"/>
        <w:jc w:val="both"/>
        <w:rPr>
          <w:del w:id="444" w:author="jmavares" w:date="2009-04-14T20:33:00Z"/>
        </w:rPr>
      </w:pPr>
      <w:del w:id="445" w:author="jmavares" w:date="2009-04-14T20:33:00Z">
        <w:r w:rsidRPr="00FA4613">
          <w:delText>El ENTE CONTRATANTE sólo suministrara el agua y el combustible para las pruebas de arranque.</w:delText>
        </w:r>
      </w:del>
    </w:p>
    <w:p w:rsidR="00F249FD" w:rsidRPr="00FA4613" w:rsidRDefault="00F249FD" w:rsidP="00F249FD">
      <w:pPr>
        <w:ind w:left="720"/>
        <w:jc w:val="both"/>
        <w:rPr>
          <w:del w:id="446" w:author="jmavares" w:date="2009-04-14T20:33:00Z"/>
        </w:rPr>
      </w:pPr>
    </w:p>
    <w:p w:rsidR="00F249FD" w:rsidRPr="00FA4613" w:rsidRDefault="00F249FD" w:rsidP="00F249FD">
      <w:pPr>
        <w:pStyle w:val="TitoloAMC1"/>
        <w:tabs>
          <w:tab w:val="clear" w:pos="0"/>
          <w:tab w:val="num" w:pos="1980"/>
        </w:tabs>
        <w:ind w:left="720"/>
        <w:rPr>
          <w:del w:id="447" w:author="jmavares" w:date="2009-04-14T20:33:00Z"/>
          <w:sz w:val="22"/>
          <w:szCs w:val="22"/>
          <w:lang w:val="es-VE"/>
        </w:rPr>
      </w:pPr>
      <w:del w:id="448" w:author="jmavares" w:date="2009-04-14T20:33:00Z">
        <w:r w:rsidRPr="00FA4613">
          <w:rPr>
            <w:sz w:val="22"/>
            <w:szCs w:val="22"/>
            <w:lang w:val="es-VE"/>
          </w:rPr>
          <w:delText xml:space="preserve">5. HIGIENE Y SEGURIDAD INDUSTRIAL </w:delText>
        </w:r>
      </w:del>
    </w:p>
    <w:p w:rsidR="00F249FD" w:rsidRPr="00FA4613" w:rsidRDefault="00F249FD" w:rsidP="00F249FD">
      <w:pPr>
        <w:ind w:left="720" w:right="18"/>
        <w:jc w:val="both"/>
        <w:rPr>
          <w:del w:id="449" w:author="jmavares" w:date="2009-04-14T20:33:00Z"/>
        </w:rPr>
      </w:pPr>
      <w:del w:id="450" w:author="jmavares" w:date="2009-04-14T20:33:00Z">
        <w:r w:rsidRPr="00FA4613">
          <w:delText>EL CONTRATISTA es el responsable por la seguridad de todos y cada uno de sus trabajadores. A tal efecto, está en la obligación de suministrarle todo el equipo de protección necesario y velar en todo momento por la prevención de accidentes durante el desarrollo de LA OBRA. Asimismo, EL CONTRATISTA velará por la seguridad en las instalaciones que forman parte del alcance de LA OBRA, y será responsable de la instalación de señales, cabos de vida, acordonamientos, etc. en lugares donde existan riesgos potenciales de accidentes. EL CONTRATISTA deberá disponer de equipos fijos y portátiles de detección de gases explosivos para la realización de trabajos en áreas cercanas a la estación de gas de PDVSA, y aquellas áreas donde exista la posibilidad de presencia de dichos gases.</w:delText>
        </w:r>
      </w:del>
    </w:p>
    <w:p w:rsidR="00000000" w:rsidRDefault="0055454B">
      <w:pPr>
        <w:ind w:left="900" w:right="851"/>
        <w:pPrChange w:id="451" w:author="jmavares" w:date="2009-04-14T20:33:00Z">
          <w:pPr>
            <w:ind w:left="720" w:right="851"/>
          </w:pPr>
        </w:pPrChange>
      </w:pPr>
      <w:moveFromRangeStart w:id="452" w:author="jmavares" w:date="2009-04-14T20:33:00Z" w:name="move227504526"/>
    </w:p>
    <w:p w:rsidR="00000000" w:rsidRDefault="004575FA">
      <w:pPr>
        <w:ind w:left="900" w:right="18"/>
        <w:jc w:val="both"/>
        <w:pPrChange w:id="453" w:author="jmavares" w:date="2009-04-14T20:33:00Z">
          <w:pPr>
            <w:ind w:left="720" w:right="18"/>
            <w:jc w:val="both"/>
          </w:pPr>
        </w:pPrChange>
      </w:pPr>
      <w:moveFrom w:id="454" w:author="jmavares" w:date="2009-04-14T20:33:00Z">
        <w:r w:rsidRPr="005D03CB">
          <w:t xml:space="preserve">EL CONTRATISTA presentará Ante EL </w:t>
        </w:r>
        <w:r w:rsidR="00490586" w:rsidRPr="005D03CB">
          <w:t>ENTE CONTRATANTE</w:t>
        </w:r>
        <w:r w:rsidRPr="005D03CB">
          <w:t xml:space="preserve"> un Análisis de Riesgo en el Trabajo (ART) donde identificará todos los riesgos existentes en la obra, así como la necesidad de utilización de equipos de protección personal, tanto de uso común como especial. El ART Será exigido antes del inicio de la obra.</w:t>
        </w:r>
      </w:moveFrom>
    </w:p>
    <w:p w:rsidR="00000000" w:rsidRDefault="0055454B">
      <w:pPr>
        <w:ind w:left="900" w:right="18"/>
        <w:jc w:val="both"/>
        <w:pPrChange w:id="455" w:author="jmavares" w:date="2009-04-14T20:33:00Z">
          <w:pPr>
            <w:ind w:left="720" w:right="18"/>
            <w:jc w:val="both"/>
          </w:pPr>
        </w:pPrChange>
      </w:pPr>
    </w:p>
    <w:p w:rsidR="00000000" w:rsidRDefault="004575FA">
      <w:pPr>
        <w:ind w:left="900" w:right="18"/>
        <w:jc w:val="both"/>
        <w:pPrChange w:id="456" w:author="jmavares" w:date="2009-04-14T20:33:00Z">
          <w:pPr>
            <w:ind w:left="720" w:right="18"/>
            <w:jc w:val="both"/>
          </w:pPr>
        </w:pPrChange>
      </w:pPr>
      <w:moveFrom w:id="457" w:author="jmavares" w:date="2009-04-14T20:33:00Z">
        <w:r w:rsidRPr="005D03CB">
          <w:t xml:space="preserve">EL CONTRATISTA deberá llevar el registro de todos los accidentes e incidentes que ocurran en el sitio de la OBRA durante la ejecución de sus trabajos y reportarlos inmediatamente a EL </w:t>
        </w:r>
        <w:r w:rsidR="00490586" w:rsidRPr="005D03CB">
          <w:t>ENTE CONTRATANTE</w:t>
        </w:r>
        <w:r w:rsidRPr="005D03CB">
          <w:t>, indicando su origen, consecuencias, impactos y las medidas tomadas para evitarlos.</w:t>
        </w:r>
      </w:moveFrom>
    </w:p>
    <w:p w:rsidR="00000000" w:rsidRDefault="0055454B">
      <w:pPr>
        <w:ind w:left="900" w:right="18"/>
        <w:jc w:val="both"/>
        <w:pPrChange w:id="458" w:author="jmavares" w:date="2009-04-14T20:33:00Z">
          <w:pPr>
            <w:ind w:left="720" w:right="18"/>
            <w:jc w:val="both"/>
          </w:pPr>
        </w:pPrChange>
      </w:pPr>
    </w:p>
    <w:p w:rsidR="00000000" w:rsidRDefault="004575FA">
      <w:pPr>
        <w:ind w:left="900" w:right="18"/>
        <w:jc w:val="both"/>
        <w:pPrChange w:id="459" w:author="jmavares" w:date="2009-04-14T20:33:00Z">
          <w:pPr>
            <w:ind w:left="720" w:right="18"/>
            <w:jc w:val="both"/>
          </w:pPr>
        </w:pPrChange>
      </w:pPr>
      <w:moveFrom w:id="460" w:author="jmavares" w:date="2009-04-14T20:33:00Z">
        <w:r w:rsidRPr="005D03CB">
          <w:t>EL CONTRATISTA presentará un Programa de Higiene y Seguridad Industrial, indicando las actividades a desarrollar durante la ejecución de LA OBRA, tales como charlas, inspecciones del área y de equipos, herramientas, etc. No se podrán utilizar herramientas con materiales consumibles que tengan presencia de asbesto.</w:t>
        </w:r>
      </w:moveFrom>
    </w:p>
    <w:p w:rsidR="00000000" w:rsidRDefault="0055454B">
      <w:pPr>
        <w:ind w:left="900" w:right="18"/>
        <w:jc w:val="both"/>
        <w:pPrChange w:id="461" w:author="jmavares" w:date="2009-04-14T20:33:00Z">
          <w:pPr>
            <w:ind w:left="720" w:right="18"/>
            <w:jc w:val="both"/>
          </w:pPr>
        </w:pPrChange>
      </w:pPr>
    </w:p>
    <w:p w:rsidR="00000000" w:rsidRDefault="004575FA">
      <w:pPr>
        <w:ind w:left="900" w:right="18"/>
        <w:jc w:val="both"/>
        <w:pPrChange w:id="462" w:author="jmavares" w:date="2009-04-14T20:33:00Z">
          <w:pPr>
            <w:ind w:left="720" w:right="18"/>
            <w:jc w:val="both"/>
          </w:pPr>
        </w:pPrChange>
      </w:pPr>
      <w:moveFrom w:id="463" w:author="jmavares" w:date="2009-04-14T20:33:00Z">
        <w:r w:rsidRPr="005D03CB">
          <w:t>EL CONTRATISTA deberá tener en sitio durante toda la ejecución del trabajo, un personal técnico en Seguridad Industrial, certificado por una institución inscrita en el Ministerio de Educación.</w:t>
        </w:r>
      </w:moveFrom>
    </w:p>
    <w:p w:rsidR="00000000" w:rsidRDefault="0055454B">
      <w:pPr>
        <w:ind w:left="900" w:right="18"/>
        <w:jc w:val="both"/>
        <w:pPrChange w:id="464" w:author="jmavares" w:date="2009-04-14T20:33:00Z">
          <w:pPr>
            <w:ind w:left="720" w:right="18"/>
            <w:jc w:val="both"/>
          </w:pPr>
        </w:pPrChange>
      </w:pPr>
    </w:p>
    <w:p w:rsidR="00000000" w:rsidRDefault="004575FA">
      <w:pPr>
        <w:ind w:left="900" w:right="18"/>
        <w:jc w:val="both"/>
        <w:pPrChange w:id="465" w:author="jmavares" w:date="2009-04-14T20:33:00Z">
          <w:pPr>
            <w:ind w:left="720" w:right="18"/>
            <w:jc w:val="both"/>
          </w:pPr>
        </w:pPrChange>
      </w:pPr>
      <w:moveFrom w:id="466" w:author="jmavares" w:date="2009-04-14T20:33:00Z">
        <w:r w:rsidRPr="005D03CB">
          <w:t xml:space="preserve">Se efectuará, antes de iniciar el trabajo, la Auditoria de Seguridad para obras contratadas, la misma será llevada a cabo por EL </w:t>
        </w:r>
        <w:r w:rsidR="00490586" w:rsidRPr="005D03CB">
          <w:t>ENTE CONTRATANTE</w:t>
        </w:r>
        <w:r w:rsidRPr="005D03CB">
          <w:t>.</w:t>
        </w:r>
      </w:moveFrom>
    </w:p>
    <w:p w:rsidR="00000000" w:rsidRDefault="0055454B">
      <w:pPr>
        <w:ind w:left="900" w:right="18"/>
        <w:jc w:val="both"/>
        <w:pPrChange w:id="467" w:author="jmavares" w:date="2009-04-14T20:33:00Z">
          <w:pPr>
            <w:ind w:left="720" w:right="18"/>
            <w:jc w:val="both"/>
          </w:pPr>
        </w:pPrChange>
      </w:pPr>
    </w:p>
    <w:p w:rsidR="00000000" w:rsidRDefault="004575FA">
      <w:pPr>
        <w:ind w:left="900" w:right="18"/>
        <w:jc w:val="both"/>
        <w:pPrChange w:id="468" w:author="jmavares" w:date="2009-04-14T20:33:00Z">
          <w:pPr>
            <w:ind w:left="720" w:right="18"/>
            <w:jc w:val="both"/>
          </w:pPr>
        </w:pPrChange>
      </w:pPr>
      <w:moveFrom w:id="469" w:author="jmavares" w:date="2009-04-14T20:33:00Z">
        <w:r w:rsidRPr="005D03CB">
          <w:t xml:space="preserve">EL CONTRATISTA deberá garantizar que cumple con todos los requisitos exigidos por EL </w:t>
        </w:r>
        <w:r w:rsidR="00490586" w:rsidRPr="005D03CB">
          <w:t>ENTE CONTRATANTE</w:t>
        </w:r>
        <w:r w:rsidRPr="005D03CB">
          <w:t xml:space="preserve"> en cuanto a Higiene, Seguridad y Medio Ambiente previstos para LA OBRA. Todo personal nuevo de EL CONTRATISTA deberá recibir una inducción sobre Higiene y Seguridad Industrial antes de empezar a laborar en la OBRA.</w:t>
        </w:r>
      </w:moveFrom>
    </w:p>
    <w:p w:rsidR="00000000" w:rsidRDefault="0055454B">
      <w:pPr>
        <w:ind w:left="900" w:right="18"/>
        <w:jc w:val="both"/>
        <w:pPrChange w:id="470" w:author="jmavares" w:date="2009-04-14T20:33:00Z">
          <w:pPr>
            <w:ind w:left="720" w:right="18"/>
            <w:jc w:val="both"/>
          </w:pPr>
        </w:pPrChange>
      </w:pPr>
    </w:p>
    <w:p w:rsidR="00000000" w:rsidRDefault="004575FA">
      <w:pPr>
        <w:ind w:left="900" w:right="18"/>
        <w:jc w:val="both"/>
        <w:pPrChange w:id="471" w:author="jmavares" w:date="2009-04-14T20:33:00Z">
          <w:pPr>
            <w:ind w:left="720" w:right="18"/>
            <w:jc w:val="both"/>
          </w:pPr>
        </w:pPrChange>
      </w:pPr>
      <w:moveFrom w:id="472" w:author="jmavares" w:date="2009-04-14T20:33:00Z">
        <w:r w:rsidRPr="005D03CB">
          <w:t>EL CONTRATISTA establecerá el horario de trabajo, de manera que cumpla con su alcance, dentro del programa establecido para LA OBRA.</w:t>
        </w:r>
      </w:moveFrom>
    </w:p>
    <w:p w:rsidR="00000000" w:rsidRDefault="0055454B">
      <w:pPr>
        <w:ind w:left="900" w:right="18"/>
        <w:jc w:val="both"/>
        <w:pPrChange w:id="473" w:author="jmavares" w:date="2009-04-14T20:33:00Z">
          <w:pPr>
            <w:ind w:left="720" w:right="18"/>
            <w:jc w:val="both"/>
          </w:pPr>
        </w:pPrChange>
      </w:pPr>
    </w:p>
    <w:p w:rsidR="00F249FD" w:rsidRDefault="004575FA" w:rsidP="00F249FD">
      <w:pPr>
        <w:ind w:left="720" w:right="18"/>
        <w:jc w:val="both"/>
        <w:rPr>
          <w:del w:id="474" w:author="jmavares" w:date="2009-04-14T20:33:00Z"/>
        </w:rPr>
      </w:pPr>
      <w:moveFrom w:id="475" w:author="jmavares" w:date="2009-04-14T20:33:00Z">
        <w:r w:rsidRPr="005D03CB">
          <w:t xml:space="preserve">Los Equipos de Protección Personal deben cumplir con lo establecido en las políticas de Seguridad Industrial aplicadas en EL </w:t>
        </w:r>
        <w:r w:rsidR="00490586" w:rsidRPr="005D03CB">
          <w:t>ENTE CONTRATANTE</w:t>
        </w:r>
        <w:r w:rsidRPr="005D03CB">
          <w:t>, todo esto basado en los Art.</w:t>
        </w:r>
      </w:moveFrom>
      <w:moveFromRangeEnd w:id="452"/>
      <w:del w:id="476" w:author="jmavares" w:date="2009-04-14T20:33:00Z">
        <w:r w:rsidR="00F249FD" w:rsidRPr="00FA4613">
          <w:delText xml:space="preserve"> 06, 19, 20 de la Ley Orgánica de Prevención, Condiciones y  Medio Ambiente del Trabajo (LOPCYMAT).</w:delText>
        </w:r>
        <w:r w:rsidR="00F249FD">
          <w:delText xml:space="preserve"> (Anexo Nº 1)</w:delText>
        </w:r>
        <w:r w:rsidR="007C72C6">
          <w:delText>.</w:delText>
        </w:r>
      </w:del>
    </w:p>
    <w:p w:rsidR="007C72C6" w:rsidRPr="00FA4613" w:rsidRDefault="007C72C6" w:rsidP="00F249FD">
      <w:pPr>
        <w:ind w:left="720" w:right="18"/>
        <w:jc w:val="both"/>
        <w:rPr>
          <w:del w:id="477" w:author="jmavares" w:date="2009-04-14T20:33:00Z"/>
          <w:bCs/>
        </w:rPr>
      </w:pPr>
    </w:p>
    <w:p w:rsidR="00F249FD" w:rsidRPr="00FA4613" w:rsidRDefault="00F249FD" w:rsidP="00F249FD">
      <w:pPr>
        <w:pStyle w:val="TitoloAMC1"/>
        <w:tabs>
          <w:tab w:val="clear" w:pos="0"/>
        </w:tabs>
        <w:ind w:left="720"/>
        <w:rPr>
          <w:del w:id="478" w:author="jmavares" w:date="2009-04-14T20:33:00Z"/>
          <w:sz w:val="22"/>
          <w:szCs w:val="22"/>
        </w:rPr>
      </w:pPr>
      <w:del w:id="479" w:author="jmavares" w:date="2009-04-14T20:33:00Z">
        <w:r w:rsidRPr="00FA4613">
          <w:rPr>
            <w:sz w:val="22"/>
            <w:szCs w:val="22"/>
          </w:rPr>
          <w:delText>6. EQUIPOS</w:delText>
        </w:r>
      </w:del>
    </w:p>
    <w:p w:rsidR="00F249FD" w:rsidRPr="00FA4613" w:rsidRDefault="00F249FD" w:rsidP="00F249FD">
      <w:pPr>
        <w:ind w:left="720"/>
        <w:jc w:val="both"/>
        <w:rPr>
          <w:del w:id="480" w:author="jmavares" w:date="2009-04-14T20:33:00Z"/>
        </w:rPr>
      </w:pPr>
      <w:del w:id="481" w:author="jmavares" w:date="2009-04-14T20:33:00Z">
        <w:r w:rsidRPr="00FA4613">
          <w:delText xml:space="preserve">Todo equipo necesario como grúas, gantrics, lowboy, retroexcavadoras, montacargas, aire comprimido, maquinas de soldar, maquinas de tratamiento térmico, etc. requeridos durante la etapa de </w:delText>
        </w:r>
        <w:r>
          <w:delText>traslado, instalación</w:delText>
        </w:r>
        <w:r w:rsidRPr="00FA4613">
          <w:delText xml:space="preserve"> y puesta en servicio deberán ser suministrados por cuenta de la contratista. El contratista deberá entregar a EL ENTE CONTRATANTE la certificación de estos equipos. </w:delText>
        </w:r>
      </w:del>
    </w:p>
    <w:p w:rsidR="00F249FD" w:rsidRPr="00FA4613" w:rsidRDefault="00F249FD" w:rsidP="00F249FD">
      <w:pPr>
        <w:ind w:left="720"/>
        <w:jc w:val="both"/>
        <w:rPr>
          <w:del w:id="482" w:author="jmavares" w:date="2009-04-14T20:33:00Z"/>
        </w:rPr>
      </w:pPr>
      <w:del w:id="483" w:author="jmavares" w:date="2009-04-14T20:33:00Z">
        <w:r w:rsidRPr="00FA4613">
          <w:delText>El Contratista deberá someter a aprobación ante el ENTE CONTRATANTE la empresa Transportista a utilizar para la movilización de las Unidades Turbogeneradores y sus equipos auxiliares.</w:delText>
        </w:r>
      </w:del>
    </w:p>
    <w:p w:rsidR="00F249FD" w:rsidRPr="00FA4613" w:rsidRDefault="00F249FD" w:rsidP="00F249FD">
      <w:pPr>
        <w:ind w:left="720"/>
        <w:jc w:val="both"/>
        <w:rPr>
          <w:del w:id="484" w:author="jmavares" w:date="2009-04-14T20:33:00Z"/>
        </w:rPr>
      </w:pPr>
    </w:p>
    <w:p w:rsidR="00F249FD" w:rsidRPr="00655B2E" w:rsidRDefault="00F249FD" w:rsidP="004C074B">
      <w:pPr>
        <w:pStyle w:val="TitoloAMC1"/>
        <w:numPr>
          <w:ilvl w:val="3"/>
          <w:numId w:val="55"/>
        </w:numPr>
        <w:tabs>
          <w:tab w:val="clear" w:pos="2880"/>
          <w:tab w:val="num" w:pos="1080"/>
        </w:tabs>
        <w:ind w:hanging="2160"/>
        <w:rPr>
          <w:del w:id="485" w:author="jmavares" w:date="2009-04-14T20:33:00Z"/>
          <w:sz w:val="22"/>
          <w:szCs w:val="22"/>
        </w:rPr>
      </w:pPr>
      <w:bookmarkStart w:id="486" w:name="_Toc130640455"/>
      <w:bookmarkStart w:id="487" w:name="_Toc130714913"/>
      <w:bookmarkStart w:id="488" w:name="_Toc130715220"/>
      <w:del w:id="489" w:author="jmavares" w:date="2009-04-14T20:33:00Z">
        <w:r w:rsidRPr="00655B2E">
          <w:rPr>
            <w:sz w:val="22"/>
            <w:szCs w:val="22"/>
          </w:rPr>
          <w:delText>CONTROL DE CALIDAD</w:delText>
        </w:r>
        <w:bookmarkEnd w:id="486"/>
        <w:bookmarkEnd w:id="487"/>
        <w:bookmarkEnd w:id="488"/>
      </w:del>
    </w:p>
    <w:p w:rsidR="00F249FD" w:rsidRPr="00FA4613" w:rsidRDefault="00F249FD" w:rsidP="00F249FD">
      <w:pPr>
        <w:ind w:left="720"/>
        <w:jc w:val="both"/>
        <w:rPr>
          <w:del w:id="490" w:author="jmavares" w:date="2009-04-14T20:33:00Z"/>
        </w:rPr>
      </w:pPr>
      <w:del w:id="491" w:author="jmavares" w:date="2009-04-14T20:33:00Z">
        <w:r w:rsidRPr="00655B2E">
          <w:delText>La contratista deberá contar con un programa de Control de Calidad que indique, en forma de cuadro resumen: componentes, Equipos u obras civiles, mecánicas o eléctricas, de ser el caso, a los cuales se les van a efectuar las pruebas, pruebas a realizar, objetivo de la prueba, normas bajo las cuales se rigen las pruebas, criterio de aceptación, zona del componente al cual se le hace la prueba y etapa del proceso involucrado, considerando</w:delText>
        </w:r>
        <w:r w:rsidRPr="00FA4613">
          <w:delText xml:space="preserve"> como etapas del proceso: traslado, montaje, adecuación a combustible liquido y puesta en marcha.</w:delText>
        </w:r>
      </w:del>
    </w:p>
    <w:p w:rsidR="00F249FD" w:rsidRPr="00FA4613" w:rsidRDefault="00F249FD" w:rsidP="00F249FD">
      <w:pPr>
        <w:ind w:left="720"/>
        <w:jc w:val="both"/>
        <w:rPr>
          <w:del w:id="492" w:author="jmavares" w:date="2009-04-14T20:33:00Z"/>
          <w:highlight w:val="yellow"/>
        </w:rPr>
      </w:pPr>
    </w:p>
    <w:p w:rsidR="00F249FD" w:rsidRPr="00FA4613" w:rsidRDefault="00F249FD" w:rsidP="00F249FD">
      <w:pPr>
        <w:ind w:left="720"/>
        <w:jc w:val="both"/>
        <w:rPr>
          <w:del w:id="493" w:author="jmavares" w:date="2009-04-14T20:33:00Z"/>
        </w:rPr>
      </w:pPr>
      <w:del w:id="494" w:author="jmavares" w:date="2009-04-14T20:33:00Z">
        <w:r w:rsidRPr="00FA4613">
          <w:delText>EL CONTRATISTA, deberá entregar con suficiente tiempo de antelación el cronograma de realización de las pruebas, así como los procedimientos a seguir para realizar las pruebas, a los diferentes componentes objeto de la presente especificación.</w:delText>
        </w:r>
      </w:del>
    </w:p>
    <w:p w:rsidR="00F249FD" w:rsidRPr="00FA4613" w:rsidRDefault="00F249FD" w:rsidP="00F249FD">
      <w:pPr>
        <w:ind w:left="720"/>
        <w:jc w:val="both"/>
        <w:rPr>
          <w:del w:id="495" w:author="jmavares" w:date="2009-04-14T20:33:00Z"/>
        </w:rPr>
      </w:pPr>
    </w:p>
    <w:p w:rsidR="00F249FD" w:rsidRPr="00FA4613" w:rsidRDefault="00F249FD" w:rsidP="00F249FD">
      <w:pPr>
        <w:ind w:left="720"/>
        <w:jc w:val="both"/>
        <w:rPr>
          <w:del w:id="496" w:author="jmavares" w:date="2009-04-14T20:33:00Z"/>
        </w:rPr>
      </w:pPr>
      <w:del w:id="497" w:author="jmavares" w:date="2009-04-14T20:33:00Z">
        <w:r w:rsidRPr="00FA4613">
          <w:delText xml:space="preserve">Las pruebas de aceptación en fábrica deberán estar avaladas por el o los inspectores que </w:delText>
        </w:r>
        <w:r w:rsidR="0024033B">
          <w:delText>EL ENTE CONTRATANTE</w:delText>
        </w:r>
        <w:r w:rsidRPr="00FA4613">
          <w:delText xml:space="preserve"> designe para ello, considerando, de carácter obligatorio, la firma de un documento donde quede constancia de la conformidad al realizar las pruebas correspondientes.</w:delText>
        </w:r>
      </w:del>
    </w:p>
    <w:p w:rsidR="00F249FD" w:rsidRPr="00FA4613" w:rsidRDefault="00F249FD" w:rsidP="00F249FD">
      <w:pPr>
        <w:ind w:left="720"/>
        <w:jc w:val="both"/>
        <w:rPr>
          <w:del w:id="498" w:author="jmavares" w:date="2009-04-14T20:33:00Z"/>
        </w:rPr>
      </w:pPr>
    </w:p>
    <w:p w:rsidR="00F249FD" w:rsidRPr="00FA4613" w:rsidRDefault="00F249FD" w:rsidP="00F249FD">
      <w:pPr>
        <w:ind w:left="720"/>
        <w:jc w:val="both"/>
        <w:rPr>
          <w:del w:id="499" w:author="jmavares" w:date="2009-04-14T20:33:00Z"/>
        </w:rPr>
      </w:pPr>
      <w:del w:id="500" w:author="jmavares" w:date="2009-04-14T20:33:00Z">
        <w:r w:rsidRPr="00FA4613">
          <w:delText>El Programa de Control de Calidad deberá considerar, para cada uno de los equipos, componentes u obras civiles, mecánicas o eléctricas lo establecido en las presentes especificaciones técnicas o en su defecto lo establecido, en la medida de aplicación, en las normas PDVSA, COVENIN, Nacionales o Internacionales.</w:delText>
        </w:r>
      </w:del>
    </w:p>
    <w:p w:rsidR="00F249FD" w:rsidRPr="00FA4613" w:rsidRDefault="00F249FD" w:rsidP="00F249FD">
      <w:pPr>
        <w:ind w:left="720"/>
        <w:jc w:val="both"/>
        <w:rPr>
          <w:del w:id="501" w:author="jmavares" w:date="2009-04-14T20:33:00Z"/>
        </w:rPr>
      </w:pPr>
    </w:p>
    <w:p w:rsidR="00F249FD" w:rsidRPr="00FA4613" w:rsidRDefault="00F249FD" w:rsidP="00F249FD">
      <w:pPr>
        <w:ind w:left="720"/>
        <w:jc w:val="both"/>
        <w:rPr>
          <w:del w:id="502" w:author="jmavares" w:date="2009-04-14T20:33:00Z"/>
        </w:rPr>
      </w:pPr>
      <w:del w:id="503" w:author="jmavares" w:date="2009-04-14T20:33:00Z">
        <w:r w:rsidRPr="00FA4613">
          <w:delText xml:space="preserve">El Programa de Control de Calidad estará bajo aprobación y comentarios por parte de </w:delText>
        </w:r>
        <w:r w:rsidR="0024033B">
          <w:delText>EL ENTE CONTRATANTE</w:delText>
        </w:r>
        <w:r w:rsidRPr="00FA4613">
          <w:delText xml:space="preserve">, motivo por el cual deberá realizarse cualquier cambio o inclusión de pruebas adicionales que sean requeridas, a solicitud de </w:delText>
        </w:r>
        <w:r w:rsidR="0024033B">
          <w:delText>EL ENTE CONTRATANTE</w:delText>
        </w:r>
        <w:r w:rsidRPr="00FA4613">
          <w:delText>.</w:delText>
        </w:r>
      </w:del>
    </w:p>
    <w:p w:rsidR="00F249FD" w:rsidRPr="00FA4613" w:rsidRDefault="00F249FD" w:rsidP="00F249FD">
      <w:pPr>
        <w:ind w:left="720"/>
        <w:jc w:val="both"/>
        <w:rPr>
          <w:del w:id="504" w:author="jmavares" w:date="2009-04-14T20:33:00Z"/>
        </w:rPr>
      </w:pPr>
    </w:p>
    <w:p w:rsidR="00F249FD" w:rsidRPr="00FA4613" w:rsidRDefault="00F249FD" w:rsidP="004C074B">
      <w:pPr>
        <w:pStyle w:val="TitoloAMC2"/>
        <w:numPr>
          <w:ilvl w:val="0"/>
          <w:numId w:val="62"/>
        </w:numPr>
        <w:tabs>
          <w:tab w:val="num" w:pos="400"/>
        </w:tabs>
        <w:ind w:left="720" w:firstLine="0"/>
        <w:rPr>
          <w:del w:id="505" w:author="jmavares" w:date="2009-04-14T20:33:00Z"/>
          <w:sz w:val="22"/>
          <w:szCs w:val="22"/>
        </w:rPr>
      </w:pPr>
      <w:del w:id="506" w:author="jmavares" w:date="2009-04-14T20:33:00Z">
        <w:r w:rsidRPr="00FA4613">
          <w:rPr>
            <w:sz w:val="22"/>
            <w:szCs w:val="22"/>
          </w:rPr>
          <w:delText>OBRAS, SERVICIOS Y CONSTRUCCIONES CIVILES COMPLEMENTARIAS</w:delText>
        </w:r>
      </w:del>
    </w:p>
    <w:p w:rsidR="00F249FD" w:rsidRDefault="00F249FD" w:rsidP="00F249FD">
      <w:pPr>
        <w:ind w:left="720"/>
        <w:jc w:val="both"/>
        <w:rPr>
          <w:del w:id="507" w:author="jmavares" w:date="2009-04-14T20:33:00Z"/>
        </w:rPr>
      </w:pPr>
      <w:del w:id="508" w:author="jmavares" w:date="2009-04-14T20:33:00Z">
        <w:r w:rsidRPr="00783CED">
          <w:delText>El CONTRATISTA</w:delText>
        </w:r>
        <w:r w:rsidRPr="00FA4613">
          <w:rPr>
            <w:b/>
          </w:rPr>
          <w:delText xml:space="preserve"> </w:delText>
        </w:r>
        <w:r w:rsidRPr="00FA4613">
          <w:delText>debe diseñar y construir facilidades temporales para el montaje y puesta en marcha</w:delText>
        </w:r>
        <w:r>
          <w:delText xml:space="preserve"> de las Unidades T</w:delText>
        </w:r>
        <w:r w:rsidRPr="00FA4613">
          <w:delText>urbogeneradoras y sus sistemas auxiliares con capacidades para  comunicación, Electricidad, Servicios básicos (agua para consumo humano, agua de servicio, agua negras), comedor, vestuarios, baños portátiles, etc.  Se deberá incluir un espacio físico para 10 inspectores del ente contratante.</w:delText>
        </w:r>
      </w:del>
    </w:p>
    <w:p w:rsidR="00F249FD" w:rsidRPr="00FA4613" w:rsidRDefault="00F249FD" w:rsidP="00F249FD">
      <w:pPr>
        <w:ind w:left="720"/>
        <w:jc w:val="both"/>
        <w:rPr>
          <w:del w:id="509" w:author="jmavares" w:date="2009-04-14T20:33:00Z"/>
        </w:rPr>
      </w:pPr>
    </w:p>
    <w:p w:rsidR="00F249FD" w:rsidRDefault="00F249FD" w:rsidP="00F249FD">
      <w:pPr>
        <w:ind w:left="720"/>
        <w:jc w:val="both"/>
        <w:rPr>
          <w:del w:id="510" w:author="jmavares" w:date="2009-04-14T20:33:00Z"/>
        </w:rPr>
      </w:pPr>
      <w:del w:id="511" w:author="jmavares" w:date="2009-04-14T20:33:00Z">
        <w:r w:rsidRPr="00783CED">
          <w:delText>El CONTRATISTA debe suministrar</w:delText>
        </w:r>
        <w:r w:rsidRPr="00FA4613">
          <w:delText xml:space="preserve"> el agua necesaria para ejecutar las actividades de este renglón</w:delText>
        </w:r>
      </w:del>
    </w:p>
    <w:p w:rsidR="00F249FD" w:rsidRPr="00FA4613" w:rsidRDefault="00F249FD" w:rsidP="00F249FD">
      <w:pPr>
        <w:ind w:left="720"/>
        <w:jc w:val="both"/>
        <w:rPr>
          <w:del w:id="512" w:author="jmavares" w:date="2009-04-14T20:33:00Z"/>
        </w:rPr>
      </w:pPr>
      <w:del w:id="513" w:author="jmavares" w:date="2009-04-14T20:33:00Z">
        <w:r w:rsidRPr="00FA4613">
          <w:delText>Todos los desperdicios generados deberán ser dispuestos en los sitios destinados para tal fin por parte de las autoridades locales, regionales y nacionales correspondientes, con medios de transportes debidamente permisados para tal fin.</w:delText>
        </w:r>
      </w:del>
    </w:p>
    <w:p w:rsidR="00F249FD" w:rsidRPr="00FA4613" w:rsidRDefault="00F249FD" w:rsidP="00F249FD">
      <w:pPr>
        <w:ind w:left="720"/>
        <w:jc w:val="both"/>
        <w:rPr>
          <w:del w:id="514" w:author="jmavares" w:date="2009-04-14T20:33:00Z"/>
        </w:rPr>
      </w:pPr>
    </w:p>
    <w:p w:rsidR="00F249FD" w:rsidRPr="00FA4613" w:rsidRDefault="00F249FD" w:rsidP="00F249FD">
      <w:pPr>
        <w:ind w:left="720"/>
        <w:jc w:val="both"/>
        <w:rPr>
          <w:del w:id="515" w:author="jmavares" w:date="2009-04-14T20:33:00Z"/>
        </w:rPr>
      </w:pPr>
      <w:del w:id="516" w:author="jmavares" w:date="2009-04-14T20:33:00Z">
        <w:r w:rsidRPr="00FA4613">
          <w:delText xml:space="preserve">Suministrar el equipamiento necesario para la electrificación de las instalaciones temporales. </w:delText>
        </w:r>
        <w:r w:rsidR="0024033B">
          <w:delText>EL ENTE CONTRATANTE</w:delText>
        </w:r>
        <w:r w:rsidRPr="00FA4613">
          <w:delText xml:space="preserve"> indicará las líneas a las que se deberá conectar.</w:delText>
        </w:r>
      </w:del>
    </w:p>
    <w:p w:rsidR="00F249FD" w:rsidRPr="00FA4613" w:rsidRDefault="00F249FD" w:rsidP="00F249FD">
      <w:pPr>
        <w:ind w:left="720"/>
        <w:jc w:val="both"/>
        <w:rPr>
          <w:del w:id="517" w:author="jmavares" w:date="2009-04-14T20:33:00Z"/>
        </w:rPr>
      </w:pPr>
    </w:p>
    <w:p w:rsidR="00D961E8" w:rsidRPr="005D03CB" w:rsidRDefault="00F249FD" w:rsidP="00F249FD">
      <w:pPr>
        <w:ind w:left="720"/>
        <w:jc w:val="both"/>
        <w:rPr>
          <w:ins w:id="518" w:author="jmavares" w:date="2009-04-14T20:33:00Z"/>
          <w:b/>
          <w:bCs/>
          <w:sz w:val="24"/>
          <w:szCs w:val="24"/>
        </w:rPr>
      </w:pPr>
      <w:del w:id="519" w:author="jmavares" w:date="2009-04-14T20:33:00Z">
        <w:r w:rsidRPr="00FA4613">
          <w:delText xml:space="preserve">Toda la madera y contenedores de embalaje de los equipos recibidos deberán ser trasladados y almacenada en forma ordenada en el sitio que </w:delText>
        </w:r>
        <w:r w:rsidR="0024033B">
          <w:delText>el ENTE CONTRATANTE</w:delText>
        </w:r>
        <w:r w:rsidRPr="00FA4613">
          <w:delText xml:space="preserve"> señale para tal fin</w:delText>
        </w:r>
      </w:del>
    </w:p>
    <w:p w:rsidR="004C0BAE" w:rsidRPr="005D03CB" w:rsidRDefault="0084098F" w:rsidP="00F249FD">
      <w:pPr>
        <w:ind w:left="720"/>
        <w:jc w:val="both"/>
        <w:rPr>
          <w:ins w:id="520" w:author="jmavares" w:date="2009-04-14T20:33:00Z"/>
          <w:b/>
          <w:bCs/>
          <w:sz w:val="28"/>
          <w:szCs w:val="28"/>
        </w:rPr>
      </w:pPr>
      <w:ins w:id="521" w:author="jmavares" w:date="2009-04-14T20:33:00Z">
        <w:r w:rsidRPr="005D03CB">
          <w:rPr>
            <w:b/>
            <w:bCs/>
            <w:sz w:val="28"/>
            <w:szCs w:val="28"/>
          </w:rPr>
          <w:t>4</w:t>
        </w:r>
        <w:r w:rsidR="004C0BAE" w:rsidRPr="005D03CB">
          <w:rPr>
            <w:b/>
            <w:bCs/>
            <w:sz w:val="28"/>
            <w:szCs w:val="28"/>
          </w:rPr>
          <w:t xml:space="preserve">. </w:t>
        </w:r>
        <w:r w:rsidR="0065464B" w:rsidRPr="005D03CB">
          <w:rPr>
            <w:b/>
            <w:bCs/>
            <w:sz w:val="28"/>
            <w:szCs w:val="28"/>
          </w:rPr>
          <w:t>DESCRIPCION DE LAS ACTIVIDADES</w:t>
        </w:r>
      </w:ins>
    </w:p>
    <w:p w:rsidR="004C0BAE" w:rsidRPr="005D03CB" w:rsidRDefault="004C0BAE" w:rsidP="00F249FD">
      <w:pPr>
        <w:ind w:left="720"/>
        <w:jc w:val="both"/>
        <w:rPr>
          <w:ins w:id="522" w:author="jmavares" w:date="2009-04-14T20:33:00Z"/>
          <w:b/>
          <w:bCs/>
        </w:rPr>
      </w:pPr>
    </w:p>
    <w:p w:rsidR="00C74CF6" w:rsidRPr="005D03CB" w:rsidRDefault="0084098F" w:rsidP="004C0BAE">
      <w:pPr>
        <w:pStyle w:val="TitoloAMC0"/>
        <w:ind w:left="720"/>
        <w:rPr>
          <w:ins w:id="523" w:author="jmavares" w:date="2009-04-14T20:33:00Z"/>
          <w:rFonts w:cs="Arial"/>
          <w:sz w:val="22"/>
          <w:szCs w:val="22"/>
        </w:rPr>
      </w:pPr>
      <w:ins w:id="524" w:author="jmavares" w:date="2009-04-14T20:33:00Z">
        <w:r w:rsidRPr="005D03CB">
          <w:rPr>
            <w:rFonts w:cs="Arial"/>
            <w:sz w:val="22"/>
            <w:szCs w:val="22"/>
          </w:rPr>
          <w:t>4</w:t>
        </w:r>
        <w:r w:rsidR="000A330C" w:rsidRPr="005D03CB">
          <w:rPr>
            <w:rFonts w:cs="Arial"/>
            <w:sz w:val="22"/>
            <w:szCs w:val="22"/>
          </w:rPr>
          <w:t xml:space="preserve">.1 </w:t>
        </w:r>
        <w:r w:rsidR="00C74CF6" w:rsidRPr="005D03CB">
          <w:rPr>
            <w:rFonts w:cs="Arial"/>
            <w:sz w:val="22"/>
            <w:szCs w:val="22"/>
          </w:rPr>
          <w:t>DISTRIBUCION DE EQUIPOS (LAYOU</w:t>
        </w:r>
        <w:r w:rsidR="006E11B2" w:rsidRPr="005D03CB">
          <w:rPr>
            <w:rFonts w:cs="Arial"/>
            <w:sz w:val="22"/>
            <w:szCs w:val="22"/>
          </w:rPr>
          <w:t>T</w:t>
        </w:r>
        <w:r w:rsidR="00C74CF6" w:rsidRPr="005D03CB">
          <w:rPr>
            <w:rFonts w:cs="Arial"/>
            <w:sz w:val="22"/>
            <w:szCs w:val="22"/>
          </w:rPr>
          <w:t>)</w:t>
        </w:r>
      </w:ins>
    </w:p>
    <w:p w:rsidR="000A330C" w:rsidRPr="005D03CB" w:rsidRDefault="00A85080" w:rsidP="004C0BAE">
      <w:pPr>
        <w:pStyle w:val="TitoloAMC0"/>
        <w:ind w:left="720"/>
        <w:rPr>
          <w:ins w:id="525" w:author="jmavares" w:date="2009-04-14T20:33:00Z"/>
          <w:rFonts w:cs="Arial"/>
          <w:b w:val="0"/>
          <w:sz w:val="22"/>
          <w:szCs w:val="22"/>
        </w:rPr>
      </w:pPr>
      <w:ins w:id="526" w:author="jmavares" w:date="2009-04-14T20:33:00Z">
        <w:r w:rsidRPr="005D03CB">
          <w:rPr>
            <w:rFonts w:cs="Arial"/>
            <w:b w:val="0"/>
            <w:sz w:val="22"/>
            <w:szCs w:val="22"/>
          </w:rPr>
          <w:t>El Contratista</w:t>
        </w:r>
        <w:r w:rsidR="000A330C" w:rsidRPr="005D03CB">
          <w:rPr>
            <w:rFonts w:cs="Arial"/>
            <w:b w:val="0"/>
            <w:sz w:val="22"/>
            <w:szCs w:val="22"/>
          </w:rPr>
          <w:t xml:space="preserve"> deberá desarrollar la Ingeniería Básica para la distribución de los equipos de la planta (Layout) considerando una futura expansión a ciclo combinado. El propietario suministrará una distribución o layout preliminar para consideración d</w:t>
        </w:r>
        <w:r w:rsidR="002C63DF" w:rsidRPr="005D03CB">
          <w:rPr>
            <w:rFonts w:cs="Arial"/>
            <w:b w:val="0"/>
            <w:sz w:val="22"/>
            <w:szCs w:val="22"/>
          </w:rPr>
          <w:t>e</w:t>
        </w:r>
        <w:r w:rsidRPr="005D03CB">
          <w:rPr>
            <w:rFonts w:cs="Arial"/>
            <w:b w:val="0"/>
            <w:sz w:val="22"/>
            <w:szCs w:val="22"/>
          </w:rPr>
          <w:t>l Contratista</w:t>
        </w:r>
        <w:r w:rsidR="000A330C" w:rsidRPr="005D03CB">
          <w:rPr>
            <w:rFonts w:cs="Arial"/>
            <w:b w:val="0"/>
            <w:sz w:val="22"/>
            <w:szCs w:val="22"/>
          </w:rPr>
          <w:t>.</w:t>
        </w:r>
      </w:ins>
    </w:p>
    <w:p w:rsidR="002C63DF" w:rsidRPr="005D03CB" w:rsidRDefault="002C63DF" w:rsidP="002C63DF">
      <w:pPr>
        <w:pStyle w:val="BodyText2"/>
        <w:tabs>
          <w:tab w:val="left" w:pos="0"/>
          <w:tab w:val="left" w:pos="720"/>
        </w:tabs>
        <w:spacing w:line="240" w:lineRule="auto"/>
        <w:ind w:left="720"/>
        <w:jc w:val="both"/>
        <w:rPr>
          <w:ins w:id="527" w:author="jmavares" w:date="2009-04-14T20:33:00Z"/>
          <w:bCs/>
        </w:rPr>
      </w:pPr>
      <w:ins w:id="528" w:author="jmavares" w:date="2009-04-14T20:33:00Z">
        <w:r w:rsidRPr="005D03CB">
          <w:rPr>
            <w:bCs/>
          </w:rPr>
          <w:t>La ubicación general de los turbogeneradores a gas y sus sistemas auxiliares se debe ejecutar de acuerdo a estándares mundiales para la instalación de plantas de generación, manteniendo en lo posible simetría con el arreglo del Ciclo Combinado II y teniendo en cuenta que estas unidades serán en un futuro expandidas en un ciclo combinado.</w:t>
        </w:r>
      </w:ins>
    </w:p>
    <w:p w:rsidR="002C63DF" w:rsidRPr="005D03CB" w:rsidRDefault="002C63DF" w:rsidP="002C63DF">
      <w:pPr>
        <w:pStyle w:val="BodyText2"/>
        <w:tabs>
          <w:tab w:val="left" w:pos="0"/>
          <w:tab w:val="left" w:pos="720"/>
        </w:tabs>
        <w:spacing w:line="240" w:lineRule="auto"/>
        <w:ind w:left="720"/>
        <w:jc w:val="both"/>
        <w:rPr>
          <w:ins w:id="529" w:author="jmavares" w:date="2009-04-14T20:33:00Z"/>
          <w:bCs/>
        </w:rPr>
      </w:pPr>
      <w:ins w:id="530" w:author="jmavares" w:date="2009-04-14T20:33:00Z">
        <w:r w:rsidRPr="005D03CB">
          <w:rPr>
            <w:bCs/>
          </w:rPr>
          <w:t>Considerar en el layout la ubicación sin limitarse a ello, lo siguiente:</w:t>
        </w:r>
      </w:ins>
    </w:p>
    <w:p w:rsidR="002C63DF" w:rsidRPr="005D03CB" w:rsidRDefault="002C63DF" w:rsidP="007C43A0">
      <w:pPr>
        <w:pStyle w:val="BodyTextIndent"/>
        <w:numPr>
          <w:ilvl w:val="0"/>
          <w:numId w:val="15"/>
        </w:numPr>
        <w:tabs>
          <w:tab w:val="left" w:pos="0"/>
          <w:tab w:val="left" w:pos="720"/>
          <w:tab w:val="left" w:pos="1080"/>
        </w:tabs>
        <w:spacing w:after="0"/>
        <w:ind w:firstLine="0"/>
        <w:jc w:val="both"/>
        <w:rPr>
          <w:ins w:id="531" w:author="jmavares" w:date="2009-04-14T20:33:00Z"/>
          <w:lang w:val="es-VE"/>
        </w:rPr>
      </w:pPr>
      <w:ins w:id="532" w:author="jmavares" w:date="2009-04-14T20:33:00Z">
        <w:r w:rsidRPr="005D03CB">
          <w:rPr>
            <w:lang w:val="es-VE"/>
          </w:rPr>
          <w:t>Unidades Turbogeneradores, Chimeneas y Generadores.</w:t>
        </w:r>
      </w:ins>
    </w:p>
    <w:p w:rsidR="002C63DF" w:rsidRPr="005D03CB" w:rsidRDefault="002C63DF" w:rsidP="007C43A0">
      <w:pPr>
        <w:pStyle w:val="BodyTextIndent"/>
        <w:numPr>
          <w:ilvl w:val="0"/>
          <w:numId w:val="15"/>
        </w:numPr>
        <w:tabs>
          <w:tab w:val="left" w:pos="0"/>
          <w:tab w:val="left" w:pos="720"/>
          <w:tab w:val="left" w:pos="1080"/>
        </w:tabs>
        <w:spacing w:after="0"/>
        <w:ind w:firstLine="0"/>
        <w:jc w:val="both"/>
        <w:rPr>
          <w:ins w:id="533" w:author="jmavares" w:date="2009-04-14T20:33:00Z"/>
          <w:lang w:val="es-VE"/>
        </w:rPr>
      </w:pPr>
      <w:ins w:id="534" w:author="jmavares" w:date="2009-04-14T20:33:00Z">
        <w:r w:rsidRPr="005D03CB">
          <w:rPr>
            <w:lang w:val="es-VE"/>
          </w:rPr>
          <w:t>Interconexión entre los cuarto de control de cada Unidad con el Cuarto de Control Principal.</w:t>
        </w:r>
      </w:ins>
    </w:p>
    <w:p w:rsidR="002C63DF" w:rsidRPr="005D03CB" w:rsidRDefault="002C63DF" w:rsidP="007C43A0">
      <w:pPr>
        <w:pStyle w:val="BodyTextIndent"/>
        <w:numPr>
          <w:ilvl w:val="0"/>
          <w:numId w:val="15"/>
        </w:numPr>
        <w:tabs>
          <w:tab w:val="left" w:pos="0"/>
          <w:tab w:val="left" w:pos="720"/>
          <w:tab w:val="left" w:pos="1080"/>
        </w:tabs>
        <w:spacing w:after="0"/>
        <w:ind w:firstLine="0"/>
        <w:jc w:val="both"/>
        <w:rPr>
          <w:ins w:id="535" w:author="jmavares" w:date="2009-04-14T20:33:00Z"/>
          <w:lang w:val="es-VE"/>
        </w:rPr>
      </w:pPr>
      <w:ins w:id="536" w:author="jmavares" w:date="2009-04-14T20:33:00Z">
        <w:r w:rsidRPr="005D03CB">
          <w:rPr>
            <w:lang w:val="es-VE"/>
          </w:rPr>
          <w:t>Ductos de barra salida de los Generadores.</w:t>
        </w:r>
      </w:ins>
    </w:p>
    <w:p w:rsidR="002C63DF" w:rsidRPr="005D03CB" w:rsidRDefault="002C63DF" w:rsidP="007C43A0">
      <w:pPr>
        <w:pStyle w:val="BodyTextIndent"/>
        <w:numPr>
          <w:ilvl w:val="0"/>
          <w:numId w:val="15"/>
        </w:numPr>
        <w:tabs>
          <w:tab w:val="left" w:pos="0"/>
          <w:tab w:val="left" w:pos="720"/>
          <w:tab w:val="left" w:pos="1080"/>
        </w:tabs>
        <w:spacing w:after="0"/>
        <w:ind w:firstLine="0"/>
        <w:jc w:val="both"/>
        <w:rPr>
          <w:ins w:id="537" w:author="jmavares" w:date="2009-04-14T20:33:00Z"/>
          <w:lang w:val="es-VE"/>
        </w:rPr>
      </w:pPr>
      <w:ins w:id="538" w:author="jmavares" w:date="2009-04-14T20:33:00Z">
        <w:r w:rsidRPr="005D03CB">
          <w:rPr>
            <w:lang w:val="es-VE"/>
          </w:rPr>
          <w:t>Transformador principal, con su interruptor y pórtico de salida.</w:t>
        </w:r>
      </w:ins>
    </w:p>
    <w:p w:rsidR="002C63DF" w:rsidRPr="005D03CB" w:rsidRDefault="004A32DF" w:rsidP="007C43A0">
      <w:pPr>
        <w:pStyle w:val="BodyTextIndent"/>
        <w:numPr>
          <w:ilvl w:val="0"/>
          <w:numId w:val="15"/>
        </w:numPr>
        <w:tabs>
          <w:tab w:val="left" w:pos="0"/>
          <w:tab w:val="left" w:pos="720"/>
          <w:tab w:val="left" w:pos="1080"/>
        </w:tabs>
        <w:spacing w:after="0"/>
        <w:ind w:firstLine="0"/>
        <w:jc w:val="both"/>
        <w:rPr>
          <w:ins w:id="539" w:author="jmavares" w:date="2009-04-14T20:33:00Z"/>
          <w:lang w:val="es-VE"/>
        </w:rPr>
      </w:pPr>
      <w:ins w:id="540" w:author="jmavares" w:date="2009-04-14T20:33:00Z">
        <w:r w:rsidRPr="005D03CB">
          <w:rPr>
            <w:lang w:val="es-VE"/>
          </w:rPr>
          <w:t xml:space="preserve">Línea de salida de alta tensión </w:t>
        </w:r>
        <w:r w:rsidR="002C63DF" w:rsidRPr="005D03CB">
          <w:rPr>
            <w:lang w:val="es-VE"/>
          </w:rPr>
          <w:t>de las unidades generadoras</w:t>
        </w:r>
        <w:r w:rsidR="00C82AFE" w:rsidRPr="005D03CB">
          <w:rPr>
            <w:lang w:val="es-VE"/>
          </w:rPr>
          <w:t xml:space="preserve"> </w:t>
        </w:r>
        <w:r w:rsidRPr="005D03CB">
          <w:rPr>
            <w:lang w:val="es-VE"/>
          </w:rPr>
          <w:t>hasta la sub-estación 230Kv y bahía,</w:t>
        </w:r>
        <w:r w:rsidR="009E531F" w:rsidRPr="005D03CB">
          <w:rPr>
            <w:lang w:val="es-VE"/>
          </w:rPr>
          <w:t xml:space="preserve"> </w:t>
        </w:r>
        <w:r w:rsidR="00C82AFE" w:rsidRPr="005D03CB">
          <w:rPr>
            <w:lang w:val="es-VE"/>
          </w:rPr>
          <w:t>de acuerdo a la disposición preliminar ya definida</w:t>
        </w:r>
        <w:r w:rsidR="002C63DF" w:rsidRPr="005D03CB">
          <w:rPr>
            <w:lang w:val="es-VE"/>
          </w:rPr>
          <w:t>.</w:t>
        </w:r>
      </w:ins>
    </w:p>
    <w:p w:rsidR="002C63DF" w:rsidRPr="005D03CB" w:rsidRDefault="002C63DF" w:rsidP="007C43A0">
      <w:pPr>
        <w:pStyle w:val="BodyTextIndent"/>
        <w:numPr>
          <w:ilvl w:val="0"/>
          <w:numId w:val="15"/>
        </w:numPr>
        <w:tabs>
          <w:tab w:val="left" w:pos="0"/>
          <w:tab w:val="left" w:pos="720"/>
          <w:tab w:val="left" w:pos="1080"/>
        </w:tabs>
        <w:spacing w:after="0"/>
        <w:ind w:firstLine="0"/>
        <w:jc w:val="both"/>
        <w:rPr>
          <w:ins w:id="541" w:author="jmavares" w:date="2009-04-14T20:33:00Z"/>
          <w:lang w:val="es-VE"/>
        </w:rPr>
      </w:pPr>
      <w:ins w:id="542" w:author="jmavares" w:date="2009-04-14T20:33:00Z">
        <w:r w:rsidRPr="005D03CB">
          <w:rPr>
            <w:lang w:val="es-VE"/>
          </w:rPr>
          <w:t>Transformadores de servicios auxiliares 4160V y 480V.</w:t>
        </w:r>
      </w:ins>
    </w:p>
    <w:p w:rsidR="002C63DF" w:rsidRPr="005D03CB" w:rsidRDefault="002C63DF" w:rsidP="007C43A0">
      <w:pPr>
        <w:pStyle w:val="BodyTextIndent"/>
        <w:numPr>
          <w:ilvl w:val="0"/>
          <w:numId w:val="15"/>
        </w:numPr>
        <w:tabs>
          <w:tab w:val="left" w:pos="0"/>
          <w:tab w:val="left" w:pos="720"/>
          <w:tab w:val="left" w:pos="1080"/>
        </w:tabs>
        <w:spacing w:after="0"/>
        <w:ind w:firstLine="0"/>
        <w:jc w:val="both"/>
        <w:rPr>
          <w:ins w:id="543" w:author="jmavares" w:date="2009-04-14T20:33:00Z"/>
          <w:lang w:val="es-VE"/>
        </w:rPr>
      </w:pPr>
      <w:ins w:id="544" w:author="jmavares" w:date="2009-04-14T20:33:00Z">
        <w:r w:rsidRPr="005D03CB">
          <w:t>Módulo de Distribución de potencia (</w:t>
        </w:r>
        <w:r w:rsidR="00CE5386" w:rsidRPr="005D03CB">
          <w:t>PD</w:t>
        </w:r>
        <w:r w:rsidRPr="005D03CB">
          <w:t>C)</w:t>
        </w:r>
      </w:ins>
    </w:p>
    <w:p w:rsidR="002C63DF" w:rsidRPr="005D03CB" w:rsidRDefault="002C63DF" w:rsidP="007C43A0">
      <w:pPr>
        <w:pStyle w:val="BodyTextIndent"/>
        <w:numPr>
          <w:ilvl w:val="0"/>
          <w:numId w:val="15"/>
        </w:numPr>
        <w:tabs>
          <w:tab w:val="left" w:pos="0"/>
          <w:tab w:val="left" w:pos="720"/>
          <w:tab w:val="left" w:pos="1080"/>
        </w:tabs>
        <w:spacing w:after="0"/>
        <w:ind w:firstLine="0"/>
        <w:jc w:val="both"/>
        <w:rPr>
          <w:ins w:id="545" w:author="jmavares" w:date="2009-04-14T20:33:00Z"/>
          <w:lang w:val="es-VE"/>
        </w:rPr>
      </w:pPr>
      <w:ins w:id="546" w:author="jmavares" w:date="2009-04-14T20:33:00Z">
        <w:r w:rsidRPr="005D03CB">
          <w:rPr>
            <w:lang w:val="es-VE"/>
          </w:rPr>
          <w:t>Sistema de gas combustible.</w:t>
        </w:r>
      </w:ins>
    </w:p>
    <w:p w:rsidR="009E531F" w:rsidRPr="005D03CB" w:rsidRDefault="009E531F" w:rsidP="007C43A0">
      <w:pPr>
        <w:pStyle w:val="BodyTextIndent"/>
        <w:numPr>
          <w:ilvl w:val="0"/>
          <w:numId w:val="15"/>
        </w:numPr>
        <w:tabs>
          <w:tab w:val="left" w:pos="0"/>
          <w:tab w:val="left" w:pos="720"/>
          <w:tab w:val="left" w:pos="1080"/>
        </w:tabs>
        <w:spacing w:after="0"/>
        <w:ind w:firstLine="0"/>
        <w:jc w:val="both"/>
        <w:rPr>
          <w:ins w:id="547" w:author="jmavares" w:date="2009-04-14T20:33:00Z"/>
          <w:lang w:val="es-VE"/>
        </w:rPr>
      </w:pPr>
      <w:ins w:id="548" w:author="jmavares" w:date="2009-04-14T20:33:00Z">
        <w:r w:rsidRPr="005D03CB">
          <w:rPr>
            <w:lang w:val="es-VE"/>
          </w:rPr>
          <w:t xml:space="preserve">Un </w:t>
        </w:r>
        <w:r w:rsidR="002C63DF" w:rsidRPr="005D03CB">
          <w:rPr>
            <w:lang w:val="es-VE"/>
          </w:rPr>
          <w:t>Tanque de almacenamiento de combustible</w:t>
        </w:r>
        <w:r w:rsidRPr="005D03CB">
          <w:rPr>
            <w:lang w:val="es-VE"/>
          </w:rPr>
          <w:t xml:space="preserve"> principal.</w:t>
        </w:r>
      </w:ins>
    </w:p>
    <w:p w:rsidR="002C63DF" w:rsidRPr="005D03CB" w:rsidRDefault="009E531F" w:rsidP="007C43A0">
      <w:pPr>
        <w:pStyle w:val="BodyTextIndent"/>
        <w:numPr>
          <w:ilvl w:val="0"/>
          <w:numId w:val="15"/>
        </w:numPr>
        <w:tabs>
          <w:tab w:val="left" w:pos="0"/>
          <w:tab w:val="left" w:pos="720"/>
          <w:tab w:val="left" w:pos="1080"/>
        </w:tabs>
        <w:spacing w:after="0"/>
        <w:ind w:firstLine="0"/>
        <w:jc w:val="both"/>
        <w:rPr>
          <w:ins w:id="549" w:author="jmavares" w:date="2009-04-14T20:33:00Z"/>
          <w:lang w:val="es-VE"/>
        </w:rPr>
      </w:pPr>
      <w:ins w:id="550" w:author="jmavares" w:date="2009-04-14T20:33:00Z">
        <w:r w:rsidRPr="005D03CB">
          <w:rPr>
            <w:lang w:val="es-VE"/>
          </w:rPr>
          <w:t>Un Tanque de almacenamiento de combustible diario</w:t>
        </w:r>
        <w:r w:rsidR="002C63DF" w:rsidRPr="005D03CB">
          <w:rPr>
            <w:lang w:val="es-VE"/>
          </w:rPr>
          <w:t>.</w:t>
        </w:r>
      </w:ins>
    </w:p>
    <w:p w:rsidR="002C63DF" w:rsidRPr="005D03CB" w:rsidRDefault="002C63DF" w:rsidP="007C43A0">
      <w:pPr>
        <w:pStyle w:val="BodyTextIndent"/>
        <w:numPr>
          <w:ilvl w:val="0"/>
          <w:numId w:val="15"/>
        </w:numPr>
        <w:tabs>
          <w:tab w:val="left" w:pos="0"/>
          <w:tab w:val="left" w:pos="720"/>
          <w:tab w:val="left" w:pos="1080"/>
        </w:tabs>
        <w:spacing w:after="0"/>
        <w:ind w:firstLine="0"/>
        <w:jc w:val="both"/>
        <w:rPr>
          <w:ins w:id="551" w:author="jmavares" w:date="2009-04-14T20:33:00Z"/>
          <w:lang w:val="es-VE"/>
        </w:rPr>
      </w:pPr>
      <w:ins w:id="552" w:author="jmavares" w:date="2009-04-14T20:33:00Z">
        <w:r w:rsidRPr="005D03CB">
          <w:rPr>
            <w:lang w:val="es-VE"/>
          </w:rPr>
          <w:t>Sistema de combustible liquido.</w:t>
        </w:r>
      </w:ins>
    </w:p>
    <w:p w:rsidR="002C63DF" w:rsidRPr="005D03CB" w:rsidRDefault="002C63DF" w:rsidP="007C43A0">
      <w:pPr>
        <w:pStyle w:val="BodyTextIndent"/>
        <w:numPr>
          <w:ilvl w:val="0"/>
          <w:numId w:val="15"/>
        </w:numPr>
        <w:tabs>
          <w:tab w:val="left" w:pos="0"/>
          <w:tab w:val="left" w:pos="720"/>
          <w:tab w:val="left" w:pos="1080"/>
        </w:tabs>
        <w:spacing w:after="0"/>
        <w:ind w:firstLine="0"/>
        <w:jc w:val="both"/>
        <w:rPr>
          <w:ins w:id="553" w:author="jmavares" w:date="2009-04-14T20:33:00Z"/>
          <w:lang w:val="es-VE"/>
        </w:rPr>
      </w:pPr>
      <w:ins w:id="554" w:author="jmavares" w:date="2009-04-14T20:33:00Z">
        <w:r w:rsidRPr="005D03CB">
          <w:rPr>
            <w:lang w:val="es-VE"/>
          </w:rPr>
          <w:t>Sistema de agua de inyección para control de emisiones.</w:t>
        </w:r>
      </w:ins>
    </w:p>
    <w:p w:rsidR="002C63DF" w:rsidRPr="005D03CB" w:rsidRDefault="002C63DF" w:rsidP="007C43A0">
      <w:pPr>
        <w:pStyle w:val="BodyTextIndent"/>
        <w:numPr>
          <w:ilvl w:val="0"/>
          <w:numId w:val="15"/>
        </w:numPr>
        <w:tabs>
          <w:tab w:val="left" w:pos="0"/>
          <w:tab w:val="left" w:pos="720"/>
          <w:tab w:val="left" w:pos="1080"/>
        </w:tabs>
        <w:spacing w:after="0"/>
        <w:ind w:firstLine="0"/>
        <w:jc w:val="both"/>
        <w:rPr>
          <w:ins w:id="555" w:author="jmavares" w:date="2009-04-14T20:33:00Z"/>
          <w:lang w:val="es-VE"/>
        </w:rPr>
      </w:pPr>
      <w:ins w:id="556" w:author="jmavares" w:date="2009-04-14T20:33:00Z">
        <w:r w:rsidRPr="005D03CB">
          <w:rPr>
            <w:lang w:val="es-VE"/>
          </w:rPr>
          <w:t>Sistema de agua para lavado de compresor axial.</w:t>
        </w:r>
      </w:ins>
    </w:p>
    <w:p w:rsidR="002C63DF" w:rsidRPr="005D03CB" w:rsidRDefault="002C63DF" w:rsidP="007C43A0">
      <w:pPr>
        <w:pStyle w:val="BodyTextIndent"/>
        <w:numPr>
          <w:ilvl w:val="0"/>
          <w:numId w:val="15"/>
        </w:numPr>
        <w:tabs>
          <w:tab w:val="left" w:pos="0"/>
          <w:tab w:val="left" w:pos="720"/>
          <w:tab w:val="left" w:pos="1080"/>
        </w:tabs>
        <w:spacing w:after="0"/>
        <w:ind w:firstLine="0"/>
        <w:jc w:val="both"/>
        <w:rPr>
          <w:ins w:id="557" w:author="jmavares" w:date="2009-04-14T20:33:00Z"/>
          <w:lang w:val="es-VE"/>
        </w:rPr>
      </w:pPr>
      <w:ins w:id="558" w:author="jmavares" w:date="2009-04-14T20:33:00Z">
        <w:r w:rsidRPr="005D03CB">
          <w:rPr>
            <w:lang w:val="es-VE"/>
          </w:rPr>
          <w:t>Sistema de agua para alimentación del sistema de neblina al aire de entrada (fogging)</w:t>
        </w:r>
      </w:ins>
    </w:p>
    <w:p w:rsidR="002C63DF" w:rsidRPr="005D03CB" w:rsidRDefault="002C63DF" w:rsidP="007C43A0">
      <w:pPr>
        <w:pStyle w:val="BodyTextIndent"/>
        <w:numPr>
          <w:ilvl w:val="0"/>
          <w:numId w:val="15"/>
        </w:numPr>
        <w:tabs>
          <w:tab w:val="left" w:pos="0"/>
          <w:tab w:val="left" w:pos="720"/>
          <w:tab w:val="left" w:pos="1080"/>
        </w:tabs>
        <w:spacing w:after="0"/>
        <w:ind w:firstLine="0"/>
        <w:jc w:val="both"/>
        <w:rPr>
          <w:ins w:id="559" w:author="jmavares" w:date="2009-04-14T20:33:00Z"/>
          <w:lang w:val="es-VE"/>
        </w:rPr>
      </w:pPr>
      <w:ins w:id="560" w:author="jmavares" w:date="2009-04-14T20:33:00Z">
        <w:r w:rsidRPr="005D03CB">
          <w:rPr>
            <w:lang w:val="es-VE"/>
          </w:rPr>
          <w:t>Sistema de agua de enfriamiento.</w:t>
        </w:r>
      </w:ins>
    </w:p>
    <w:p w:rsidR="002C63DF" w:rsidRPr="005D03CB" w:rsidRDefault="002C63DF" w:rsidP="007C43A0">
      <w:pPr>
        <w:pStyle w:val="BodyTextIndent"/>
        <w:numPr>
          <w:ilvl w:val="0"/>
          <w:numId w:val="15"/>
        </w:numPr>
        <w:tabs>
          <w:tab w:val="left" w:pos="0"/>
          <w:tab w:val="left" w:pos="720"/>
          <w:tab w:val="left" w:pos="1080"/>
        </w:tabs>
        <w:spacing w:after="0"/>
        <w:ind w:firstLine="0"/>
        <w:jc w:val="both"/>
        <w:rPr>
          <w:ins w:id="561" w:author="jmavares" w:date="2009-04-14T20:33:00Z"/>
          <w:lang w:val="es-VE"/>
        </w:rPr>
      </w:pPr>
      <w:ins w:id="562" w:author="jmavares" w:date="2009-04-14T20:33:00Z">
        <w:r w:rsidRPr="005D03CB">
          <w:rPr>
            <w:lang w:val="es-VE"/>
          </w:rPr>
          <w:t>Sistema de agua para duchas de emergencia y lava-ojos.</w:t>
        </w:r>
      </w:ins>
    </w:p>
    <w:p w:rsidR="002C63DF" w:rsidRPr="005D03CB" w:rsidRDefault="002C63DF" w:rsidP="007C43A0">
      <w:pPr>
        <w:pStyle w:val="BodyTextIndent"/>
        <w:numPr>
          <w:ilvl w:val="0"/>
          <w:numId w:val="15"/>
        </w:numPr>
        <w:tabs>
          <w:tab w:val="left" w:pos="0"/>
          <w:tab w:val="left" w:pos="720"/>
          <w:tab w:val="left" w:pos="1080"/>
        </w:tabs>
        <w:spacing w:after="0"/>
        <w:ind w:firstLine="0"/>
        <w:jc w:val="both"/>
        <w:rPr>
          <w:ins w:id="563" w:author="jmavares" w:date="2009-04-14T20:33:00Z"/>
          <w:lang w:val="es-VE"/>
        </w:rPr>
      </w:pPr>
      <w:ins w:id="564" w:author="jmavares" w:date="2009-04-14T20:33:00Z">
        <w:r w:rsidRPr="005D03CB">
          <w:rPr>
            <w:lang w:val="es-VE"/>
          </w:rPr>
          <w:t>Sistema contra incendio a base de agua y de CO2.</w:t>
        </w:r>
      </w:ins>
    </w:p>
    <w:p w:rsidR="002C63DF" w:rsidRPr="005D03CB" w:rsidRDefault="002C63DF" w:rsidP="007C43A0">
      <w:pPr>
        <w:pStyle w:val="BodyTextIndent"/>
        <w:numPr>
          <w:ilvl w:val="0"/>
          <w:numId w:val="15"/>
        </w:numPr>
        <w:tabs>
          <w:tab w:val="left" w:pos="0"/>
          <w:tab w:val="left" w:pos="720"/>
          <w:tab w:val="left" w:pos="1080"/>
        </w:tabs>
        <w:spacing w:after="0"/>
        <w:ind w:firstLine="0"/>
        <w:jc w:val="both"/>
        <w:rPr>
          <w:ins w:id="565" w:author="jmavares" w:date="2009-04-14T20:33:00Z"/>
          <w:lang w:val="es-VE"/>
        </w:rPr>
      </w:pPr>
      <w:ins w:id="566" w:author="jmavares" w:date="2009-04-14T20:33:00Z">
        <w:r w:rsidRPr="005D03CB">
          <w:rPr>
            <w:lang w:val="es-VE"/>
          </w:rPr>
          <w:t xml:space="preserve">Interconexiones eléctricas y mecánicas entre </w:t>
        </w:r>
        <w:r w:rsidR="00CE5386" w:rsidRPr="005D03CB">
          <w:rPr>
            <w:lang w:val="es-VE"/>
          </w:rPr>
          <w:t>las Unidades Turbogeneradores, equipos auxiliar</w:t>
        </w:r>
        <w:r w:rsidRPr="005D03CB">
          <w:rPr>
            <w:lang w:val="es-VE"/>
          </w:rPr>
          <w:t>es y</w:t>
        </w:r>
        <w:r w:rsidR="00CE5386" w:rsidRPr="005D03CB">
          <w:rPr>
            <w:lang w:val="es-VE"/>
          </w:rPr>
          <w:t xml:space="preserve"> del balance de planta</w:t>
        </w:r>
        <w:r w:rsidRPr="005D03CB">
          <w:rPr>
            <w:lang w:val="es-VE"/>
          </w:rPr>
          <w:t>.</w:t>
        </w:r>
      </w:ins>
    </w:p>
    <w:p w:rsidR="002C63DF" w:rsidRPr="005D03CB" w:rsidRDefault="002C63DF" w:rsidP="007C43A0">
      <w:pPr>
        <w:pStyle w:val="BodyTextIndent"/>
        <w:numPr>
          <w:ilvl w:val="0"/>
          <w:numId w:val="15"/>
        </w:numPr>
        <w:tabs>
          <w:tab w:val="left" w:pos="0"/>
          <w:tab w:val="left" w:pos="720"/>
          <w:tab w:val="left" w:pos="1080"/>
        </w:tabs>
        <w:spacing w:after="0"/>
        <w:ind w:firstLine="0"/>
        <w:jc w:val="both"/>
        <w:rPr>
          <w:ins w:id="567" w:author="jmavares" w:date="2009-04-14T20:33:00Z"/>
          <w:lang w:val="es-VE"/>
        </w:rPr>
      </w:pPr>
      <w:ins w:id="568" w:author="jmavares" w:date="2009-04-14T20:33:00Z">
        <w:r w:rsidRPr="005D03CB">
          <w:rPr>
            <w:lang w:val="es-VE"/>
          </w:rPr>
          <w:t>Sistema de alimentación de baja y media tensión.</w:t>
        </w:r>
      </w:ins>
    </w:p>
    <w:p w:rsidR="002C63DF" w:rsidRPr="005D03CB" w:rsidRDefault="002C63DF" w:rsidP="007C43A0">
      <w:pPr>
        <w:pStyle w:val="BodyTextIndent"/>
        <w:numPr>
          <w:ilvl w:val="0"/>
          <w:numId w:val="15"/>
        </w:numPr>
        <w:tabs>
          <w:tab w:val="left" w:pos="0"/>
          <w:tab w:val="left" w:pos="720"/>
          <w:tab w:val="left" w:pos="1080"/>
        </w:tabs>
        <w:spacing w:after="0"/>
        <w:ind w:firstLine="0"/>
        <w:jc w:val="both"/>
        <w:rPr>
          <w:ins w:id="569" w:author="jmavares" w:date="2009-04-14T20:33:00Z"/>
          <w:lang w:val="es-VE"/>
        </w:rPr>
      </w:pPr>
      <w:ins w:id="570" w:author="jmavares" w:date="2009-04-14T20:33:00Z">
        <w:r w:rsidRPr="005D03CB">
          <w:rPr>
            <w:lang w:val="es-VE"/>
          </w:rPr>
          <w:t>Sistema de aire de instrumento/servicio.</w:t>
        </w:r>
      </w:ins>
    </w:p>
    <w:p w:rsidR="002C63DF" w:rsidRPr="005D03CB" w:rsidRDefault="002C63DF" w:rsidP="007C43A0">
      <w:pPr>
        <w:pStyle w:val="BodyTextIndent"/>
        <w:numPr>
          <w:ilvl w:val="0"/>
          <w:numId w:val="15"/>
        </w:numPr>
        <w:tabs>
          <w:tab w:val="left" w:pos="0"/>
          <w:tab w:val="left" w:pos="720"/>
          <w:tab w:val="left" w:pos="1080"/>
        </w:tabs>
        <w:spacing w:after="0"/>
        <w:ind w:firstLine="0"/>
        <w:jc w:val="both"/>
        <w:rPr>
          <w:ins w:id="571" w:author="jmavares" w:date="2009-04-14T20:33:00Z"/>
          <w:lang w:val="es-VE"/>
        </w:rPr>
      </w:pPr>
      <w:ins w:id="572" w:author="jmavares" w:date="2009-04-14T20:33:00Z">
        <w:r w:rsidRPr="005D03CB">
          <w:rPr>
            <w:lang w:val="es-VE"/>
          </w:rPr>
          <w:t xml:space="preserve">Sistema de </w:t>
        </w:r>
        <w:r w:rsidR="00C82AFE" w:rsidRPr="005D03CB">
          <w:rPr>
            <w:lang w:val="es-VE"/>
          </w:rPr>
          <w:t xml:space="preserve">drenaje de </w:t>
        </w:r>
        <w:r w:rsidRPr="005D03CB">
          <w:rPr>
            <w:lang w:val="es-VE"/>
          </w:rPr>
          <w:t>aguas aceitosas.</w:t>
        </w:r>
      </w:ins>
    </w:p>
    <w:p w:rsidR="002C63DF" w:rsidRPr="005D03CB" w:rsidRDefault="002C63DF" w:rsidP="007C43A0">
      <w:pPr>
        <w:pStyle w:val="BodyTextIndent"/>
        <w:numPr>
          <w:ilvl w:val="0"/>
          <w:numId w:val="15"/>
        </w:numPr>
        <w:tabs>
          <w:tab w:val="left" w:pos="0"/>
          <w:tab w:val="left" w:pos="720"/>
          <w:tab w:val="left" w:pos="1080"/>
        </w:tabs>
        <w:spacing w:after="0"/>
        <w:ind w:firstLine="0"/>
        <w:jc w:val="both"/>
        <w:rPr>
          <w:ins w:id="573" w:author="jmavares" w:date="2009-04-14T20:33:00Z"/>
          <w:lang w:val="es-VE"/>
        </w:rPr>
      </w:pPr>
      <w:ins w:id="574" w:author="jmavares" w:date="2009-04-14T20:33:00Z">
        <w:r w:rsidRPr="005D03CB">
          <w:rPr>
            <w:lang w:val="es-VE"/>
          </w:rPr>
          <w:t>Sistema de procesamiento de gases de escape.</w:t>
        </w:r>
      </w:ins>
    </w:p>
    <w:p w:rsidR="002C63DF" w:rsidRPr="005D03CB" w:rsidRDefault="002C63DF" w:rsidP="007C43A0">
      <w:pPr>
        <w:pStyle w:val="BodyTextIndent"/>
        <w:numPr>
          <w:ilvl w:val="0"/>
          <w:numId w:val="15"/>
        </w:numPr>
        <w:tabs>
          <w:tab w:val="left" w:pos="0"/>
          <w:tab w:val="left" w:pos="720"/>
          <w:tab w:val="left" w:pos="1080"/>
        </w:tabs>
        <w:spacing w:after="0"/>
        <w:ind w:firstLine="0"/>
        <w:jc w:val="both"/>
        <w:rPr>
          <w:ins w:id="575" w:author="jmavares" w:date="2009-04-14T20:33:00Z"/>
          <w:lang w:val="es-VE"/>
        </w:rPr>
      </w:pPr>
      <w:ins w:id="576" w:author="jmavares" w:date="2009-04-14T20:33:00Z">
        <w:r w:rsidRPr="005D03CB">
          <w:t>Sistema de filtrado de aceite.</w:t>
        </w:r>
      </w:ins>
    </w:p>
    <w:p w:rsidR="002C63DF" w:rsidRPr="005D03CB" w:rsidRDefault="002C63DF" w:rsidP="007C43A0">
      <w:pPr>
        <w:pStyle w:val="BodyTextIndent"/>
        <w:numPr>
          <w:ilvl w:val="0"/>
          <w:numId w:val="15"/>
        </w:numPr>
        <w:tabs>
          <w:tab w:val="left" w:pos="0"/>
          <w:tab w:val="left" w:pos="720"/>
          <w:tab w:val="left" w:pos="1080"/>
        </w:tabs>
        <w:spacing w:after="0"/>
        <w:ind w:firstLine="0"/>
        <w:jc w:val="both"/>
        <w:rPr>
          <w:ins w:id="577" w:author="jmavares" w:date="2009-04-14T20:33:00Z"/>
          <w:lang w:val="es-VE"/>
        </w:rPr>
      </w:pPr>
      <w:ins w:id="578" w:author="jmavares" w:date="2009-04-14T20:33:00Z">
        <w:r w:rsidRPr="005D03CB">
          <w:t>Sistema de aire de ventilación</w:t>
        </w:r>
      </w:ins>
    </w:p>
    <w:p w:rsidR="002C63DF" w:rsidRPr="005D03CB" w:rsidRDefault="002C63DF" w:rsidP="007C43A0">
      <w:pPr>
        <w:pStyle w:val="BodyTextIndent"/>
        <w:numPr>
          <w:ilvl w:val="0"/>
          <w:numId w:val="15"/>
        </w:numPr>
        <w:tabs>
          <w:tab w:val="left" w:pos="0"/>
          <w:tab w:val="left" w:pos="720"/>
          <w:tab w:val="left" w:pos="1080"/>
        </w:tabs>
        <w:spacing w:after="0"/>
        <w:ind w:firstLine="0"/>
        <w:jc w:val="both"/>
        <w:rPr>
          <w:ins w:id="579" w:author="jmavares" w:date="2009-04-14T20:33:00Z"/>
          <w:lang w:val="es-VE"/>
        </w:rPr>
      </w:pPr>
      <w:ins w:id="580" w:author="jmavares" w:date="2009-04-14T20:33:00Z">
        <w:r w:rsidRPr="005D03CB">
          <w:rPr>
            <w:lang w:val="es-VE"/>
          </w:rPr>
          <w:t>Vialidad</w:t>
        </w:r>
        <w:r w:rsidR="00C82AFE" w:rsidRPr="005D03CB">
          <w:rPr>
            <w:lang w:val="es-VE"/>
          </w:rPr>
          <w:t xml:space="preserve"> interna y de interconexión con Ciclo Combinado II</w:t>
        </w:r>
        <w:r w:rsidRPr="005D03CB">
          <w:rPr>
            <w:lang w:val="es-VE"/>
          </w:rPr>
          <w:t>.</w:t>
        </w:r>
      </w:ins>
    </w:p>
    <w:p w:rsidR="00C82AFE" w:rsidRPr="005D03CB" w:rsidRDefault="00C82AFE" w:rsidP="007C43A0">
      <w:pPr>
        <w:pStyle w:val="BodyTextIndent"/>
        <w:numPr>
          <w:ilvl w:val="0"/>
          <w:numId w:val="15"/>
        </w:numPr>
        <w:tabs>
          <w:tab w:val="left" w:pos="0"/>
          <w:tab w:val="left" w:pos="720"/>
          <w:tab w:val="left" w:pos="1080"/>
        </w:tabs>
        <w:spacing w:after="0"/>
        <w:ind w:firstLine="0"/>
        <w:jc w:val="both"/>
        <w:rPr>
          <w:ins w:id="581" w:author="jmavares" w:date="2009-04-14T20:33:00Z"/>
          <w:lang w:val="es-VE"/>
        </w:rPr>
      </w:pPr>
      <w:ins w:id="582" w:author="jmavares" w:date="2009-04-14T20:33:00Z">
        <w:r w:rsidRPr="005D03CB">
          <w:rPr>
            <w:lang w:val="es-VE"/>
          </w:rPr>
          <w:t>Lozas, caminerías y vialidad vehicular para facilitar el mantenimiento de las Unidades de Generación, equipos auxiliares y de balance de planta.</w:t>
        </w:r>
      </w:ins>
    </w:p>
    <w:p w:rsidR="002C63DF" w:rsidRPr="005D03CB" w:rsidRDefault="002C63DF" w:rsidP="007C43A0">
      <w:pPr>
        <w:pStyle w:val="BodyTextIndent"/>
        <w:numPr>
          <w:ilvl w:val="0"/>
          <w:numId w:val="15"/>
        </w:numPr>
        <w:tabs>
          <w:tab w:val="left" w:pos="0"/>
          <w:tab w:val="left" w:pos="720"/>
          <w:tab w:val="left" w:pos="1080"/>
        </w:tabs>
        <w:spacing w:after="0"/>
        <w:ind w:firstLine="0"/>
        <w:jc w:val="both"/>
        <w:rPr>
          <w:ins w:id="583" w:author="jmavares" w:date="2009-04-14T20:33:00Z"/>
          <w:lang w:val="es-VE"/>
        </w:rPr>
      </w:pPr>
      <w:ins w:id="584" w:author="jmavares" w:date="2009-04-14T20:33:00Z">
        <w:r w:rsidRPr="005D03CB">
          <w:rPr>
            <w:lang w:val="es-VE"/>
          </w:rPr>
          <w:t>Drenajes de lluvia.</w:t>
        </w:r>
      </w:ins>
    </w:p>
    <w:p w:rsidR="002C63DF" w:rsidRPr="005D03CB" w:rsidRDefault="002C63DF" w:rsidP="007C43A0">
      <w:pPr>
        <w:pStyle w:val="BodyTextIndent"/>
        <w:numPr>
          <w:ilvl w:val="0"/>
          <w:numId w:val="15"/>
        </w:numPr>
        <w:tabs>
          <w:tab w:val="left" w:pos="0"/>
          <w:tab w:val="left" w:pos="720"/>
          <w:tab w:val="left" w:pos="1080"/>
        </w:tabs>
        <w:spacing w:after="0"/>
        <w:ind w:firstLine="0"/>
        <w:jc w:val="both"/>
        <w:rPr>
          <w:ins w:id="585" w:author="jmavares" w:date="2009-04-14T20:33:00Z"/>
          <w:lang w:val="es-VE"/>
        </w:rPr>
      </w:pPr>
      <w:ins w:id="586" w:author="jmavares" w:date="2009-04-14T20:33:00Z">
        <w:r w:rsidRPr="005D03CB">
          <w:rPr>
            <w:lang w:val="es-VE"/>
          </w:rPr>
          <w:t>Alumbrado exterior.</w:t>
        </w:r>
      </w:ins>
    </w:p>
    <w:p w:rsidR="002C63DF" w:rsidRPr="005D03CB" w:rsidRDefault="002C63DF" w:rsidP="002C63DF">
      <w:pPr>
        <w:pStyle w:val="BodyTextIndent"/>
        <w:tabs>
          <w:tab w:val="left" w:pos="0"/>
          <w:tab w:val="left" w:pos="1080"/>
        </w:tabs>
        <w:spacing w:after="0"/>
        <w:jc w:val="both"/>
        <w:rPr>
          <w:ins w:id="587" w:author="jmavares" w:date="2009-04-14T20:33:00Z"/>
          <w:lang w:val="es-VE"/>
        </w:rPr>
      </w:pPr>
    </w:p>
    <w:p w:rsidR="002C63DF" w:rsidRPr="005D03CB" w:rsidRDefault="002C63DF" w:rsidP="002C63DF">
      <w:pPr>
        <w:pStyle w:val="BodyTextIndent"/>
        <w:tabs>
          <w:tab w:val="left" w:pos="0"/>
          <w:tab w:val="left" w:pos="720"/>
          <w:tab w:val="left" w:pos="1080"/>
        </w:tabs>
        <w:spacing w:after="0"/>
        <w:ind w:left="720"/>
        <w:jc w:val="both"/>
        <w:rPr>
          <w:ins w:id="588" w:author="jmavares" w:date="2009-04-14T20:33:00Z"/>
          <w:lang w:val="es-VE"/>
        </w:rPr>
      </w:pPr>
      <w:ins w:id="589" w:author="jmavares" w:date="2009-04-14T20:33:00Z">
        <w:r w:rsidRPr="005D03CB">
          <w:rPr>
            <w:lang w:val="es-VE"/>
          </w:rPr>
          <w:t>Durante el desarrollo de la ingeniería para la disposición de los equipos (layout), se deberán prever las áreas a ser utilizadas durante la etapa de construcción y montaje de las Unidades y los equipos auxiliares, para oficinas provisionales de construcción, almacenamiento temporal de los equipos a instalar y para manejo seguro de materiales y equipos sin limitarse a éstos.</w:t>
        </w:r>
        <w:r w:rsidR="00DA1E9C" w:rsidRPr="005D03CB">
          <w:rPr>
            <w:lang w:val="es-VE"/>
          </w:rPr>
          <w:t xml:space="preserve"> También debe prever que dicha disposición permita acceso para la operación y mantenimiento de los mismos.</w:t>
        </w:r>
      </w:ins>
    </w:p>
    <w:p w:rsidR="002C63DF" w:rsidRPr="005D03CB" w:rsidRDefault="002C63DF" w:rsidP="004C0BAE">
      <w:pPr>
        <w:pStyle w:val="TitoloAMC0"/>
        <w:ind w:left="720"/>
        <w:rPr>
          <w:ins w:id="590" w:author="jmavares" w:date="2009-04-14T20:33:00Z"/>
          <w:rFonts w:cs="Arial"/>
          <w:b w:val="0"/>
          <w:sz w:val="22"/>
          <w:szCs w:val="22"/>
          <w:lang w:val="es-VE"/>
        </w:rPr>
      </w:pPr>
    </w:p>
    <w:p w:rsidR="00C74CF6" w:rsidRPr="005D03CB" w:rsidRDefault="0084098F" w:rsidP="002B1A94">
      <w:pPr>
        <w:tabs>
          <w:tab w:val="left" w:pos="720"/>
          <w:tab w:val="num" w:pos="1080"/>
        </w:tabs>
        <w:ind w:left="720"/>
        <w:jc w:val="both"/>
        <w:rPr>
          <w:ins w:id="591" w:author="jmavares" w:date="2009-04-14T20:33:00Z"/>
          <w:b/>
        </w:rPr>
      </w:pPr>
      <w:ins w:id="592" w:author="jmavares" w:date="2009-04-14T20:33:00Z">
        <w:r w:rsidRPr="005D03CB">
          <w:rPr>
            <w:b/>
          </w:rPr>
          <w:t>4</w:t>
        </w:r>
        <w:r w:rsidR="000A330C" w:rsidRPr="005D03CB">
          <w:rPr>
            <w:b/>
          </w:rPr>
          <w:t xml:space="preserve">.2 </w:t>
        </w:r>
        <w:r w:rsidR="00C74CF6" w:rsidRPr="005D03CB">
          <w:rPr>
            <w:b/>
          </w:rPr>
          <w:t>MOVIMIENTO DE TIERRA</w:t>
        </w:r>
        <w:r w:rsidR="009B75E6" w:rsidRPr="005D03CB">
          <w:rPr>
            <w:b/>
          </w:rPr>
          <w:t xml:space="preserve"> Y CONSTRUCCION DE TERRAZAS</w:t>
        </w:r>
      </w:ins>
    </w:p>
    <w:p w:rsidR="00EC0FC5" w:rsidRPr="005D03CB" w:rsidRDefault="00A85080" w:rsidP="002B1A94">
      <w:pPr>
        <w:tabs>
          <w:tab w:val="left" w:pos="720"/>
          <w:tab w:val="num" w:pos="1080"/>
        </w:tabs>
        <w:ind w:left="720"/>
        <w:jc w:val="both"/>
        <w:rPr>
          <w:ins w:id="593" w:author="jmavares" w:date="2009-04-14T20:33:00Z"/>
        </w:rPr>
      </w:pPr>
      <w:ins w:id="594" w:author="jmavares" w:date="2009-04-14T20:33:00Z">
        <w:r w:rsidRPr="005D03CB">
          <w:t>El Contratista</w:t>
        </w:r>
        <w:r w:rsidR="000A330C" w:rsidRPr="005D03CB">
          <w:t xml:space="preserve"> deberá desarrollar la Ingeniería Básica y de Detalles para el movimiento de tierra y construcción de terrazas</w:t>
        </w:r>
        <w:r w:rsidR="002B1A94" w:rsidRPr="005D03CB">
          <w:t xml:space="preserve"> donde se instalaran las unidades, sus auxiliares, </w:t>
        </w:r>
        <w:r w:rsidR="00B5717D" w:rsidRPr="005D03CB">
          <w:t xml:space="preserve">equipos del balance de planta, </w:t>
        </w:r>
        <w:r w:rsidR="00EC0FC5" w:rsidRPr="005D03CB">
          <w:t xml:space="preserve">tanques de almacenamiento de combustible principal y de diario, </w:t>
        </w:r>
        <w:r w:rsidR="002B1A94" w:rsidRPr="005D03CB">
          <w:t>vialidades e instalaciones provisionales, almacenamiento de equipos y materiales durante la construcción sin limitarse a éstos</w:t>
        </w:r>
        <w:r w:rsidR="000A330C" w:rsidRPr="005D03CB">
          <w:t xml:space="preserve">. </w:t>
        </w:r>
        <w:r w:rsidR="00035198" w:rsidRPr="005D03CB">
          <w:t xml:space="preserve">El diseño de las Terrazas debe considerar </w:t>
        </w:r>
        <w:r w:rsidR="00C47195" w:rsidRPr="005D03CB">
          <w:t xml:space="preserve">que la zona donde serán instalados los equipos es susceptible a inundación, en tal sentido se debe tomar como referencia la cota del Ciclo Combinado Termozulia II. </w:t>
        </w:r>
      </w:ins>
    </w:p>
    <w:p w:rsidR="00CE5386" w:rsidRPr="005D03CB" w:rsidRDefault="00CE5386" w:rsidP="002B1A94">
      <w:pPr>
        <w:tabs>
          <w:tab w:val="left" w:pos="720"/>
          <w:tab w:val="num" w:pos="1080"/>
        </w:tabs>
        <w:ind w:left="720"/>
        <w:jc w:val="both"/>
        <w:rPr>
          <w:ins w:id="595" w:author="jmavares" w:date="2009-04-14T20:33:00Z"/>
        </w:rPr>
      </w:pPr>
    </w:p>
    <w:p w:rsidR="00EC0FC5" w:rsidRPr="005D03CB" w:rsidRDefault="00EC0FC5" w:rsidP="002B1A94">
      <w:pPr>
        <w:tabs>
          <w:tab w:val="left" w:pos="720"/>
          <w:tab w:val="num" w:pos="1080"/>
        </w:tabs>
        <w:ind w:left="720"/>
        <w:jc w:val="both"/>
        <w:rPr>
          <w:ins w:id="596" w:author="jmavares" w:date="2009-04-14T20:33:00Z"/>
        </w:rPr>
      </w:pPr>
      <w:ins w:id="597" w:author="jmavares" w:date="2009-04-14T20:33:00Z">
        <w:r w:rsidRPr="005D03CB">
          <w:t xml:space="preserve">Para el movimiento de tierra de los tanques de combustible se debe tomar en cuenta la construcción de muros de contención y fosas recolectoras acorde con la normativa que los rige. El tanque de almacenamiento de capacidad efectiva 7.000 m3 estará ubicado en el patio de tanques del Complejo Termoeléctrico  </w:t>
        </w:r>
      </w:ins>
    </w:p>
    <w:p w:rsidR="00EC0FC5" w:rsidRPr="005D03CB" w:rsidRDefault="00EC0FC5" w:rsidP="002B1A94">
      <w:pPr>
        <w:tabs>
          <w:tab w:val="left" w:pos="720"/>
          <w:tab w:val="num" w:pos="1080"/>
        </w:tabs>
        <w:ind w:left="720"/>
        <w:jc w:val="both"/>
        <w:rPr>
          <w:ins w:id="598" w:author="jmavares" w:date="2009-04-14T20:33:00Z"/>
        </w:rPr>
      </w:pPr>
    </w:p>
    <w:p w:rsidR="002B1A94" w:rsidRPr="005D03CB" w:rsidRDefault="002B1A94" w:rsidP="004C0BAE">
      <w:pPr>
        <w:pStyle w:val="TitoloAMC0"/>
        <w:ind w:left="720"/>
        <w:rPr>
          <w:ins w:id="599" w:author="jmavares" w:date="2009-04-14T20:33:00Z"/>
          <w:rFonts w:cs="Arial"/>
          <w:b w:val="0"/>
          <w:sz w:val="22"/>
          <w:szCs w:val="22"/>
        </w:rPr>
      </w:pPr>
      <w:ins w:id="600" w:author="jmavares" w:date="2009-04-14T20:33:00Z">
        <w:r w:rsidRPr="005D03CB">
          <w:rPr>
            <w:rFonts w:cs="Arial"/>
            <w:b w:val="0"/>
            <w:sz w:val="22"/>
            <w:szCs w:val="22"/>
          </w:rPr>
          <w:t>Así mismo, el desarrollo de la ingeniería del movimiento de tierra debe considerar el drenaje de las aguas de lluvias tanto temporales como permanentes a fin de garantizar la estabilidad del terreno</w:t>
        </w:r>
        <w:r w:rsidR="00C47195" w:rsidRPr="005D03CB">
          <w:rPr>
            <w:rFonts w:cs="Arial"/>
            <w:b w:val="0"/>
            <w:sz w:val="22"/>
            <w:szCs w:val="22"/>
          </w:rPr>
          <w:t>,</w:t>
        </w:r>
        <w:r w:rsidRPr="005D03CB">
          <w:rPr>
            <w:rFonts w:cs="Arial"/>
            <w:b w:val="0"/>
            <w:sz w:val="22"/>
            <w:szCs w:val="22"/>
          </w:rPr>
          <w:t xml:space="preserve"> de las terrazas y el desalojo del agua, respetando la inclinación de las terrazas existentes y considerando el canal de drenaje disponible en el lado norte de la planta.</w:t>
        </w:r>
      </w:ins>
    </w:p>
    <w:p w:rsidR="00C47195" w:rsidRPr="005D03CB" w:rsidRDefault="00C47195" w:rsidP="004C0BAE">
      <w:pPr>
        <w:pStyle w:val="TitoloAMC0"/>
        <w:ind w:left="720"/>
        <w:rPr>
          <w:ins w:id="601" w:author="jmavares" w:date="2009-04-14T20:33:00Z"/>
          <w:rFonts w:cs="Arial"/>
          <w:b w:val="0"/>
          <w:sz w:val="22"/>
          <w:szCs w:val="22"/>
        </w:rPr>
      </w:pPr>
    </w:p>
    <w:p w:rsidR="002B1A94" w:rsidRPr="005D03CB" w:rsidRDefault="002B1A94" w:rsidP="002B1A94">
      <w:pPr>
        <w:tabs>
          <w:tab w:val="left" w:pos="720"/>
          <w:tab w:val="num" w:pos="1080"/>
        </w:tabs>
        <w:ind w:left="720"/>
        <w:jc w:val="both"/>
        <w:rPr>
          <w:ins w:id="602" w:author="jmavares" w:date="2009-04-14T20:33:00Z"/>
        </w:rPr>
      </w:pPr>
      <w:ins w:id="603" w:author="jmavares" w:date="2009-04-14T20:33:00Z">
        <w:r w:rsidRPr="005D03CB">
          <w:t>Deberán diseñarse los taludes necesarios protegidos con la respectiva capa asfáltica de protección RC2 o cualquier otro material apropiado</w:t>
        </w:r>
      </w:ins>
    </w:p>
    <w:p w:rsidR="002B1A94" w:rsidRPr="005D03CB" w:rsidRDefault="002B1A94" w:rsidP="004C0BAE">
      <w:pPr>
        <w:pStyle w:val="TitoloAMC0"/>
        <w:ind w:left="720"/>
        <w:rPr>
          <w:ins w:id="604" w:author="jmavares" w:date="2009-04-14T20:33:00Z"/>
          <w:rFonts w:cs="Arial"/>
          <w:b w:val="0"/>
          <w:sz w:val="22"/>
          <w:szCs w:val="22"/>
        </w:rPr>
      </w:pPr>
    </w:p>
    <w:p w:rsidR="00C47195" w:rsidRPr="005D03CB" w:rsidRDefault="00C47195" w:rsidP="004C0BAE">
      <w:pPr>
        <w:pStyle w:val="TitoloAMC0"/>
        <w:ind w:left="720"/>
        <w:rPr>
          <w:ins w:id="605" w:author="jmavares" w:date="2009-04-14T20:33:00Z"/>
          <w:rFonts w:cs="Arial"/>
          <w:b w:val="0"/>
          <w:sz w:val="22"/>
          <w:szCs w:val="22"/>
        </w:rPr>
      </w:pPr>
      <w:ins w:id="606" w:author="jmavares" w:date="2009-04-14T20:33:00Z">
        <w:r w:rsidRPr="005D03CB">
          <w:rPr>
            <w:rFonts w:cs="Arial"/>
            <w:b w:val="0"/>
            <w:sz w:val="22"/>
            <w:szCs w:val="22"/>
          </w:rPr>
          <w:t>El Propietario suministrará el le</w:t>
        </w:r>
        <w:r w:rsidR="00CE5386" w:rsidRPr="005D03CB">
          <w:rPr>
            <w:rFonts w:cs="Arial"/>
            <w:b w:val="0"/>
            <w:sz w:val="22"/>
            <w:szCs w:val="22"/>
          </w:rPr>
          <w:t>vantamiento topográfico actual del sitio de instalación de las Unidades de Generación</w:t>
        </w:r>
        <w:r w:rsidRPr="005D03CB">
          <w:rPr>
            <w:rFonts w:cs="Arial"/>
            <w:b w:val="0"/>
            <w:sz w:val="22"/>
            <w:szCs w:val="22"/>
          </w:rPr>
          <w:t>, el Contratista debe validar los resultados del mismo.</w:t>
        </w:r>
      </w:ins>
    </w:p>
    <w:p w:rsidR="00C47195" w:rsidRPr="005D03CB" w:rsidRDefault="00C47195" w:rsidP="004C0BAE">
      <w:pPr>
        <w:pStyle w:val="TitoloAMC0"/>
        <w:ind w:left="720"/>
        <w:rPr>
          <w:ins w:id="607" w:author="jmavares" w:date="2009-04-14T20:33:00Z"/>
          <w:rFonts w:cs="Arial"/>
          <w:b w:val="0"/>
          <w:sz w:val="22"/>
          <w:szCs w:val="22"/>
        </w:rPr>
      </w:pPr>
    </w:p>
    <w:p w:rsidR="00035198" w:rsidRPr="005D03CB" w:rsidRDefault="00C46A98" w:rsidP="00C46A98">
      <w:pPr>
        <w:pStyle w:val="TitoloAMC0"/>
        <w:ind w:left="720"/>
        <w:rPr>
          <w:ins w:id="608" w:author="jmavares" w:date="2009-04-14T20:33:00Z"/>
          <w:rFonts w:cs="Arial"/>
          <w:b w:val="0"/>
          <w:sz w:val="22"/>
          <w:szCs w:val="22"/>
        </w:rPr>
      </w:pPr>
      <w:ins w:id="609" w:author="jmavares" w:date="2009-04-14T20:33:00Z">
        <w:r w:rsidRPr="005D03CB">
          <w:rPr>
            <w:rFonts w:cs="Arial"/>
            <w:b w:val="0"/>
            <w:sz w:val="22"/>
            <w:szCs w:val="22"/>
          </w:rPr>
          <w:t xml:space="preserve">El CONTRATISTA </w:t>
        </w:r>
        <w:r w:rsidR="00035198" w:rsidRPr="005D03CB">
          <w:rPr>
            <w:rFonts w:cs="Arial"/>
            <w:b w:val="0"/>
            <w:sz w:val="22"/>
            <w:szCs w:val="22"/>
          </w:rPr>
          <w:t>debe conformar el terreno y construir las terrazas de acuerdo con la Ingeniería desarrollada.</w:t>
        </w:r>
      </w:ins>
    </w:p>
    <w:p w:rsidR="009A16E6" w:rsidRDefault="009A16E6" w:rsidP="004C0BAE">
      <w:pPr>
        <w:pStyle w:val="TitoloAMC0"/>
        <w:ind w:left="720"/>
        <w:rPr>
          <w:ins w:id="610" w:author="jmavares" w:date="2009-04-14T20:33:00Z"/>
          <w:rFonts w:cs="Arial"/>
          <w:b w:val="0"/>
          <w:sz w:val="22"/>
          <w:szCs w:val="22"/>
        </w:rPr>
      </w:pPr>
    </w:p>
    <w:p w:rsidR="0058702C" w:rsidRDefault="0058702C" w:rsidP="004C0BAE">
      <w:pPr>
        <w:pStyle w:val="TitoloAMC0"/>
        <w:ind w:left="720"/>
        <w:rPr>
          <w:ins w:id="611" w:author="jmavares" w:date="2009-04-14T20:33:00Z"/>
          <w:rFonts w:cs="Arial"/>
          <w:b w:val="0"/>
          <w:sz w:val="22"/>
          <w:szCs w:val="22"/>
        </w:rPr>
      </w:pPr>
    </w:p>
    <w:p w:rsidR="0058702C" w:rsidRPr="005D03CB" w:rsidRDefault="0058702C" w:rsidP="004C0BAE">
      <w:pPr>
        <w:pStyle w:val="TitoloAMC0"/>
        <w:ind w:left="720"/>
        <w:rPr>
          <w:ins w:id="612" w:author="jmavares" w:date="2009-04-14T20:33:00Z"/>
          <w:rFonts w:cs="Arial"/>
          <w:b w:val="0"/>
          <w:sz w:val="22"/>
          <w:szCs w:val="22"/>
        </w:rPr>
      </w:pPr>
    </w:p>
    <w:p w:rsidR="00C74CF6" w:rsidRPr="005D03CB" w:rsidRDefault="0084098F" w:rsidP="002B1A94">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613" w:author="jmavares" w:date="2009-04-14T20:33:00Z"/>
          <w:b/>
        </w:rPr>
      </w:pPr>
      <w:ins w:id="614" w:author="jmavares" w:date="2009-04-14T20:33:00Z">
        <w:r w:rsidRPr="005D03CB">
          <w:rPr>
            <w:b/>
          </w:rPr>
          <w:t>4</w:t>
        </w:r>
        <w:r w:rsidR="00C74CF6" w:rsidRPr="005D03CB">
          <w:rPr>
            <w:b/>
          </w:rPr>
          <w:t>.3 FUNDACIONES Y CANALIZACIONES</w:t>
        </w:r>
      </w:ins>
    </w:p>
    <w:p w:rsidR="00D019EA" w:rsidRPr="005D03CB" w:rsidRDefault="00D019EA" w:rsidP="00D019EA">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615" w:author="jmavares" w:date="2009-04-14T20:33:00Z"/>
          <w:bCs/>
          <w:lang w:val="es-VE"/>
        </w:rPr>
      </w:pPr>
      <w:ins w:id="616" w:author="jmavares" w:date="2009-04-14T20:33:00Z">
        <w:r w:rsidRPr="005D03CB">
          <w:t>El Contratista</w:t>
        </w:r>
        <w:r w:rsidRPr="005D03CB">
          <w:rPr>
            <w:bCs/>
            <w:lang w:val="es-VE"/>
          </w:rPr>
          <w:t xml:space="preserve"> deberá </w:t>
        </w:r>
        <w:r w:rsidRPr="005D03CB">
          <w:t>desarrollar la Ingeniería Básica y de Detalles, la procura y construcción de</w:t>
        </w:r>
        <w:r w:rsidRPr="005D03CB">
          <w:rPr>
            <w:bCs/>
            <w:lang w:val="es-VE"/>
          </w:rPr>
          <w:t xml:space="preserve">l conjunto de fundaciones, canalizaciones, bases y soportes de los diferentes equipos y estructuras, facilitando la transmisión de las cargas estructurales y pesos de las instalaciones al suelo, contribuyendo a la estabilidad de la estructura o equipo y a la correcta ubicación y elevación propuesta. </w:t>
        </w:r>
      </w:ins>
    </w:p>
    <w:p w:rsidR="00D019EA" w:rsidRPr="005D03CB" w:rsidRDefault="00D019EA" w:rsidP="00D019EA">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617" w:author="jmavares" w:date="2009-04-14T20:33:00Z"/>
          <w:bCs/>
          <w:lang w:val="es-VE"/>
        </w:rPr>
      </w:pPr>
    </w:p>
    <w:p w:rsidR="00D019EA" w:rsidRPr="005D03CB" w:rsidRDefault="00D019EA" w:rsidP="00D019EA">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618" w:author="jmavares" w:date="2009-04-14T20:33:00Z"/>
          <w:bCs/>
          <w:lang w:val="es-VE"/>
        </w:rPr>
      </w:pPr>
      <w:ins w:id="619" w:author="jmavares" w:date="2009-04-14T20:33:00Z">
        <w:r w:rsidRPr="005D03CB">
          <w:rPr>
            <w:bCs/>
            <w:lang w:val="es-VE"/>
          </w:rPr>
          <w:t>Deberá incluir, sin limitarse a ello, las fundaciones, bases, soportes</w:t>
        </w:r>
        <w:r w:rsidR="00E6588B" w:rsidRPr="005D03CB">
          <w:rPr>
            <w:bCs/>
            <w:lang w:val="es-VE"/>
          </w:rPr>
          <w:t>,</w:t>
        </w:r>
        <w:r w:rsidRPr="005D03CB">
          <w:rPr>
            <w:bCs/>
            <w:lang w:val="es-VE"/>
          </w:rPr>
          <w:t xml:space="preserve"> canalizaciones</w:t>
        </w:r>
        <w:r w:rsidR="00E6588B" w:rsidRPr="005D03CB">
          <w:rPr>
            <w:bCs/>
            <w:lang w:val="es-VE"/>
          </w:rPr>
          <w:t>, trincheras y pasos de carretera</w:t>
        </w:r>
        <w:r w:rsidRPr="005D03CB">
          <w:rPr>
            <w:bCs/>
            <w:lang w:val="es-VE"/>
          </w:rPr>
          <w:t xml:space="preserve"> dentro y fuera de la planta, para:</w:t>
        </w:r>
      </w:ins>
    </w:p>
    <w:p w:rsidR="00D019EA" w:rsidRPr="005D03CB" w:rsidRDefault="00D019EA" w:rsidP="00D019EA">
      <w:pPr>
        <w:numPr>
          <w:ilvl w:val="0"/>
          <w:numId w:val="17"/>
        </w:num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jc w:val="both"/>
        <w:rPr>
          <w:ins w:id="620" w:author="jmavares" w:date="2009-04-14T20:33:00Z"/>
        </w:rPr>
      </w:pPr>
      <w:ins w:id="621" w:author="jmavares" w:date="2009-04-14T20:33:00Z">
        <w:r w:rsidRPr="005D03CB">
          <w:rPr>
            <w:bCs/>
            <w:lang w:val="es-VE"/>
          </w:rPr>
          <w:t xml:space="preserve"> Dos </w:t>
        </w:r>
        <w:r w:rsidRPr="005D03CB">
          <w:t>Turbogeneradores (Turbocompresor, Generador</w:t>
        </w:r>
        <w:r w:rsidR="00A75328" w:rsidRPr="005D03CB">
          <w:t>, GAC</w:t>
        </w:r>
        <w:r w:rsidRPr="005D03CB">
          <w:t xml:space="preserve"> y Ductos de aire de entrada), </w:t>
        </w:r>
      </w:ins>
    </w:p>
    <w:p w:rsidR="00D019EA" w:rsidRPr="005D03CB" w:rsidRDefault="00D019EA" w:rsidP="00D019EA">
      <w:pPr>
        <w:numPr>
          <w:ilvl w:val="0"/>
          <w:numId w:val="17"/>
        </w:num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jc w:val="both"/>
        <w:rPr>
          <w:ins w:id="622" w:author="jmavares" w:date="2009-04-14T20:33:00Z"/>
        </w:rPr>
      </w:pPr>
      <w:ins w:id="623" w:author="jmavares" w:date="2009-04-14T20:33:00Z">
        <w:r w:rsidRPr="005D03CB">
          <w:t xml:space="preserve"> Dos Cuartos de Control, </w:t>
        </w:r>
      </w:ins>
    </w:p>
    <w:p w:rsidR="00D019EA" w:rsidRPr="005D03CB" w:rsidRDefault="00D019EA" w:rsidP="00D019EA">
      <w:pPr>
        <w:numPr>
          <w:ilvl w:val="0"/>
          <w:numId w:val="17"/>
        </w:num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jc w:val="both"/>
        <w:rPr>
          <w:ins w:id="624" w:author="jmavares" w:date="2009-04-14T20:33:00Z"/>
        </w:rPr>
      </w:pPr>
      <w:ins w:id="625" w:author="jmavares" w:date="2009-04-14T20:33:00Z">
        <w:r w:rsidRPr="005D03CB">
          <w:t xml:space="preserve"> Dos Chimeneas.</w:t>
        </w:r>
      </w:ins>
    </w:p>
    <w:p w:rsidR="00D019EA" w:rsidRPr="005D03CB" w:rsidRDefault="00D019EA" w:rsidP="00D019EA">
      <w:pPr>
        <w:numPr>
          <w:ilvl w:val="0"/>
          <w:numId w:val="17"/>
        </w:num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jc w:val="both"/>
        <w:rPr>
          <w:ins w:id="626" w:author="jmavares" w:date="2009-04-14T20:33:00Z"/>
        </w:rPr>
      </w:pPr>
      <w:ins w:id="627" w:author="jmavares" w:date="2009-04-14T20:33:00Z">
        <w:r w:rsidRPr="005D03CB">
          <w:t xml:space="preserve"> </w:t>
        </w:r>
        <w:r w:rsidR="00775170" w:rsidRPr="005D03CB">
          <w:t>Un Transformador Principal y su muro cortafuego.</w:t>
        </w:r>
      </w:ins>
    </w:p>
    <w:p w:rsidR="009F2EA0" w:rsidRPr="005D03CB" w:rsidRDefault="009F2EA0" w:rsidP="00D019EA">
      <w:pPr>
        <w:numPr>
          <w:ilvl w:val="0"/>
          <w:numId w:val="17"/>
        </w:num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jc w:val="both"/>
        <w:rPr>
          <w:ins w:id="628" w:author="jmavares" w:date="2009-04-14T20:33:00Z"/>
        </w:rPr>
      </w:pPr>
      <w:ins w:id="629" w:author="jmavares" w:date="2009-04-14T20:33:00Z">
        <w:r w:rsidRPr="005D03CB">
          <w:t xml:space="preserve"> Un interruptor SF6</w:t>
        </w:r>
      </w:ins>
    </w:p>
    <w:p w:rsidR="00A75328" w:rsidRPr="005D03CB" w:rsidRDefault="00A75328" w:rsidP="00D019EA">
      <w:pPr>
        <w:numPr>
          <w:ilvl w:val="0"/>
          <w:numId w:val="17"/>
        </w:num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jc w:val="both"/>
        <w:rPr>
          <w:ins w:id="630" w:author="jmavares" w:date="2009-04-14T20:33:00Z"/>
        </w:rPr>
      </w:pPr>
      <w:ins w:id="631" w:author="jmavares" w:date="2009-04-14T20:33:00Z">
        <w:r w:rsidRPr="005D03CB">
          <w:t xml:space="preserve"> Un </w:t>
        </w:r>
        <w:r w:rsidR="009F2EA0" w:rsidRPr="005D03CB">
          <w:t xml:space="preserve">seccionador salida </w:t>
        </w:r>
        <w:r w:rsidR="00EE61D5" w:rsidRPr="005D03CB">
          <w:t xml:space="preserve">del </w:t>
        </w:r>
        <w:r w:rsidR="009F2EA0" w:rsidRPr="005D03CB">
          <w:t>transformador principal.</w:t>
        </w:r>
      </w:ins>
    </w:p>
    <w:p w:rsidR="009F2EA0" w:rsidRPr="005D03CB" w:rsidRDefault="009F2EA0" w:rsidP="00D019EA">
      <w:pPr>
        <w:numPr>
          <w:ilvl w:val="0"/>
          <w:numId w:val="17"/>
        </w:num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jc w:val="both"/>
        <w:rPr>
          <w:ins w:id="632" w:author="jmavares" w:date="2009-04-14T20:33:00Z"/>
        </w:rPr>
      </w:pPr>
      <w:ins w:id="633" w:author="jmavares" w:date="2009-04-14T20:33:00Z">
        <w:r w:rsidRPr="005D03CB">
          <w:t xml:space="preserve"> Postes de línea de 230Kv</w:t>
        </w:r>
      </w:ins>
    </w:p>
    <w:p w:rsidR="00EE61D5" w:rsidRPr="005D03CB" w:rsidRDefault="00EE61D5" w:rsidP="00D019EA">
      <w:pPr>
        <w:numPr>
          <w:ilvl w:val="0"/>
          <w:numId w:val="17"/>
        </w:num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jc w:val="both"/>
        <w:rPr>
          <w:ins w:id="634" w:author="jmavares" w:date="2009-04-14T20:33:00Z"/>
        </w:rPr>
      </w:pPr>
      <w:ins w:id="635" w:author="jmavares" w:date="2009-04-14T20:33:00Z">
        <w:r w:rsidRPr="005D03CB">
          <w:t xml:space="preserve"> Pórtico de salida del transformador principal 230Kv</w:t>
        </w:r>
      </w:ins>
    </w:p>
    <w:p w:rsidR="004A32DF" w:rsidRPr="005D03CB" w:rsidRDefault="004A32DF" w:rsidP="00D019EA">
      <w:pPr>
        <w:numPr>
          <w:ilvl w:val="0"/>
          <w:numId w:val="17"/>
        </w:num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jc w:val="both"/>
        <w:rPr>
          <w:ins w:id="636" w:author="jmavares" w:date="2009-04-14T20:33:00Z"/>
        </w:rPr>
      </w:pPr>
      <w:ins w:id="637" w:author="jmavares" w:date="2009-04-14T20:33:00Z">
        <w:r w:rsidRPr="005D03CB">
          <w:t xml:space="preserve"> Bahía de potencia en sub-estación 230Kv</w:t>
        </w:r>
      </w:ins>
    </w:p>
    <w:p w:rsidR="00D019EA" w:rsidRPr="005D03CB" w:rsidRDefault="00CE5386" w:rsidP="00D019EA">
      <w:pPr>
        <w:numPr>
          <w:ilvl w:val="0"/>
          <w:numId w:val="17"/>
        </w:num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jc w:val="both"/>
        <w:rPr>
          <w:ins w:id="638" w:author="jmavares" w:date="2009-04-14T20:33:00Z"/>
        </w:rPr>
      </w:pPr>
      <w:ins w:id="639" w:author="jmavares" w:date="2009-04-14T20:33:00Z">
        <w:r w:rsidRPr="005D03CB">
          <w:t xml:space="preserve"> </w:t>
        </w:r>
        <w:r w:rsidR="00D019EA" w:rsidRPr="005D03CB">
          <w:t>Un Transformador de servicios auxiliares 4160V</w:t>
        </w:r>
      </w:ins>
    </w:p>
    <w:p w:rsidR="00D019EA" w:rsidRPr="005D03CB" w:rsidRDefault="00D019EA" w:rsidP="00D019EA">
      <w:pPr>
        <w:numPr>
          <w:ilvl w:val="0"/>
          <w:numId w:val="17"/>
        </w:num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jc w:val="both"/>
        <w:rPr>
          <w:ins w:id="640" w:author="jmavares" w:date="2009-04-14T20:33:00Z"/>
        </w:rPr>
      </w:pPr>
      <w:ins w:id="641" w:author="jmavares" w:date="2009-04-14T20:33:00Z">
        <w:r w:rsidRPr="005D03CB">
          <w:t xml:space="preserve"> Un Transformador de servicios auxiliares 480V</w:t>
        </w:r>
      </w:ins>
    </w:p>
    <w:p w:rsidR="00D019EA" w:rsidRPr="005D03CB" w:rsidRDefault="00D019EA" w:rsidP="00D019EA">
      <w:pPr>
        <w:numPr>
          <w:ilvl w:val="0"/>
          <w:numId w:val="17"/>
        </w:num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jc w:val="both"/>
        <w:rPr>
          <w:ins w:id="642" w:author="jmavares" w:date="2009-04-14T20:33:00Z"/>
        </w:rPr>
      </w:pPr>
      <w:ins w:id="643" w:author="jmavares" w:date="2009-04-14T20:33:00Z">
        <w:r w:rsidRPr="005D03CB">
          <w:t xml:space="preserve"> Un Módulo de Distribución de potencia (MCC)</w:t>
        </w:r>
      </w:ins>
    </w:p>
    <w:p w:rsidR="00D019EA" w:rsidRPr="005D03CB" w:rsidRDefault="00D019EA" w:rsidP="00D019EA">
      <w:pPr>
        <w:numPr>
          <w:ilvl w:val="0"/>
          <w:numId w:val="17"/>
        </w:num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jc w:val="both"/>
        <w:rPr>
          <w:ins w:id="644" w:author="jmavares" w:date="2009-04-14T20:33:00Z"/>
        </w:rPr>
      </w:pPr>
      <w:ins w:id="645" w:author="jmavares" w:date="2009-04-14T20:33:00Z">
        <w:r w:rsidRPr="005D03CB">
          <w:t xml:space="preserve"> Dos Módulos de Agua de Enfriamiento</w:t>
        </w:r>
      </w:ins>
    </w:p>
    <w:p w:rsidR="00D019EA" w:rsidRPr="005D03CB" w:rsidRDefault="00D019EA" w:rsidP="00D019EA">
      <w:pPr>
        <w:numPr>
          <w:ilvl w:val="0"/>
          <w:numId w:val="17"/>
        </w:num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jc w:val="both"/>
        <w:rPr>
          <w:ins w:id="646" w:author="jmavares" w:date="2009-04-14T20:33:00Z"/>
        </w:rPr>
      </w:pPr>
      <w:ins w:id="647" w:author="jmavares" w:date="2009-04-14T20:33:00Z">
        <w:r w:rsidRPr="005D03CB">
          <w:t xml:space="preserve"> Una Unidad de protección de incendio de CO2</w:t>
        </w:r>
      </w:ins>
    </w:p>
    <w:p w:rsidR="00D019EA" w:rsidRPr="005D03CB" w:rsidRDefault="00D019EA" w:rsidP="007C43A0">
      <w:pPr>
        <w:pStyle w:val="BodyTextIndent"/>
        <w:numPr>
          <w:ilvl w:val="0"/>
          <w:numId w:val="17"/>
        </w:numPr>
        <w:tabs>
          <w:tab w:val="clear" w:pos="1440"/>
          <w:tab w:val="left" w:pos="0"/>
          <w:tab w:val="left" w:pos="1080"/>
          <w:tab w:val="num" w:pos="1260"/>
        </w:tabs>
        <w:spacing w:after="0"/>
        <w:ind w:left="1260" w:hanging="180"/>
        <w:jc w:val="both"/>
        <w:rPr>
          <w:ins w:id="648" w:author="jmavares" w:date="2009-04-14T20:33:00Z"/>
          <w:lang w:val="es-VE"/>
        </w:rPr>
      </w:pPr>
      <w:ins w:id="649" w:author="jmavares" w:date="2009-04-14T20:33:00Z">
        <w:r w:rsidRPr="005D03CB">
          <w:t xml:space="preserve">Dos Módulos </w:t>
        </w:r>
        <w:r w:rsidRPr="005D03CB">
          <w:rPr>
            <w:lang w:val="es-VE"/>
          </w:rPr>
          <w:t>Sistema de agua para alimentación del sistema de neblina al aire de entrada (fogging).</w:t>
        </w:r>
      </w:ins>
    </w:p>
    <w:p w:rsidR="00CE5386" w:rsidRPr="005D03CB" w:rsidRDefault="00D019EA" w:rsidP="007C43A0">
      <w:pPr>
        <w:pStyle w:val="BodyTextIndent"/>
        <w:numPr>
          <w:ilvl w:val="0"/>
          <w:numId w:val="17"/>
        </w:numPr>
        <w:tabs>
          <w:tab w:val="clear" w:pos="1440"/>
          <w:tab w:val="left" w:pos="0"/>
          <w:tab w:val="left" w:pos="1080"/>
          <w:tab w:val="num" w:pos="1260"/>
        </w:tabs>
        <w:spacing w:after="0"/>
        <w:ind w:left="1260" w:hanging="180"/>
        <w:jc w:val="both"/>
        <w:rPr>
          <w:ins w:id="650" w:author="jmavares" w:date="2009-04-14T20:33:00Z"/>
          <w:lang w:val="es-VE"/>
        </w:rPr>
      </w:pPr>
      <w:ins w:id="651" w:author="jmavares" w:date="2009-04-14T20:33:00Z">
        <w:r w:rsidRPr="005D03CB">
          <w:rPr>
            <w:lang w:val="es-VE"/>
          </w:rPr>
          <w:t xml:space="preserve">Un tanque de almacenamiento de combustible principal </w:t>
        </w:r>
        <w:r w:rsidR="00A75328" w:rsidRPr="005D03CB">
          <w:rPr>
            <w:lang w:val="es-VE"/>
          </w:rPr>
          <w:t xml:space="preserve">de </w:t>
        </w:r>
        <w:r w:rsidR="00594E7F" w:rsidRPr="005D03CB">
          <w:rPr>
            <w:lang w:val="es-VE"/>
          </w:rPr>
          <w:t xml:space="preserve">capacidad efectiva </w:t>
        </w:r>
        <w:r w:rsidR="00A75328" w:rsidRPr="005D03CB">
          <w:rPr>
            <w:lang w:val="es-VE"/>
          </w:rPr>
          <w:t>7.000 m3</w:t>
        </w:r>
        <w:r w:rsidR="00CE5386" w:rsidRPr="005D03CB">
          <w:rPr>
            <w:lang w:val="es-VE"/>
          </w:rPr>
          <w:t>.</w:t>
        </w:r>
      </w:ins>
    </w:p>
    <w:p w:rsidR="00D019EA" w:rsidRPr="005D03CB" w:rsidRDefault="00CE5386" w:rsidP="007C43A0">
      <w:pPr>
        <w:pStyle w:val="BodyTextIndent"/>
        <w:numPr>
          <w:ilvl w:val="0"/>
          <w:numId w:val="17"/>
        </w:numPr>
        <w:tabs>
          <w:tab w:val="clear" w:pos="1440"/>
          <w:tab w:val="left" w:pos="0"/>
          <w:tab w:val="left" w:pos="1080"/>
          <w:tab w:val="num" w:pos="1260"/>
        </w:tabs>
        <w:spacing w:after="0"/>
        <w:ind w:left="1260" w:hanging="180"/>
        <w:jc w:val="both"/>
        <w:rPr>
          <w:ins w:id="652" w:author="jmavares" w:date="2009-04-14T20:33:00Z"/>
          <w:lang w:val="es-VE"/>
        </w:rPr>
      </w:pPr>
      <w:ins w:id="653" w:author="jmavares" w:date="2009-04-14T20:33:00Z">
        <w:r w:rsidRPr="005D03CB">
          <w:rPr>
            <w:lang w:val="es-VE"/>
          </w:rPr>
          <w:t xml:space="preserve">Un tanque de almacenamiento de combustible </w:t>
        </w:r>
        <w:r w:rsidR="00301BD1" w:rsidRPr="005D03CB">
          <w:rPr>
            <w:lang w:val="es-VE"/>
          </w:rPr>
          <w:t>diario d</w:t>
        </w:r>
        <w:r w:rsidRPr="005D03CB">
          <w:rPr>
            <w:lang w:val="es-VE"/>
          </w:rPr>
          <w:t xml:space="preserve">e </w:t>
        </w:r>
        <w:r w:rsidR="00594E7F" w:rsidRPr="005D03CB">
          <w:rPr>
            <w:lang w:val="es-VE"/>
          </w:rPr>
          <w:t xml:space="preserve">capacidad efectiva </w:t>
        </w:r>
        <w:r w:rsidR="00301BD1" w:rsidRPr="005D03CB">
          <w:rPr>
            <w:lang w:val="es-VE"/>
          </w:rPr>
          <w:t>1</w:t>
        </w:r>
        <w:r w:rsidRPr="005D03CB">
          <w:rPr>
            <w:lang w:val="es-VE"/>
          </w:rPr>
          <w:t>.000 m3</w:t>
        </w:r>
        <w:r w:rsidR="00D019EA" w:rsidRPr="005D03CB">
          <w:rPr>
            <w:lang w:val="es-VE"/>
          </w:rPr>
          <w:t>.</w:t>
        </w:r>
      </w:ins>
    </w:p>
    <w:p w:rsidR="00D019EA" w:rsidRPr="005D03CB" w:rsidRDefault="00D019EA" w:rsidP="007C43A0">
      <w:pPr>
        <w:pStyle w:val="BodyTextIndent"/>
        <w:numPr>
          <w:ilvl w:val="0"/>
          <w:numId w:val="17"/>
        </w:numPr>
        <w:tabs>
          <w:tab w:val="clear" w:pos="1440"/>
          <w:tab w:val="left" w:pos="0"/>
          <w:tab w:val="left" w:pos="1080"/>
          <w:tab w:val="num" w:pos="1260"/>
        </w:tabs>
        <w:spacing w:after="0"/>
        <w:jc w:val="both"/>
        <w:rPr>
          <w:ins w:id="654" w:author="jmavares" w:date="2009-04-14T20:33:00Z"/>
          <w:lang w:val="es-VE"/>
        </w:rPr>
      </w:pPr>
      <w:ins w:id="655" w:author="jmavares" w:date="2009-04-14T20:33:00Z">
        <w:r w:rsidRPr="005D03CB">
          <w:rPr>
            <w:lang w:val="es-VE"/>
          </w:rPr>
          <w:t>Dos Módulos de Combustible Líquido.</w:t>
        </w:r>
      </w:ins>
    </w:p>
    <w:p w:rsidR="00D019EA" w:rsidRPr="005D03CB" w:rsidRDefault="00D019EA" w:rsidP="007C43A0">
      <w:pPr>
        <w:numPr>
          <w:ilvl w:val="0"/>
          <w:numId w:val="17"/>
        </w:numPr>
        <w:tabs>
          <w:tab w:val="clear" w:pos="1440"/>
          <w:tab w:val="left" w:pos="-600"/>
          <w:tab w:val="left" w:pos="0"/>
          <w:tab w:val="left" w:pos="600"/>
          <w:tab w:val="left" w:pos="720"/>
          <w:tab w:val="left" w:pos="1200"/>
          <w:tab w:val="num" w:pos="126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jc w:val="both"/>
        <w:rPr>
          <w:ins w:id="656" w:author="jmavares" w:date="2009-04-14T20:33:00Z"/>
        </w:rPr>
      </w:pPr>
      <w:ins w:id="657" w:author="jmavares" w:date="2009-04-14T20:33:00Z">
        <w:r w:rsidRPr="005D03CB">
          <w:t xml:space="preserve"> Dos Módulos de combustible gas, incluye los separadores de líquido.</w:t>
        </w:r>
      </w:ins>
    </w:p>
    <w:p w:rsidR="00D019EA" w:rsidRPr="005D03CB" w:rsidRDefault="00D019EA" w:rsidP="00D019EA">
      <w:pPr>
        <w:numPr>
          <w:ilvl w:val="0"/>
          <w:numId w:val="17"/>
        </w:num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jc w:val="both"/>
        <w:rPr>
          <w:ins w:id="658" w:author="jmavares" w:date="2009-04-14T20:33:00Z"/>
        </w:rPr>
      </w:pPr>
      <w:ins w:id="659" w:author="jmavares" w:date="2009-04-14T20:33:00Z">
        <w:r w:rsidRPr="005D03CB">
          <w:t xml:space="preserve"> Dos Módulos de calentamiento de gas.</w:t>
        </w:r>
      </w:ins>
    </w:p>
    <w:p w:rsidR="00D019EA" w:rsidRPr="005D03CB" w:rsidRDefault="00D019EA" w:rsidP="00D019EA">
      <w:pPr>
        <w:numPr>
          <w:ilvl w:val="0"/>
          <w:numId w:val="17"/>
        </w:num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jc w:val="both"/>
        <w:rPr>
          <w:ins w:id="660" w:author="jmavares" w:date="2009-04-14T20:33:00Z"/>
        </w:rPr>
      </w:pPr>
      <w:ins w:id="661" w:author="jmavares" w:date="2009-04-14T20:33:00Z">
        <w:r w:rsidRPr="005D03CB">
          <w:t xml:space="preserve"> Dos </w:t>
        </w:r>
        <w:r w:rsidRPr="005D03CB">
          <w:rPr>
            <w:lang w:val="es-VE"/>
          </w:rPr>
          <w:t>Módulos de procesamiento de gases de escape</w:t>
        </w:r>
      </w:ins>
    </w:p>
    <w:p w:rsidR="00D019EA" w:rsidRPr="005D03CB" w:rsidRDefault="00D019EA" w:rsidP="00D019EA">
      <w:pPr>
        <w:numPr>
          <w:ilvl w:val="0"/>
          <w:numId w:val="17"/>
        </w:num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jc w:val="both"/>
        <w:rPr>
          <w:ins w:id="662" w:author="jmavares" w:date="2009-04-14T20:33:00Z"/>
        </w:rPr>
      </w:pPr>
      <w:ins w:id="663" w:author="jmavares" w:date="2009-04-14T20:33:00Z">
        <w:r w:rsidRPr="005D03CB">
          <w:t xml:space="preserve"> Dos Módulos de filtrado de aceite</w:t>
        </w:r>
      </w:ins>
    </w:p>
    <w:p w:rsidR="00D019EA" w:rsidRPr="005D03CB" w:rsidRDefault="00D019EA" w:rsidP="00D019EA">
      <w:pPr>
        <w:numPr>
          <w:ilvl w:val="0"/>
          <w:numId w:val="17"/>
        </w:num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jc w:val="both"/>
        <w:rPr>
          <w:ins w:id="664" w:author="jmavares" w:date="2009-04-14T20:33:00Z"/>
        </w:rPr>
      </w:pPr>
      <w:ins w:id="665" w:author="jmavares" w:date="2009-04-14T20:33:00Z">
        <w:r w:rsidRPr="005D03CB">
          <w:t xml:space="preserve"> Dos Módulos de aire de ventilación</w:t>
        </w:r>
      </w:ins>
    </w:p>
    <w:p w:rsidR="00D019EA" w:rsidRPr="005D03CB" w:rsidRDefault="00D019EA" w:rsidP="00D019EA">
      <w:pPr>
        <w:numPr>
          <w:ilvl w:val="0"/>
          <w:numId w:val="17"/>
        </w:num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jc w:val="both"/>
        <w:rPr>
          <w:ins w:id="666" w:author="jmavares" w:date="2009-04-14T20:33:00Z"/>
        </w:rPr>
      </w:pPr>
      <w:ins w:id="667" w:author="jmavares" w:date="2009-04-14T20:33:00Z">
        <w:r w:rsidRPr="005D03CB">
          <w:t xml:space="preserve"> Dos Módulo de agua de inyección para control de emisiones.</w:t>
        </w:r>
      </w:ins>
    </w:p>
    <w:p w:rsidR="00D019EA" w:rsidRPr="005D03CB" w:rsidRDefault="00D019EA" w:rsidP="007C43A0">
      <w:pPr>
        <w:numPr>
          <w:ilvl w:val="0"/>
          <w:numId w:val="17"/>
        </w:numPr>
        <w:tabs>
          <w:tab w:val="clear" w:pos="1440"/>
          <w:tab w:val="left" w:pos="-600"/>
          <w:tab w:val="left" w:pos="0"/>
          <w:tab w:val="left" w:pos="600"/>
          <w:tab w:val="left" w:pos="720"/>
          <w:tab w:val="left" w:pos="1200"/>
          <w:tab w:val="num" w:pos="126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260" w:hanging="180"/>
        <w:jc w:val="both"/>
        <w:rPr>
          <w:ins w:id="668" w:author="jmavares" w:date="2009-04-14T20:33:00Z"/>
        </w:rPr>
      </w:pPr>
      <w:ins w:id="669" w:author="jmavares" w:date="2009-04-14T20:33:00Z">
        <w:r w:rsidRPr="005D03CB">
          <w:t xml:space="preserve"> </w:t>
        </w:r>
        <w:r w:rsidR="00A75328" w:rsidRPr="005D03CB">
          <w:t>Canalización para la c</w:t>
        </w:r>
        <w:r w:rsidRPr="005D03CB">
          <w:t>omunicación de los cuarto</w:t>
        </w:r>
        <w:r w:rsidR="00A75328" w:rsidRPr="005D03CB">
          <w:t>s</w:t>
        </w:r>
        <w:r w:rsidRPr="005D03CB">
          <w:t xml:space="preserve"> de control de cada unidad con el Cuarto de Control </w:t>
        </w:r>
        <w:r w:rsidR="00EC0FC5" w:rsidRPr="005D03CB">
          <w:t xml:space="preserve">Principal </w:t>
        </w:r>
        <w:r w:rsidRPr="005D03CB">
          <w:t>del Complejo.</w:t>
        </w:r>
      </w:ins>
    </w:p>
    <w:p w:rsidR="00EE61D5" w:rsidRPr="005D03CB" w:rsidRDefault="00EE61D5" w:rsidP="007C43A0">
      <w:pPr>
        <w:numPr>
          <w:ilvl w:val="0"/>
          <w:numId w:val="17"/>
        </w:numPr>
        <w:tabs>
          <w:tab w:val="clear" w:pos="1440"/>
          <w:tab w:val="left" w:pos="-600"/>
          <w:tab w:val="left" w:pos="0"/>
          <w:tab w:val="left" w:pos="600"/>
          <w:tab w:val="left" w:pos="720"/>
          <w:tab w:val="left" w:pos="1200"/>
          <w:tab w:val="num" w:pos="126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260" w:hanging="180"/>
        <w:jc w:val="both"/>
        <w:rPr>
          <w:ins w:id="670" w:author="jmavares" w:date="2009-04-14T20:33:00Z"/>
        </w:rPr>
      </w:pPr>
      <w:ins w:id="671" w:author="jmavares" w:date="2009-04-14T20:33:00Z">
        <w:r w:rsidRPr="005D03CB">
          <w:rPr>
            <w:b/>
          </w:rPr>
          <w:t xml:space="preserve"> </w:t>
        </w:r>
        <w:r w:rsidRPr="005D03CB">
          <w:t xml:space="preserve">Canalización </w:t>
        </w:r>
        <w:r w:rsidR="00925FF8" w:rsidRPr="005D03CB">
          <w:t>para los eq</w:t>
        </w:r>
        <w:r w:rsidR="007B145D" w:rsidRPr="005D03CB">
          <w:t xml:space="preserve">uipos de telecomunicación y </w:t>
        </w:r>
        <w:r w:rsidR="00925FF8" w:rsidRPr="005D03CB">
          <w:t xml:space="preserve">protección </w:t>
        </w:r>
        <w:r w:rsidR="00EC0FC5" w:rsidRPr="005D03CB">
          <w:t xml:space="preserve">del sistema 230Kv </w:t>
        </w:r>
        <w:r w:rsidR="00925FF8" w:rsidRPr="005D03CB">
          <w:t>con tanquilla de conexión del Ciclo Combinado II.</w:t>
        </w:r>
        <w:r w:rsidR="009E1EF9" w:rsidRPr="005D03CB">
          <w:t xml:space="preserve"> </w:t>
        </w:r>
        <w:r w:rsidR="00E6588B" w:rsidRPr="005D03CB">
          <w:t xml:space="preserve"> </w:t>
        </w:r>
      </w:ins>
    </w:p>
    <w:p w:rsidR="00D019EA" w:rsidRPr="005D03CB" w:rsidRDefault="00D019EA" w:rsidP="004C0BAE">
      <w:pPr>
        <w:pStyle w:val="TitoloAMC0"/>
        <w:ind w:left="720"/>
        <w:rPr>
          <w:ins w:id="672" w:author="jmavares" w:date="2009-04-14T20:33:00Z"/>
          <w:rFonts w:cs="Arial"/>
          <w:b w:val="0"/>
          <w:sz w:val="28"/>
          <w:szCs w:val="28"/>
        </w:rPr>
      </w:pPr>
    </w:p>
    <w:p w:rsidR="00B5717D" w:rsidRPr="005D03CB" w:rsidRDefault="00A85080" w:rsidP="004C0BAE">
      <w:pPr>
        <w:pStyle w:val="TitoloAMC0"/>
        <w:ind w:left="720"/>
        <w:rPr>
          <w:ins w:id="673" w:author="jmavares" w:date="2009-04-14T20:33:00Z"/>
          <w:rFonts w:cs="Arial"/>
          <w:b w:val="0"/>
          <w:sz w:val="22"/>
          <w:szCs w:val="22"/>
        </w:rPr>
      </w:pPr>
      <w:ins w:id="674" w:author="jmavares" w:date="2009-04-14T20:33:00Z">
        <w:r w:rsidRPr="005D03CB">
          <w:rPr>
            <w:rFonts w:cs="Arial"/>
            <w:b w:val="0"/>
            <w:sz w:val="22"/>
            <w:szCs w:val="22"/>
          </w:rPr>
          <w:t>El Contratista</w:t>
        </w:r>
        <w:r w:rsidR="003F3CAC" w:rsidRPr="005D03CB">
          <w:rPr>
            <w:rFonts w:cs="Arial"/>
            <w:b w:val="0"/>
            <w:sz w:val="22"/>
            <w:szCs w:val="22"/>
          </w:rPr>
          <w:t xml:space="preserve"> deberá </w:t>
        </w:r>
        <w:r w:rsidR="002B1A94" w:rsidRPr="005D03CB">
          <w:rPr>
            <w:rFonts w:cs="Arial"/>
            <w:b w:val="0"/>
            <w:sz w:val="22"/>
            <w:szCs w:val="22"/>
          </w:rPr>
          <w:t xml:space="preserve">construir las fundaciones y canalizaciones de </w:t>
        </w:r>
        <w:r w:rsidR="00B5717D" w:rsidRPr="005D03CB">
          <w:rPr>
            <w:rFonts w:cs="Arial"/>
            <w:b w:val="0"/>
            <w:sz w:val="22"/>
            <w:szCs w:val="22"/>
          </w:rPr>
          <w:t xml:space="preserve">los equipos principales, equipos auxiliares y de balance de planta </w:t>
        </w:r>
        <w:r w:rsidR="002B1A94" w:rsidRPr="005D03CB">
          <w:rPr>
            <w:rFonts w:cs="Arial"/>
            <w:b w:val="0"/>
            <w:sz w:val="22"/>
            <w:szCs w:val="22"/>
          </w:rPr>
          <w:t>de acuerdo con la Ingeniería desarrollada</w:t>
        </w:r>
        <w:r w:rsidR="00B5717D" w:rsidRPr="005D03CB">
          <w:rPr>
            <w:rFonts w:cs="Arial"/>
            <w:b w:val="0"/>
            <w:sz w:val="22"/>
            <w:szCs w:val="22"/>
          </w:rPr>
          <w:t>.</w:t>
        </w:r>
        <w:r w:rsidR="004C0BAE" w:rsidRPr="005D03CB">
          <w:rPr>
            <w:rFonts w:cs="Arial"/>
            <w:b w:val="0"/>
            <w:sz w:val="22"/>
            <w:szCs w:val="22"/>
          </w:rPr>
          <w:t xml:space="preserve"> </w:t>
        </w:r>
      </w:ins>
    </w:p>
    <w:p w:rsidR="00000000" w:rsidRDefault="007D3807">
      <w:pPr>
        <w:ind w:left="1080"/>
        <w:jc w:val="both"/>
        <w:pPrChange w:id="675" w:author="jmavares" w:date="2009-04-14T20:33:00Z">
          <w:pPr>
            <w:ind w:left="720"/>
            <w:jc w:val="both"/>
          </w:pPr>
        </w:pPrChange>
      </w:pPr>
      <w:moveFromRangeStart w:id="676" w:author="jmavares" w:date="2009-04-14T20:33:00Z" w:name="move227504527"/>
      <w:moveFrom w:id="677" w:author="jmavares" w:date="2009-04-14T20:33:00Z">
        <w:r w:rsidRPr="005D03CB">
          <w:t>.</w:t>
        </w:r>
      </w:moveFrom>
    </w:p>
    <w:p w:rsidR="00000000" w:rsidRDefault="0055454B">
      <w:pPr>
        <w:ind w:left="1080"/>
        <w:jc w:val="both"/>
        <w:pPrChange w:id="678" w:author="jmavares" w:date="2009-04-14T20:33:00Z">
          <w:pPr>
            <w:ind w:left="720"/>
            <w:jc w:val="both"/>
          </w:pPr>
        </w:pPrChange>
      </w:pPr>
    </w:p>
    <w:p w:rsidR="00F249FD" w:rsidRPr="00FA4613" w:rsidRDefault="00FB4943" w:rsidP="00F249FD">
      <w:pPr>
        <w:ind w:left="720"/>
        <w:jc w:val="both"/>
        <w:rPr>
          <w:del w:id="679" w:author="jmavares" w:date="2009-04-14T20:33:00Z"/>
        </w:rPr>
      </w:pPr>
      <w:moveFrom w:id="680" w:author="jmavares" w:date="2009-04-14T20:33:00Z">
        <w:r w:rsidRPr="005D03CB">
          <w:t>L</w:t>
        </w:r>
        <w:r w:rsidR="007D3807" w:rsidRPr="005D03CB">
          <w:t xml:space="preserve">a limpieza permanente del área de trabajo incluyendo deforestación de la banda periférica de unos 40 metros de ancho será responsabilidad exclusiva de la contratista, así como la disposición final de los desechos recolectados, los cuales deberán ser dispuestos en zonas destinadas por las autoridades locales para tal fin y con medios de transporte debidamente </w:t>
        </w:r>
      </w:moveFrom>
      <w:moveFromRangeEnd w:id="676"/>
      <w:del w:id="681" w:author="jmavares" w:date="2009-04-14T20:33:00Z">
        <w:r w:rsidR="00F249FD" w:rsidRPr="00FA4613">
          <w:delText>permisados.</w:delText>
        </w:r>
      </w:del>
    </w:p>
    <w:p w:rsidR="00F249FD" w:rsidRPr="00FA4613" w:rsidRDefault="00F249FD" w:rsidP="00F249FD">
      <w:pPr>
        <w:ind w:left="720"/>
        <w:jc w:val="both"/>
        <w:rPr>
          <w:del w:id="682" w:author="jmavares" w:date="2009-04-14T20:33:00Z"/>
        </w:rPr>
      </w:pPr>
    </w:p>
    <w:p w:rsidR="00F249FD" w:rsidRPr="00FA4613" w:rsidRDefault="00F249FD" w:rsidP="007C72C6">
      <w:pPr>
        <w:pStyle w:val="BodyText"/>
        <w:spacing w:line="240" w:lineRule="auto"/>
        <w:ind w:left="720"/>
        <w:rPr>
          <w:del w:id="683" w:author="jmavares" w:date="2009-04-14T20:33:00Z"/>
        </w:rPr>
      </w:pPr>
      <w:del w:id="684" w:author="jmavares" w:date="2009-04-14T20:33:00Z">
        <w:r w:rsidRPr="00FA4613">
          <w:delText xml:space="preserve">Todo servicio de achique requerido durante el proceso de construcción deberá ser suministrado por la empresa contratista y la disposición final de los desechos recolectados deberá ser dispuesto en los sitios destinados  por las autoridades locales para tal fin, incluyendo en la planta de efluentes de Planta Ramón Laguna y Planta Termozulia, previa autorización de </w:delText>
        </w:r>
        <w:r w:rsidR="0024033B">
          <w:delText>EL ENTE CONTRATANTE</w:delText>
        </w:r>
        <w:r w:rsidRPr="00FA4613">
          <w:delText>. El medio de transporte deberá estar preparado debidamente permisado para tal fin.</w:delText>
        </w:r>
      </w:del>
    </w:p>
    <w:p w:rsidR="00F249FD" w:rsidRPr="00FA4613" w:rsidRDefault="00F249FD" w:rsidP="00F249FD">
      <w:pPr>
        <w:ind w:left="720"/>
        <w:jc w:val="both"/>
        <w:rPr>
          <w:del w:id="685" w:author="jmavares" w:date="2009-04-14T20:33:00Z"/>
          <w:b/>
          <w:bCs/>
        </w:rPr>
      </w:pPr>
    </w:p>
    <w:p w:rsidR="00F249FD" w:rsidRPr="0024033B" w:rsidRDefault="00F249FD" w:rsidP="00F249FD">
      <w:pPr>
        <w:ind w:left="720"/>
        <w:jc w:val="both"/>
        <w:rPr>
          <w:del w:id="686" w:author="jmavares" w:date="2009-04-14T20:33:00Z"/>
          <w:b/>
          <w:sz w:val="24"/>
          <w:szCs w:val="24"/>
        </w:rPr>
      </w:pPr>
      <w:del w:id="687" w:author="jmavares" w:date="2009-04-14T20:33:00Z">
        <w:r w:rsidRPr="0024033B">
          <w:rPr>
            <w:b/>
            <w:sz w:val="24"/>
            <w:szCs w:val="24"/>
          </w:rPr>
          <w:delText>9</w:delText>
        </w:r>
        <w:r w:rsidR="0024033B" w:rsidRPr="0024033B">
          <w:rPr>
            <w:b/>
            <w:sz w:val="24"/>
            <w:szCs w:val="24"/>
          </w:rPr>
          <w:delText>.</w:delText>
        </w:r>
        <w:r w:rsidRPr="0024033B">
          <w:rPr>
            <w:b/>
            <w:sz w:val="24"/>
            <w:szCs w:val="24"/>
          </w:rPr>
          <w:delText xml:space="preserve"> ACTIVIDADES A EJECUTAR </w:delText>
        </w:r>
      </w:del>
    </w:p>
    <w:p w:rsidR="004C0BAE" w:rsidRPr="005D03CB" w:rsidRDefault="00F249FD" w:rsidP="004C0BAE">
      <w:pPr>
        <w:pStyle w:val="TitoloAMC0"/>
        <w:ind w:left="720"/>
        <w:rPr>
          <w:rFonts w:cs="Arial"/>
          <w:b w:val="0"/>
          <w:sz w:val="22"/>
          <w:szCs w:val="22"/>
        </w:rPr>
      </w:pPr>
      <w:del w:id="688" w:author="jmavares" w:date="2009-04-14T20:33:00Z">
        <w:r>
          <w:rPr>
            <w:rFonts w:cs="Arial"/>
            <w:b w:val="0"/>
            <w:sz w:val="22"/>
            <w:szCs w:val="22"/>
          </w:rPr>
          <w:delText xml:space="preserve">9.1 </w:delText>
        </w:r>
      </w:del>
      <w:r w:rsidR="00A85080" w:rsidRPr="005D03CB">
        <w:rPr>
          <w:rFonts w:cs="Arial"/>
          <w:b w:val="0"/>
          <w:sz w:val="22"/>
          <w:szCs w:val="22"/>
        </w:rPr>
        <w:t>El Contratista</w:t>
      </w:r>
      <w:r w:rsidR="004C0BAE" w:rsidRPr="005D03CB">
        <w:rPr>
          <w:rFonts w:cs="Arial"/>
          <w:b w:val="0"/>
          <w:sz w:val="22"/>
          <w:szCs w:val="22"/>
        </w:rPr>
        <w:t xml:space="preserve"> deberá suministrar los accesorios para soporte de los equipos principales de las dos Unidades sobre sus fundaciones (Turbocompresores, Generadores, Chimeneas y Transformador Principal), estos accesorios incluyen sin limitarse a ello, los siguiente: pernos de anclaje (anchor bolts), placa soporte (soles plate), accesorios de alineación (fixator), cuñas de anclaje (pin dowels), arandelas</w:t>
      </w:r>
      <w:del w:id="689" w:author="jmavares" w:date="2009-04-14T20:33:00Z">
        <w:r w:rsidR="007C72C6">
          <w:rPr>
            <w:rFonts w:cs="Arial"/>
            <w:b w:val="0"/>
            <w:sz w:val="22"/>
            <w:szCs w:val="22"/>
          </w:rPr>
          <w:delText xml:space="preserve"> y</w:delText>
        </w:r>
      </w:del>
      <w:ins w:id="690" w:author="jmavares" w:date="2009-04-14T20:33:00Z">
        <w:r w:rsidR="000A330C" w:rsidRPr="005D03CB">
          <w:rPr>
            <w:rFonts w:cs="Arial"/>
            <w:b w:val="0"/>
            <w:sz w:val="22"/>
            <w:szCs w:val="22"/>
          </w:rPr>
          <w:t>,</w:t>
        </w:r>
      </w:ins>
      <w:r w:rsidR="004C0BAE" w:rsidRPr="005D03CB">
        <w:rPr>
          <w:rFonts w:cs="Arial"/>
          <w:b w:val="0"/>
          <w:sz w:val="22"/>
          <w:szCs w:val="22"/>
        </w:rPr>
        <w:t xml:space="preserve"> tuercas</w:t>
      </w:r>
      <w:del w:id="691" w:author="jmavares" w:date="2009-04-14T20:33:00Z">
        <w:r w:rsidR="002D3059">
          <w:rPr>
            <w:rFonts w:cs="Arial"/>
            <w:b w:val="0"/>
            <w:sz w:val="22"/>
            <w:szCs w:val="22"/>
          </w:rPr>
          <w:delText>,</w:delText>
        </w:r>
        <w:r w:rsidR="007C72C6">
          <w:rPr>
            <w:rFonts w:cs="Arial"/>
            <w:b w:val="0"/>
            <w:sz w:val="22"/>
            <w:szCs w:val="22"/>
          </w:rPr>
          <w:delText xml:space="preserve"> </w:delText>
        </w:r>
      </w:del>
      <w:r w:rsidR="004C0BAE" w:rsidRPr="005D03CB">
        <w:rPr>
          <w:rFonts w:cs="Arial"/>
          <w:b w:val="0"/>
          <w:sz w:val="22"/>
          <w:szCs w:val="22"/>
        </w:rPr>
        <w:t xml:space="preserve"> y groutting</w:t>
      </w:r>
      <w:del w:id="692" w:author="jmavares" w:date="2009-04-14T20:33:00Z">
        <w:r w:rsidR="002D3059">
          <w:rPr>
            <w:rFonts w:cs="Arial"/>
            <w:b w:val="0"/>
            <w:sz w:val="22"/>
            <w:szCs w:val="22"/>
          </w:rPr>
          <w:delText xml:space="preserve"> </w:delText>
        </w:r>
        <w:r w:rsidR="007C72C6">
          <w:rPr>
            <w:rFonts w:cs="Arial"/>
            <w:b w:val="0"/>
            <w:sz w:val="22"/>
            <w:szCs w:val="22"/>
          </w:rPr>
          <w:delText>estos componentes deben ser suministrados quince (15) días después de firma del acta de inicio</w:delText>
        </w:r>
      </w:del>
      <w:r w:rsidR="004C0BAE" w:rsidRPr="005D03CB">
        <w:rPr>
          <w:rFonts w:cs="Arial"/>
          <w:b w:val="0"/>
          <w:sz w:val="22"/>
          <w:szCs w:val="22"/>
        </w:rPr>
        <w:t>.</w:t>
      </w:r>
    </w:p>
    <w:p w:rsidR="00F249FD" w:rsidRDefault="00F249FD" w:rsidP="00F249FD">
      <w:pPr>
        <w:pStyle w:val="TitoloAMC0"/>
        <w:ind w:left="720"/>
        <w:rPr>
          <w:del w:id="693" w:author="jmavares" w:date="2009-04-14T20:33:00Z"/>
          <w:rFonts w:cs="Arial"/>
          <w:b w:val="0"/>
          <w:sz w:val="22"/>
          <w:szCs w:val="22"/>
        </w:rPr>
      </w:pPr>
    </w:p>
    <w:p w:rsidR="00F249FD" w:rsidRDefault="00F249FD" w:rsidP="00F249FD">
      <w:pPr>
        <w:pStyle w:val="TitoloAMC0"/>
        <w:ind w:left="720"/>
        <w:rPr>
          <w:del w:id="694" w:author="jmavares" w:date="2009-04-14T20:33:00Z"/>
          <w:rFonts w:cs="Arial"/>
          <w:b w:val="0"/>
          <w:sz w:val="22"/>
          <w:szCs w:val="22"/>
        </w:rPr>
      </w:pPr>
      <w:del w:id="695" w:author="jmavares" w:date="2009-04-14T20:33:00Z">
        <w:r w:rsidRPr="00F06AEC">
          <w:rPr>
            <w:rFonts w:cs="Arial"/>
            <w:b w:val="0"/>
            <w:sz w:val="22"/>
            <w:szCs w:val="22"/>
          </w:rPr>
          <w:delText xml:space="preserve">9.1 Preparar área de almacenamiento para el </w:delText>
        </w:r>
        <w:r>
          <w:rPr>
            <w:rFonts w:cs="Arial"/>
            <w:b w:val="0"/>
            <w:sz w:val="22"/>
            <w:szCs w:val="22"/>
          </w:rPr>
          <w:delText>almacenaje</w:delText>
        </w:r>
        <w:r w:rsidRPr="00F06AEC">
          <w:rPr>
            <w:rFonts w:cs="Arial"/>
            <w:b w:val="0"/>
            <w:sz w:val="22"/>
            <w:szCs w:val="22"/>
          </w:rPr>
          <w:delText xml:space="preserve"> </w:delText>
        </w:r>
        <w:r>
          <w:rPr>
            <w:rFonts w:cs="Arial"/>
            <w:b w:val="0"/>
            <w:sz w:val="22"/>
            <w:szCs w:val="22"/>
          </w:rPr>
          <w:delText>provisional de los equipos antes de la instalación en las fundaciones</w:delText>
        </w:r>
        <w:r w:rsidRPr="00F06AEC">
          <w:rPr>
            <w:rFonts w:cs="Arial"/>
            <w:b w:val="0"/>
            <w:sz w:val="22"/>
            <w:szCs w:val="22"/>
          </w:rPr>
          <w:delText>. Todos los accesorios y equipos necesarios deben ser suministrados por el Contratista</w:delText>
        </w:r>
        <w:r w:rsidR="00670F86">
          <w:rPr>
            <w:rFonts w:cs="Arial"/>
            <w:b w:val="0"/>
            <w:sz w:val="22"/>
            <w:szCs w:val="22"/>
          </w:rPr>
          <w:delText xml:space="preserve"> excluyendo las obras civiles.</w:delText>
        </w:r>
      </w:del>
    </w:p>
    <w:p w:rsidR="00F249FD" w:rsidRPr="00F06AEC" w:rsidRDefault="00F249FD" w:rsidP="00F249FD">
      <w:pPr>
        <w:pStyle w:val="TitoloAMC0"/>
        <w:ind w:left="720"/>
        <w:rPr>
          <w:del w:id="696" w:author="jmavares" w:date="2009-04-14T20:33:00Z"/>
          <w:rFonts w:cs="Arial"/>
          <w:b w:val="0"/>
          <w:sz w:val="22"/>
          <w:szCs w:val="22"/>
        </w:rPr>
      </w:pPr>
    </w:p>
    <w:p w:rsidR="00B5717D" w:rsidRPr="005D03CB" w:rsidRDefault="00F249FD" w:rsidP="004C0BAE">
      <w:pPr>
        <w:pStyle w:val="TitoloAMC0"/>
        <w:ind w:left="720"/>
        <w:rPr>
          <w:rFonts w:cs="Arial"/>
          <w:b w:val="0"/>
          <w:sz w:val="22"/>
          <w:szCs w:val="22"/>
        </w:rPr>
      </w:pPr>
      <w:del w:id="697" w:author="jmavares" w:date="2009-04-14T20:33:00Z">
        <w:r w:rsidRPr="00670F86">
          <w:rPr>
            <w:rFonts w:cs="Arial"/>
            <w:b w:val="0"/>
            <w:sz w:val="22"/>
            <w:szCs w:val="22"/>
          </w:rPr>
          <w:delText xml:space="preserve">9.2 </w:delText>
        </w:r>
      </w:del>
      <w:r w:rsidR="00A85080" w:rsidRPr="005D03CB">
        <w:rPr>
          <w:rFonts w:cs="Arial"/>
          <w:b w:val="0"/>
          <w:sz w:val="22"/>
          <w:szCs w:val="22"/>
        </w:rPr>
        <w:t>El Contratista</w:t>
      </w:r>
      <w:r w:rsidR="00B5717D" w:rsidRPr="005D03CB">
        <w:rPr>
          <w:rFonts w:cs="Arial"/>
          <w:b w:val="0"/>
          <w:sz w:val="22"/>
          <w:szCs w:val="22"/>
        </w:rPr>
        <w:t xml:space="preserve"> deberá suministrar </w:t>
      </w:r>
      <w:del w:id="698" w:author="jmavares" w:date="2009-04-14T20:33:00Z">
        <w:r w:rsidRPr="00670F86">
          <w:rPr>
            <w:rFonts w:cs="Arial"/>
            <w:b w:val="0"/>
            <w:sz w:val="22"/>
            <w:szCs w:val="22"/>
          </w:rPr>
          <w:delText xml:space="preserve">el cableado </w:delText>
        </w:r>
        <w:r w:rsidR="00670F86" w:rsidRPr="00670F86">
          <w:rPr>
            <w:rFonts w:cs="Arial"/>
            <w:b w:val="0"/>
            <w:sz w:val="22"/>
            <w:szCs w:val="22"/>
          </w:rPr>
          <w:delText>de potencia y control necesario, en concordancia con las especificaciones técnicas y de control de calidad del fabricante</w:delText>
        </w:r>
      </w:del>
      <w:ins w:id="699" w:author="jmavares" w:date="2009-04-14T20:33:00Z">
        <w:r w:rsidR="00B5717D" w:rsidRPr="005D03CB">
          <w:rPr>
            <w:rFonts w:cs="Arial"/>
            <w:b w:val="0"/>
            <w:sz w:val="22"/>
            <w:szCs w:val="22"/>
          </w:rPr>
          <w:t>los accesorios para soporte de los equipos auxiliares y de balance de planta</w:t>
        </w:r>
      </w:ins>
      <w:r w:rsidR="00B5717D" w:rsidRPr="005D03CB">
        <w:rPr>
          <w:rFonts w:cs="Arial"/>
          <w:b w:val="0"/>
          <w:sz w:val="22"/>
          <w:szCs w:val="22"/>
        </w:rPr>
        <w:t>.</w:t>
      </w:r>
    </w:p>
    <w:p w:rsidR="00F249FD" w:rsidRPr="00670F86" w:rsidRDefault="00F249FD" w:rsidP="00F249FD">
      <w:pPr>
        <w:pStyle w:val="TitoloAMC0"/>
        <w:ind w:left="720"/>
        <w:rPr>
          <w:del w:id="700" w:author="jmavares" w:date="2009-04-14T20:33:00Z"/>
          <w:rFonts w:cs="Arial"/>
          <w:b w:val="0"/>
          <w:sz w:val="22"/>
          <w:szCs w:val="22"/>
        </w:rPr>
      </w:pPr>
    </w:p>
    <w:p w:rsidR="00F249FD" w:rsidRPr="00670F86" w:rsidRDefault="00F249FD" w:rsidP="00F249FD">
      <w:pPr>
        <w:pStyle w:val="TitoloAMC0"/>
        <w:ind w:left="720"/>
        <w:rPr>
          <w:del w:id="701" w:author="jmavares" w:date="2009-04-14T20:33:00Z"/>
          <w:rFonts w:cs="Arial"/>
          <w:sz w:val="22"/>
          <w:szCs w:val="22"/>
        </w:rPr>
      </w:pPr>
      <w:del w:id="702" w:author="jmavares" w:date="2009-04-14T20:33:00Z">
        <w:r w:rsidRPr="00670F86">
          <w:rPr>
            <w:rFonts w:cs="Arial"/>
            <w:b w:val="0"/>
            <w:sz w:val="22"/>
            <w:szCs w:val="22"/>
          </w:rPr>
          <w:delText xml:space="preserve">9.3 El Contratista debe verificar y obtener la certificación del fabricante respecto a la ubicación en la fundación del turbogenerador de: pernos de anclaje (anchor bolts), placa soporte (soles plate), accesorios de alineación (fixator) y localización de los tubos de canalización del </w:delText>
        </w:r>
        <w:r w:rsidR="00670F86" w:rsidRPr="00670F86">
          <w:rPr>
            <w:rFonts w:cs="Arial"/>
            <w:b w:val="0"/>
            <w:sz w:val="22"/>
            <w:szCs w:val="22"/>
          </w:rPr>
          <w:delText xml:space="preserve">conexionado eléctrico (stub up) antes </w:delText>
        </w:r>
        <w:r w:rsidRPr="00670F86">
          <w:rPr>
            <w:rFonts w:cs="Arial"/>
            <w:b w:val="0"/>
            <w:sz w:val="22"/>
            <w:szCs w:val="22"/>
          </w:rPr>
          <w:delText xml:space="preserve"> </w:delText>
        </w:r>
        <w:r w:rsidR="00670F86" w:rsidRPr="00670F86">
          <w:rPr>
            <w:rFonts w:cs="Arial"/>
            <w:b w:val="0"/>
            <w:sz w:val="22"/>
            <w:szCs w:val="22"/>
          </w:rPr>
          <w:delText>de la construcción de la fundación</w:delText>
        </w:r>
        <w:r w:rsidR="00670F86">
          <w:rPr>
            <w:rFonts w:cs="Arial"/>
            <w:b w:val="0"/>
            <w:sz w:val="22"/>
            <w:szCs w:val="22"/>
          </w:rPr>
          <w:delText>.</w:delText>
        </w:r>
      </w:del>
    </w:p>
    <w:p w:rsidR="00F249FD" w:rsidRPr="00670F86" w:rsidRDefault="00F249FD" w:rsidP="00F249FD">
      <w:pPr>
        <w:pStyle w:val="BodyText"/>
        <w:spacing w:line="240" w:lineRule="auto"/>
        <w:ind w:left="720"/>
        <w:rPr>
          <w:del w:id="703" w:author="jmavares" w:date="2009-04-14T20:33:00Z"/>
        </w:rPr>
      </w:pPr>
    </w:p>
    <w:p w:rsidR="00F249FD" w:rsidRPr="00FA4613" w:rsidRDefault="00F249FD" w:rsidP="00F249FD">
      <w:pPr>
        <w:ind w:left="720"/>
        <w:jc w:val="both"/>
        <w:rPr>
          <w:del w:id="704" w:author="jmavares" w:date="2009-04-14T20:33:00Z"/>
        </w:rPr>
      </w:pPr>
    </w:p>
    <w:p w:rsidR="00D019EA" w:rsidRPr="005D03CB" w:rsidRDefault="00F249FD" w:rsidP="00D019EA">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705" w:author="jmavares" w:date="2009-04-14T20:33:00Z"/>
        </w:rPr>
      </w:pPr>
      <w:del w:id="706" w:author="jmavares" w:date="2009-04-14T20:33:00Z">
        <w:r w:rsidRPr="00FA4613">
          <w:delText>9.</w:delText>
        </w:r>
      </w:del>
      <w:ins w:id="707" w:author="jmavares" w:date="2009-04-14T20:33:00Z">
        <w:r w:rsidR="00EC0FC5" w:rsidRPr="005D03CB">
          <w:t xml:space="preserve">EL ENTE CONTRATANTE </w:t>
        </w:r>
        <w:r w:rsidR="00D019EA" w:rsidRPr="005D03CB">
          <w:t xml:space="preserve">suministrará  el estudio de suelo </w:t>
        </w:r>
        <w:r w:rsidR="00301BD1" w:rsidRPr="005D03CB">
          <w:t>del sitio donde se instalaran las Unidades de Generación, el tanque de almacenamiento principal de combustible y tanque de diario,</w:t>
        </w:r>
        <w:r w:rsidR="00D019EA" w:rsidRPr="005D03CB">
          <w:t xml:space="preserve"> El Contratista debe validar los resultados del mismo y garantizar el apropiado diseño de las fundaciones.</w:t>
        </w:r>
      </w:ins>
    </w:p>
    <w:p w:rsidR="0015268E" w:rsidRPr="005D03CB" w:rsidRDefault="0015268E" w:rsidP="0015268E">
      <w:pPr>
        <w:pStyle w:val="Header"/>
        <w:tabs>
          <w:tab w:val="left" w:pos="720"/>
        </w:tabs>
        <w:ind w:left="720"/>
        <w:rPr>
          <w:ins w:id="708" w:author="jmavares" w:date="2009-04-14T20:33:00Z"/>
          <w:rFonts w:cs="Arial"/>
          <w:b/>
          <w:sz w:val="22"/>
          <w:szCs w:val="22"/>
        </w:rPr>
      </w:pPr>
    </w:p>
    <w:p w:rsidR="0015268E" w:rsidRPr="005D03CB" w:rsidRDefault="0015268E" w:rsidP="0015268E">
      <w:pPr>
        <w:pStyle w:val="Header"/>
        <w:tabs>
          <w:tab w:val="left" w:pos="720"/>
        </w:tabs>
        <w:ind w:left="720"/>
        <w:rPr>
          <w:ins w:id="709" w:author="jmavares" w:date="2009-04-14T20:33:00Z"/>
          <w:rFonts w:cs="Arial"/>
          <w:b/>
          <w:sz w:val="22"/>
          <w:szCs w:val="22"/>
        </w:rPr>
      </w:pPr>
      <w:ins w:id="710" w:author="jmavares" w:date="2009-04-14T20:33:00Z">
        <w:r w:rsidRPr="005D03CB">
          <w:rPr>
            <w:rFonts w:cs="Arial"/>
            <w:b/>
            <w:sz w:val="22"/>
            <w:szCs w:val="22"/>
          </w:rPr>
          <w:t>CONSIDERAC</w:t>
        </w:r>
        <w:r w:rsidR="00E6588B" w:rsidRPr="005D03CB">
          <w:rPr>
            <w:rFonts w:cs="Arial"/>
            <w:b/>
            <w:sz w:val="22"/>
            <w:szCs w:val="22"/>
          </w:rPr>
          <w:t>I</w:t>
        </w:r>
        <w:r w:rsidRPr="005D03CB">
          <w:rPr>
            <w:rFonts w:cs="Arial"/>
            <w:b/>
            <w:sz w:val="22"/>
            <w:szCs w:val="22"/>
          </w:rPr>
          <w:t>ONES GENERALES:</w:t>
        </w:r>
      </w:ins>
    </w:p>
    <w:p w:rsidR="0015268E" w:rsidRPr="005D03CB" w:rsidRDefault="0015268E" w:rsidP="0015268E">
      <w:pPr>
        <w:pStyle w:val="Header"/>
        <w:tabs>
          <w:tab w:val="left" w:pos="720"/>
        </w:tabs>
        <w:ind w:left="720"/>
        <w:rPr>
          <w:ins w:id="711" w:author="jmavares" w:date="2009-04-14T20:33:00Z"/>
          <w:rFonts w:cs="Arial"/>
          <w:sz w:val="22"/>
          <w:szCs w:val="22"/>
        </w:rPr>
      </w:pPr>
      <w:ins w:id="712" w:author="jmavares" w:date="2009-04-14T20:33:00Z">
        <w:r w:rsidRPr="005D03CB">
          <w:rPr>
            <w:rFonts w:cs="Arial"/>
            <w:b/>
            <w:sz w:val="22"/>
            <w:szCs w:val="22"/>
          </w:rPr>
          <w:t>FUNDACIONES DE TRANSFORMADORES.</w:t>
        </w:r>
        <w:r w:rsidRPr="005D03CB">
          <w:rPr>
            <w:rFonts w:cs="Arial"/>
            <w:sz w:val="22"/>
            <w:szCs w:val="22"/>
          </w:rPr>
          <w:t xml:space="preserve">  </w:t>
        </w:r>
      </w:ins>
    </w:p>
    <w:p w:rsidR="0015268E" w:rsidRPr="005D03CB" w:rsidRDefault="0015268E" w:rsidP="0015268E">
      <w:pPr>
        <w:pStyle w:val="Header"/>
        <w:tabs>
          <w:tab w:val="left" w:pos="720"/>
        </w:tabs>
        <w:ind w:left="720"/>
        <w:rPr>
          <w:ins w:id="713" w:author="jmavares" w:date="2009-04-14T20:33:00Z"/>
          <w:rFonts w:cs="Arial"/>
          <w:sz w:val="22"/>
          <w:szCs w:val="22"/>
        </w:rPr>
      </w:pPr>
      <w:ins w:id="714" w:author="jmavares" w:date="2009-04-14T20:33:00Z">
        <w:r w:rsidRPr="005D03CB">
          <w:rPr>
            <w:rFonts w:cs="Arial"/>
            <w:sz w:val="22"/>
            <w:szCs w:val="22"/>
          </w:rPr>
          <w:t xml:space="preserve">Para el diseño </w:t>
        </w:r>
        <w:r w:rsidR="00E6588B" w:rsidRPr="005D03CB">
          <w:rPr>
            <w:rFonts w:cs="Arial"/>
            <w:sz w:val="22"/>
            <w:szCs w:val="22"/>
          </w:rPr>
          <w:t xml:space="preserve">y construcción </w:t>
        </w:r>
        <w:r w:rsidRPr="005D03CB">
          <w:rPr>
            <w:rFonts w:cs="Arial"/>
            <w:sz w:val="22"/>
            <w:szCs w:val="22"/>
          </w:rPr>
          <w:t xml:space="preserve">de la Fundación de los Transformadores, </w:t>
        </w:r>
        <w:r w:rsidR="00A85080" w:rsidRPr="005D03CB">
          <w:rPr>
            <w:rFonts w:cs="Arial"/>
            <w:sz w:val="22"/>
            <w:szCs w:val="22"/>
          </w:rPr>
          <w:t>EL CONTRATISTA</w:t>
        </w:r>
        <w:r w:rsidRPr="005D03CB">
          <w:rPr>
            <w:rFonts w:cs="Arial"/>
            <w:sz w:val="22"/>
            <w:szCs w:val="22"/>
          </w:rPr>
          <w:t xml:space="preserve"> deberá </w:t>
        </w:r>
        <w:r w:rsidR="00775170" w:rsidRPr="005D03CB">
          <w:rPr>
            <w:rFonts w:cs="Arial"/>
            <w:sz w:val="22"/>
            <w:szCs w:val="22"/>
          </w:rPr>
          <w:t>incluir</w:t>
        </w:r>
        <w:r w:rsidRPr="005D03CB">
          <w:rPr>
            <w:rFonts w:cs="Arial"/>
            <w:sz w:val="22"/>
            <w:szCs w:val="22"/>
          </w:rPr>
          <w:t xml:space="preserve"> los siguientes aspectos sin limitarse a:</w:t>
        </w:r>
      </w:ins>
    </w:p>
    <w:p w:rsidR="0015268E" w:rsidRPr="005D03CB" w:rsidRDefault="0015268E" w:rsidP="0015268E">
      <w:pPr>
        <w:pStyle w:val="Header"/>
        <w:tabs>
          <w:tab w:val="left" w:pos="720"/>
        </w:tabs>
        <w:ind w:left="720"/>
        <w:rPr>
          <w:ins w:id="715" w:author="jmavares" w:date="2009-04-14T20:33:00Z"/>
          <w:rFonts w:cs="Arial"/>
          <w:sz w:val="22"/>
          <w:szCs w:val="22"/>
        </w:rPr>
      </w:pPr>
      <w:ins w:id="716" w:author="jmavares" w:date="2009-04-14T20:33:00Z">
        <w:r w:rsidRPr="005D03CB">
          <w:rPr>
            <w:rFonts w:cs="Arial"/>
            <w:sz w:val="22"/>
            <w:szCs w:val="22"/>
          </w:rPr>
          <w:t>Los transformadores serán soportados por fundaciones apropiadas con una fosa de hormigón la cual tendrá el tamaño adecuado para retener un derrame accidental de aceite.</w:t>
        </w:r>
      </w:ins>
    </w:p>
    <w:p w:rsidR="0015268E" w:rsidRPr="005D03CB" w:rsidRDefault="0015268E" w:rsidP="0015268E">
      <w:pPr>
        <w:pStyle w:val="Header"/>
        <w:tabs>
          <w:tab w:val="left" w:pos="720"/>
        </w:tabs>
        <w:ind w:left="720"/>
        <w:rPr>
          <w:ins w:id="717" w:author="jmavares" w:date="2009-04-14T20:33:00Z"/>
          <w:rFonts w:cs="Arial"/>
          <w:sz w:val="22"/>
          <w:szCs w:val="22"/>
        </w:rPr>
      </w:pPr>
      <w:ins w:id="718" w:author="jmavares" w:date="2009-04-14T20:33:00Z">
        <w:r w:rsidRPr="005D03CB">
          <w:rPr>
            <w:rFonts w:cs="Arial"/>
            <w:sz w:val="22"/>
            <w:szCs w:val="22"/>
          </w:rPr>
          <w:t>La fosa de recolección de derrame serán cubiertas con granzón, el volumen neto será suficiente para contener el volumen total de aceite, más el volumen mayor entre una lluvia durante 24 horas o 30 minutos de agua para extinción de fuego.</w:t>
        </w:r>
      </w:ins>
    </w:p>
    <w:p w:rsidR="0015268E" w:rsidRPr="005D03CB" w:rsidRDefault="0015268E" w:rsidP="0015268E">
      <w:pPr>
        <w:pStyle w:val="Header"/>
        <w:tabs>
          <w:tab w:val="left" w:pos="720"/>
        </w:tabs>
        <w:ind w:left="720"/>
        <w:rPr>
          <w:ins w:id="719" w:author="jmavares" w:date="2009-04-14T20:33:00Z"/>
          <w:rFonts w:cs="Arial"/>
          <w:sz w:val="22"/>
          <w:szCs w:val="22"/>
        </w:rPr>
      </w:pPr>
      <w:ins w:id="720" w:author="jmavares" w:date="2009-04-14T20:33:00Z">
        <w:r w:rsidRPr="005D03CB">
          <w:rPr>
            <w:rFonts w:cs="Arial"/>
            <w:sz w:val="22"/>
            <w:szCs w:val="22"/>
          </w:rPr>
          <w:t>Alrededor del transformador debe haber un espacio libre de al menos 3 metros, se deberán diseñar barreras corta-fuego para cada transformador de acuerdo con las recomendaciones de la NFPA.</w:t>
        </w:r>
      </w:ins>
    </w:p>
    <w:p w:rsidR="0015268E" w:rsidRPr="005D03CB" w:rsidRDefault="0015268E" w:rsidP="0015268E">
      <w:pPr>
        <w:pStyle w:val="Header"/>
        <w:tabs>
          <w:tab w:val="left" w:pos="720"/>
        </w:tabs>
        <w:ind w:left="720"/>
        <w:rPr>
          <w:ins w:id="721" w:author="jmavares" w:date="2009-04-14T20:33:00Z"/>
          <w:rFonts w:cs="Arial"/>
          <w:sz w:val="22"/>
          <w:szCs w:val="22"/>
        </w:rPr>
      </w:pPr>
      <w:ins w:id="722" w:author="jmavares" w:date="2009-04-14T20:33:00Z">
        <w:r w:rsidRPr="005D03CB">
          <w:rPr>
            <w:rFonts w:cs="Arial"/>
            <w:sz w:val="22"/>
            <w:szCs w:val="22"/>
          </w:rPr>
          <w:t>El área seleccionada para el transformador será adecuada para la instalación, operación, mantenimiento y que permita el suficiente enfriamiento del mismo.</w:t>
        </w:r>
      </w:ins>
    </w:p>
    <w:p w:rsidR="0015268E" w:rsidRPr="005D03CB" w:rsidRDefault="0015268E" w:rsidP="0015268E">
      <w:pPr>
        <w:tabs>
          <w:tab w:val="left" w:pos="720"/>
        </w:tabs>
        <w:ind w:left="720"/>
        <w:jc w:val="both"/>
        <w:rPr>
          <w:ins w:id="723" w:author="jmavares" w:date="2009-04-14T20:33:00Z"/>
          <w:bCs/>
        </w:rPr>
      </w:pPr>
    </w:p>
    <w:p w:rsidR="0015268E" w:rsidRPr="005D03CB" w:rsidRDefault="0015268E" w:rsidP="0015268E">
      <w:pPr>
        <w:tabs>
          <w:tab w:val="left" w:pos="720"/>
        </w:tabs>
        <w:ind w:left="720"/>
        <w:jc w:val="both"/>
        <w:rPr>
          <w:ins w:id="724" w:author="jmavares" w:date="2009-04-14T20:33:00Z"/>
          <w:b/>
        </w:rPr>
      </w:pPr>
      <w:ins w:id="725" w:author="jmavares" w:date="2009-04-14T20:33:00Z">
        <w:r w:rsidRPr="005D03CB">
          <w:rPr>
            <w:b/>
          </w:rPr>
          <w:t xml:space="preserve">FUNDACIONES DE LOS TURBOGENERADORES. </w:t>
        </w:r>
      </w:ins>
    </w:p>
    <w:p w:rsidR="0015268E" w:rsidRPr="005D03CB" w:rsidRDefault="0015268E" w:rsidP="0015268E">
      <w:pPr>
        <w:pStyle w:val="Header"/>
        <w:tabs>
          <w:tab w:val="left" w:pos="720"/>
        </w:tabs>
        <w:ind w:left="720"/>
        <w:rPr>
          <w:ins w:id="726" w:author="jmavares" w:date="2009-04-14T20:33:00Z"/>
          <w:rFonts w:cs="Arial"/>
          <w:sz w:val="22"/>
          <w:szCs w:val="22"/>
        </w:rPr>
      </w:pPr>
      <w:ins w:id="727" w:author="jmavares" w:date="2009-04-14T20:33:00Z">
        <w:r w:rsidRPr="005D03CB">
          <w:rPr>
            <w:rFonts w:cs="Arial"/>
            <w:sz w:val="22"/>
            <w:szCs w:val="22"/>
          </w:rPr>
          <w:t>La</w:t>
        </w:r>
        <w:r w:rsidR="00A85080" w:rsidRPr="005D03CB">
          <w:rPr>
            <w:rFonts w:cs="Arial"/>
            <w:sz w:val="22"/>
            <w:szCs w:val="22"/>
          </w:rPr>
          <w:t>s</w:t>
        </w:r>
        <w:r w:rsidRPr="005D03CB">
          <w:rPr>
            <w:rFonts w:cs="Arial"/>
            <w:sz w:val="22"/>
            <w:szCs w:val="22"/>
          </w:rPr>
          <w:t xml:space="preserve"> fundaci</w:t>
        </w:r>
        <w:r w:rsidR="00A85080" w:rsidRPr="005D03CB">
          <w:rPr>
            <w:rFonts w:cs="Arial"/>
            <w:sz w:val="22"/>
            <w:szCs w:val="22"/>
          </w:rPr>
          <w:t>ones</w:t>
        </w:r>
        <w:r w:rsidRPr="005D03CB">
          <w:rPr>
            <w:rFonts w:cs="Arial"/>
            <w:sz w:val="22"/>
            <w:szCs w:val="22"/>
          </w:rPr>
          <w:t xml:space="preserve"> será</w:t>
        </w:r>
        <w:r w:rsidR="00A85080" w:rsidRPr="005D03CB">
          <w:rPr>
            <w:rFonts w:cs="Arial"/>
            <w:sz w:val="22"/>
            <w:szCs w:val="22"/>
          </w:rPr>
          <w:t>n</w:t>
        </w:r>
        <w:r w:rsidRPr="005D03CB">
          <w:rPr>
            <w:rFonts w:cs="Arial"/>
            <w:sz w:val="22"/>
            <w:szCs w:val="22"/>
          </w:rPr>
          <w:t xml:space="preserve"> diseñada</w:t>
        </w:r>
        <w:r w:rsidR="00A85080" w:rsidRPr="005D03CB">
          <w:rPr>
            <w:rFonts w:cs="Arial"/>
            <w:sz w:val="22"/>
            <w:szCs w:val="22"/>
          </w:rPr>
          <w:t>s</w:t>
        </w:r>
        <w:r w:rsidRPr="005D03CB">
          <w:rPr>
            <w:rFonts w:cs="Arial"/>
            <w:sz w:val="22"/>
            <w:szCs w:val="22"/>
          </w:rPr>
          <w:t xml:space="preserve"> </w:t>
        </w:r>
        <w:r w:rsidR="00E6588B" w:rsidRPr="005D03CB">
          <w:rPr>
            <w:rFonts w:cs="Arial"/>
            <w:sz w:val="22"/>
            <w:szCs w:val="22"/>
          </w:rPr>
          <w:t xml:space="preserve">y construidas </w:t>
        </w:r>
        <w:r w:rsidRPr="005D03CB">
          <w:rPr>
            <w:rFonts w:cs="Arial"/>
            <w:sz w:val="22"/>
            <w:szCs w:val="22"/>
          </w:rPr>
          <w:t>para minimizar el efecto de las vibraciones y para ubicar todos los auxiliares y equipos asociados, también se deberá tomar previsión para la nivelación, alineación y mantenimiento de los turbogeneradores.</w:t>
        </w:r>
      </w:ins>
    </w:p>
    <w:p w:rsidR="0015268E" w:rsidRPr="005D03CB" w:rsidRDefault="0015268E" w:rsidP="0015268E">
      <w:pPr>
        <w:pStyle w:val="TitoloAMC1"/>
        <w:tabs>
          <w:tab w:val="left" w:pos="0"/>
          <w:tab w:val="left" w:pos="720"/>
          <w:tab w:val="left" w:pos="1080"/>
          <w:tab w:val="left" w:pos="1260"/>
        </w:tabs>
        <w:ind w:left="786"/>
        <w:rPr>
          <w:ins w:id="728" w:author="jmavares" w:date="2009-04-14T20:33:00Z"/>
          <w:b w:val="0"/>
          <w:bCs w:val="0"/>
          <w:sz w:val="22"/>
          <w:szCs w:val="22"/>
        </w:rPr>
      </w:pPr>
    </w:p>
    <w:p w:rsidR="0015268E" w:rsidRPr="005D03CB" w:rsidRDefault="0015268E" w:rsidP="003B5C63">
      <w:pPr>
        <w:pStyle w:val="TitoloAMC1"/>
        <w:tabs>
          <w:tab w:val="left" w:pos="0"/>
          <w:tab w:val="left" w:pos="720"/>
          <w:tab w:val="left" w:pos="1080"/>
          <w:tab w:val="left" w:pos="1260"/>
        </w:tabs>
        <w:ind w:left="786"/>
        <w:rPr>
          <w:ins w:id="729" w:author="jmavares" w:date="2009-04-14T20:33:00Z"/>
          <w:sz w:val="22"/>
          <w:szCs w:val="22"/>
        </w:rPr>
      </w:pPr>
      <w:ins w:id="730" w:author="jmavares" w:date="2009-04-14T20:33:00Z">
        <w:r w:rsidRPr="005D03CB">
          <w:rPr>
            <w:bCs w:val="0"/>
            <w:sz w:val="22"/>
            <w:szCs w:val="22"/>
          </w:rPr>
          <w:t xml:space="preserve">CANALIZACIONES O </w:t>
        </w:r>
        <w:r w:rsidRPr="005D03CB">
          <w:rPr>
            <w:sz w:val="22"/>
            <w:szCs w:val="22"/>
          </w:rPr>
          <w:t>BANCADAS</w:t>
        </w:r>
      </w:ins>
    </w:p>
    <w:p w:rsidR="0015268E" w:rsidRPr="005D03CB" w:rsidRDefault="0015268E" w:rsidP="0015268E">
      <w:pPr>
        <w:pStyle w:val="Header"/>
        <w:tabs>
          <w:tab w:val="left" w:pos="720"/>
        </w:tabs>
        <w:ind w:left="720"/>
        <w:rPr>
          <w:ins w:id="731" w:author="jmavares" w:date="2009-04-14T20:33:00Z"/>
          <w:rFonts w:cs="Arial"/>
          <w:sz w:val="22"/>
          <w:szCs w:val="22"/>
        </w:rPr>
      </w:pPr>
      <w:ins w:id="732" w:author="jmavares" w:date="2009-04-14T20:33:00Z">
        <w:r w:rsidRPr="005D03CB">
          <w:rPr>
            <w:rFonts w:cs="Arial"/>
            <w:sz w:val="22"/>
            <w:szCs w:val="22"/>
          </w:rPr>
          <w:t xml:space="preserve">Para el diseño </w:t>
        </w:r>
        <w:r w:rsidR="00775170" w:rsidRPr="005D03CB">
          <w:rPr>
            <w:rFonts w:cs="Arial"/>
            <w:sz w:val="22"/>
            <w:szCs w:val="22"/>
          </w:rPr>
          <w:t xml:space="preserve">y construcción </w:t>
        </w:r>
        <w:r w:rsidRPr="005D03CB">
          <w:rPr>
            <w:rFonts w:cs="Arial"/>
            <w:sz w:val="22"/>
            <w:szCs w:val="22"/>
          </w:rPr>
          <w:t xml:space="preserve">de las Canalizaciones y Bancadas, </w:t>
        </w:r>
        <w:r w:rsidR="00A85080" w:rsidRPr="005D03CB">
          <w:rPr>
            <w:rFonts w:cs="Arial"/>
            <w:sz w:val="22"/>
            <w:szCs w:val="22"/>
          </w:rPr>
          <w:t>EL CONTRATISTA</w:t>
        </w:r>
        <w:r w:rsidRPr="005D03CB">
          <w:rPr>
            <w:rFonts w:cs="Arial"/>
            <w:sz w:val="22"/>
            <w:szCs w:val="22"/>
          </w:rPr>
          <w:t xml:space="preserve"> deberá </w:t>
        </w:r>
        <w:r w:rsidR="00775170" w:rsidRPr="005D03CB">
          <w:rPr>
            <w:rFonts w:cs="Arial"/>
            <w:sz w:val="22"/>
            <w:szCs w:val="22"/>
          </w:rPr>
          <w:t>incluir</w:t>
        </w:r>
        <w:r w:rsidRPr="005D03CB">
          <w:rPr>
            <w:rFonts w:cs="Arial"/>
            <w:sz w:val="22"/>
            <w:szCs w:val="22"/>
          </w:rPr>
          <w:t xml:space="preserve"> los siguientes aspectos sin limitarse a:</w:t>
        </w:r>
      </w:ins>
    </w:p>
    <w:p w:rsidR="0015268E" w:rsidRPr="005D03CB" w:rsidRDefault="0015268E" w:rsidP="0015268E">
      <w:pPr>
        <w:pStyle w:val="BodyTextIndent"/>
        <w:tabs>
          <w:tab w:val="left" w:pos="0"/>
          <w:tab w:val="left" w:pos="720"/>
        </w:tabs>
        <w:ind w:left="720"/>
        <w:jc w:val="both"/>
        <w:rPr>
          <w:ins w:id="733" w:author="jmavares" w:date="2009-04-14T20:33:00Z"/>
        </w:rPr>
      </w:pPr>
      <w:ins w:id="734" w:author="jmavares" w:date="2009-04-14T20:33:00Z">
        <w:r w:rsidRPr="005D03CB">
          <w:t xml:space="preserve">Todas las conexiones e interconexiones deberán ser a través de bancadas diseñadas </w:t>
        </w:r>
        <w:r w:rsidR="00775170" w:rsidRPr="005D03CB">
          <w:t xml:space="preserve">y construidas </w:t>
        </w:r>
        <w:r w:rsidRPr="005D03CB">
          <w:t xml:space="preserve">en vigilancia de las normas de construcción correspondientes a este tipo de instalaciones, conservando un 10% de reserva y el redondeo para su calculo será por arriba, es decir, si una bancada tiene 45 tubos para ser ocupados su reserva deberá ser </w:t>
        </w:r>
      </w:ins>
      <w:r w:rsidRPr="005D03CB">
        <w:t>4</w:t>
      </w:r>
      <w:ins w:id="735" w:author="jmavares" w:date="2009-04-14T20:33:00Z">
        <w:r w:rsidRPr="005D03CB">
          <w:t>,5 tubos, se redondea a 5.</w:t>
        </w:r>
      </w:ins>
    </w:p>
    <w:p w:rsidR="0015268E" w:rsidRPr="005D03CB" w:rsidRDefault="0015268E" w:rsidP="0015268E">
      <w:pPr>
        <w:pStyle w:val="BodyText2"/>
        <w:tabs>
          <w:tab w:val="left" w:pos="0"/>
          <w:tab w:val="left" w:pos="720"/>
        </w:tabs>
        <w:spacing w:line="240" w:lineRule="auto"/>
        <w:ind w:left="720"/>
        <w:jc w:val="both"/>
        <w:rPr>
          <w:ins w:id="736" w:author="jmavares" w:date="2009-04-14T20:33:00Z"/>
        </w:rPr>
      </w:pPr>
      <w:ins w:id="737" w:author="jmavares" w:date="2009-04-14T20:33:00Z">
        <w:r w:rsidRPr="005D03CB">
          <w:t xml:space="preserve">Se deberá diseñar </w:t>
        </w:r>
        <w:r w:rsidR="00775170" w:rsidRPr="005D03CB">
          <w:t xml:space="preserve">y construir </w:t>
        </w:r>
        <w:r w:rsidRPr="005D03CB">
          <w:t>las tanquillas, canalizaciones, tuberías, etc para la conexión de todos los sistemas de potencia y de control de las unidades turbogeneradores y sus auxiliares  con el sistema de control de cada unida</w:t>
        </w:r>
        <w:r w:rsidR="00775170" w:rsidRPr="005D03CB">
          <w:t>d, con el balance de planta y S</w:t>
        </w:r>
        <w:r w:rsidRPr="005D03CB">
          <w:t>D</w:t>
        </w:r>
        <w:r w:rsidR="00775170" w:rsidRPr="005D03CB">
          <w:t>C</w:t>
        </w:r>
        <w:r w:rsidRPr="005D03CB">
          <w:t xml:space="preserve"> del Complejo Termoeléctrico (cuarto de control principal).</w:t>
        </w:r>
      </w:ins>
    </w:p>
    <w:p w:rsidR="00775170" w:rsidRPr="005D03CB" w:rsidRDefault="00775170" w:rsidP="00FE5676">
      <w:pPr>
        <w:pStyle w:val="BodyText2"/>
        <w:tabs>
          <w:tab w:val="left" w:pos="0"/>
          <w:tab w:val="left" w:pos="720"/>
        </w:tabs>
        <w:spacing w:line="240" w:lineRule="auto"/>
        <w:ind w:left="720"/>
        <w:jc w:val="both"/>
        <w:rPr>
          <w:ins w:id="738" w:author="jmavares" w:date="2009-04-14T20:33:00Z"/>
        </w:rPr>
      </w:pPr>
      <w:ins w:id="739" w:author="jmavares" w:date="2009-04-14T20:33:00Z">
        <w:r w:rsidRPr="005D03CB">
          <w:t>El diseño y construcción de las tanquillas, canalizaciones, trincheras</w:t>
        </w:r>
        <w:r w:rsidR="006A156B" w:rsidRPr="005D03CB">
          <w:t>, bancadas, entre otros</w:t>
        </w:r>
        <w:r w:rsidRPr="005D03CB">
          <w:t xml:space="preserve"> debe prever los pases de carretera, rack de tuberías, caminer</w:t>
        </w:r>
        <w:r w:rsidR="006A156B" w:rsidRPr="005D03CB">
          <w:t>ías, etc que se requieran para la conexión o interconexión de los equipos principales, equipos auxiliares y del balance de planta.</w:t>
        </w:r>
        <w:r w:rsidRPr="005D03CB">
          <w:t xml:space="preserve"> </w:t>
        </w:r>
      </w:ins>
    </w:p>
    <w:p w:rsidR="007B145D" w:rsidRPr="005D03CB" w:rsidRDefault="007B145D" w:rsidP="00FE5676">
      <w:pPr>
        <w:pStyle w:val="BodyText2"/>
        <w:tabs>
          <w:tab w:val="left" w:pos="0"/>
          <w:tab w:val="left" w:pos="720"/>
        </w:tabs>
        <w:spacing w:line="240" w:lineRule="auto"/>
        <w:ind w:left="720"/>
        <w:jc w:val="both"/>
        <w:rPr>
          <w:ins w:id="740" w:author="jmavares" w:date="2009-04-14T20:33:00Z"/>
        </w:rPr>
      </w:pPr>
      <w:ins w:id="741" w:author="jmavares" w:date="2009-04-14T20:33:00Z">
        <w:r w:rsidRPr="005D03CB">
          <w:t>El CONTRATIS</w:t>
        </w:r>
        <w:r w:rsidR="00AB29B5" w:rsidRPr="005D03CB">
          <w:t>T</w:t>
        </w:r>
        <w:r w:rsidRPr="005D03CB">
          <w:t>A deberá diseñar y construir dos tanquillas eléctricas</w:t>
        </w:r>
        <w:r w:rsidR="00AB29B5" w:rsidRPr="005D03CB">
          <w:t xml:space="preserve"> para los equipos de telecomunicación y protección del sistema 230Kv para la interconexión con el Ciclo Combinado II</w:t>
        </w:r>
        <w:r w:rsidRPr="005D03CB">
          <w:t xml:space="preserve">, estas </w:t>
        </w:r>
        <w:r w:rsidR="00AB29B5" w:rsidRPr="005D03CB">
          <w:t>tanquillas s</w:t>
        </w:r>
        <w:r w:rsidRPr="005D03CB">
          <w:t>erán localizadas en la periferia al lado Norte y Sur de la planta, interconec</w:t>
        </w:r>
        <w:r w:rsidR="00BC45D5" w:rsidRPr="005D03CB">
          <w:t>tadas entre si y también a los dos</w:t>
        </w:r>
        <w:r w:rsidRPr="005D03CB">
          <w:t xml:space="preserve"> cuartos de control de las unidades </w:t>
        </w:r>
        <w:r w:rsidR="00E57542" w:rsidRPr="005D03CB">
          <w:t>turbo-generadoras</w:t>
        </w:r>
        <w:r w:rsidRPr="005D03CB">
          <w:t>.</w:t>
        </w:r>
      </w:ins>
    </w:p>
    <w:p w:rsidR="0015268E" w:rsidRPr="005D03CB" w:rsidRDefault="0015268E" w:rsidP="004C0BAE">
      <w:pPr>
        <w:pStyle w:val="TitoloAMC0"/>
        <w:ind w:left="720"/>
        <w:rPr>
          <w:ins w:id="742" w:author="jmavares" w:date="2009-04-14T20:33:00Z"/>
          <w:rFonts w:cs="Arial"/>
          <w:b w:val="0"/>
          <w:sz w:val="22"/>
          <w:szCs w:val="22"/>
        </w:rPr>
      </w:pPr>
    </w:p>
    <w:p w:rsidR="00C74CF6" w:rsidRPr="005D03CB" w:rsidRDefault="0084098F" w:rsidP="004C0BAE">
      <w:pPr>
        <w:pStyle w:val="TitoloAMC0"/>
        <w:ind w:left="720"/>
        <w:rPr>
          <w:ins w:id="743" w:author="jmavares" w:date="2009-04-14T20:33:00Z"/>
          <w:rFonts w:cs="Arial"/>
          <w:sz w:val="22"/>
          <w:szCs w:val="22"/>
        </w:rPr>
      </w:pPr>
      <w:ins w:id="744" w:author="jmavares" w:date="2009-04-14T20:33:00Z">
        <w:r w:rsidRPr="005D03CB">
          <w:rPr>
            <w:rFonts w:cs="Arial"/>
            <w:sz w:val="22"/>
            <w:szCs w:val="22"/>
          </w:rPr>
          <w:t>4</w:t>
        </w:r>
        <w:r w:rsidR="00C74CF6" w:rsidRPr="005D03CB">
          <w:rPr>
            <w:rFonts w:cs="Arial"/>
            <w:sz w:val="22"/>
            <w:szCs w:val="22"/>
          </w:rPr>
          <w:t>.4 BALANCE DE PLANTA</w:t>
        </w:r>
      </w:ins>
    </w:p>
    <w:p w:rsidR="00C74CF6" w:rsidRPr="005D03CB" w:rsidRDefault="00A85080" w:rsidP="004C0BAE">
      <w:pPr>
        <w:pStyle w:val="TitoloAMC0"/>
        <w:ind w:left="720"/>
        <w:rPr>
          <w:ins w:id="745" w:author="jmavares" w:date="2009-04-14T20:33:00Z"/>
          <w:rFonts w:cs="Arial"/>
          <w:b w:val="0"/>
          <w:sz w:val="22"/>
          <w:szCs w:val="22"/>
        </w:rPr>
      </w:pPr>
      <w:ins w:id="746" w:author="jmavares" w:date="2009-04-14T20:33:00Z">
        <w:r w:rsidRPr="005D03CB">
          <w:rPr>
            <w:rFonts w:cs="Arial"/>
            <w:b w:val="0"/>
            <w:sz w:val="22"/>
            <w:szCs w:val="22"/>
          </w:rPr>
          <w:t>El Contratista</w:t>
        </w:r>
        <w:r w:rsidR="000072DC" w:rsidRPr="005D03CB">
          <w:rPr>
            <w:rFonts w:cs="Arial"/>
            <w:b w:val="0"/>
            <w:sz w:val="22"/>
            <w:szCs w:val="22"/>
          </w:rPr>
          <w:t xml:space="preserve"> debe desarrollar la Ingeniería básica y de detalles</w:t>
        </w:r>
        <w:r w:rsidR="001B55A4" w:rsidRPr="005D03CB">
          <w:rPr>
            <w:rFonts w:cs="Arial"/>
            <w:b w:val="0"/>
            <w:sz w:val="22"/>
            <w:szCs w:val="22"/>
          </w:rPr>
          <w:t>, procura y construcción</w:t>
        </w:r>
        <w:r w:rsidR="000072DC" w:rsidRPr="005D03CB">
          <w:rPr>
            <w:rFonts w:cs="Arial"/>
            <w:b w:val="0"/>
            <w:sz w:val="22"/>
            <w:szCs w:val="22"/>
          </w:rPr>
          <w:t xml:space="preserve"> para el Suministro de Combustible Líquido, Gas, Agua desmineralizada</w:t>
        </w:r>
        <w:r w:rsidR="00C56BA5" w:rsidRPr="005D03CB">
          <w:rPr>
            <w:rFonts w:cs="Arial"/>
            <w:b w:val="0"/>
            <w:sz w:val="22"/>
            <w:szCs w:val="22"/>
          </w:rPr>
          <w:t>, Agua de Servicio</w:t>
        </w:r>
        <w:r w:rsidR="000072DC" w:rsidRPr="005D03CB">
          <w:rPr>
            <w:rFonts w:cs="Arial"/>
            <w:b w:val="0"/>
            <w:sz w:val="22"/>
            <w:szCs w:val="22"/>
          </w:rPr>
          <w:t xml:space="preserve"> y Aire para la operación de las Unidades y sus equipos</w:t>
        </w:r>
        <w:r w:rsidR="001B55A4" w:rsidRPr="005D03CB">
          <w:rPr>
            <w:rFonts w:cs="Arial"/>
            <w:b w:val="0"/>
            <w:sz w:val="22"/>
            <w:szCs w:val="22"/>
          </w:rPr>
          <w:t xml:space="preserve">, así como el Sistema Contraincendio a base de agua. </w:t>
        </w:r>
      </w:ins>
    </w:p>
    <w:p w:rsidR="00A85080" w:rsidRPr="005D03CB" w:rsidRDefault="00A85080" w:rsidP="004C0BAE">
      <w:pPr>
        <w:pStyle w:val="TitoloAMC0"/>
        <w:ind w:left="720"/>
        <w:rPr>
          <w:ins w:id="747" w:author="jmavares" w:date="2009-04-14T20:33:00Z"/>
          <w:rFonts w:cs="Arial"/>
          <w:b w:val="0"/>
          <w:sz w:val="22"/>
          <w:szCs w:val="22"/>
        </w:rPr>
      </w:pPr>
    </w:p>
    <w:p w:rsidR="00A85080" w:rsidRPr="005D03CB" w:rsidRDefault="00A85080" w:rsidP="004C0BAE">
      <w:pPr>
        <w:pStyle w:val="TitoloAMC0"/>
        <w:ind w:left="720"/>
        <w:rPr>
          <w:ins w:id="748" w:author="jmavares" w:date="2009-04-14T20:33:00Z"/>
          <w:rFonts w:cs="Arial"/>
          <w:sz w:val="22"/>
          <w:szCs w:val="22"/>
        </w:rPr>
      </w:pPr>
      <w:ins w:id="749" w:author="jmavares" w:date="2009-04-14T20:33:00Z">
        <w:r w:rsidRPr="005D03CB">
          <w:rPr>
            <w:rFonts w:cs="Arial"/>
            <w:sz w:val="22"/>
            <w:szCs w:val="22"/>
          </w:rPr>
          <w:t>COMBUSTIBLE LÍQUIDO</w:t>
        </w:r>
      </w:ins>
    </w:p>
    <w:p w:rsidR="00BA1F60" w:rsidRPr="005D03CB" w:rsidRDefault="00EC490A" w:rsidP="00BA1F60">
      <w:pPr>
        <w:pStyle w:val="BodyTextIndent"/>
        <w:tabs>
          <w:tab w:val="left" w:pos="0"/>
          <w:tab w:val="left" w:pos="1080"/>
        </w:tabs>
        <w:spacing w:after="0"/>
        <w:ind w:left="720"/>
        <w:jc w:val="both"/>
        <w:rPr>
          <w:ins w:id="750" w:author="jmavares" w:date="2009-04-14T20:33:00Z"/>
          <w:lang w:val="es-VE"/>
        </w:rPr>
      </w:pPr>
      <w:ins w:id="751" w:author="jmavares" w:date="2009-04-14T20:33:00Z">
        <w:r w:rsidRPr="005D03CB">
          <w:t xml:space="preserve">Para el combustible líquido </w:t>
        </w:r>
        <w:r w:rsidR="001B55A4" w:rsidRPr="005D03CB">
          <w:t xml:space="preserve">el </w:t>
        </w:r>
        <w:r w:rsidR="00A85080" w:rsidRPr="005D03CB">
          <w:t xml:space="preserve">Contratista deberá </w:t>
        </w:r>
        <w:r w:rsidR="006A156B" w:rsidRPr="005D03CB">
          <w:t>diseñar y c</w:t>
        </w:r>
        <w:r w:rsidR="00A85080" w:rsidRPr="005D03CB">
          <w:t>onstru</w:t>
        </w:r>
        <w:r w:rsidR="006A156B" w:rsidRPr="005D03CB">
          <w:t>ir</w:t>
        </w:r>
        <w:r w:rsidR="00A85080" w:rsidRPr="005D03CB">
          <w:t xml:space="preserve"> </w:t>
        </w:r>
        <w:r w:rsidR="006A156B" w:rsidRPr="005D03CB">
          <w:rPr>
            <w:lang w:val="es-VE"/>
          </w:rPr>
          <w:t xml:space="preserve">Un tanque de almacenamiento de combustible principal de </w:t>
        </w:r>
        <w:r w:rsidR="00594E7F" w:rsidRPr="005D03CB">
          <w:rPr>
            <w:lang w:val="es-VE"/>
          </w:rPr>
          <w:t xml:space="preserve">capacidad efectiva </w:t>
        </w:r>
        <w:r w:rsidR="006A156B" w:rsidRPr="005D03CB">
          <w:rPr>
            <w:lang w:val="es-VE"/>
          </w:rPr>
          <w:t>7.000 m3</w:t>
        </w:r>
        <w:r w:rsidR="00301BD1" w:rsidRPr="005D03CB">
          <w:rPr>
            <w:lang w:val="es-VE"/>
          </w:rPr>
          <w:t xml:space="preserve"> y </w:t>
        </w:r>
        <w:r w:rsidR="00BA1F60" w:rsidRPr="005D03CB">
          <w:t>u</w:t>
        </w:r>
        <w:r w:rsidR="00BA1F60" w:rsidRPr="005D03CB">
          <w:rPr>
            <w:lang w:val="es-VE"/>
          </w:rPr>
          <w:t>n tanque de almacenamiento de combustible</w:t>
        </w:r>
        <w:r w:rsidR="00C870B4" w:rsidRPr="005D03CB">
          <w:rPr>
            <w:lang w:val="es-VE"/>
          </w:rPr>
          <w:t xml:space="preserve"> diario</w:t>
        </w:r>
        <w:r w:rsidR="00BA1F60" w:rsidRPr="005D03CB">
          <w:rPr>
            <w:lang w:val="es-VE"/>
          </w:rPr>
          <w:t xml:space="preserve"> de </w:t>
        </w:r>
        <w:r w:rsidR="00594E7F" w:rsidRPr="005D03CB">
          <w:rPr>
            <w:lang w:val="es-VE"/>
          </w:rPr>
          <w:t xml:space="preserve">capacidad efectiva </w:t>
        </w:r>
        <w:r w:rsidR="00BA1F60" w:rsidRPr="005D03CB">
          <w:rPr>
            <w:lang w:val="es-VE"/>
          </w:rPr>
          <w:t>1.000 m3</w:t>
        </w:r>
        <w:r w:rsidR="001A699B" w:rsidRPr="005D03CB">
          <w:rPr>
            <w:lang w:val="es-VE"/>
          </w:rPr>
          <w:t>.</w:t>
        </w:r>
      </w:ins>
    </w:p>
    <w:p w:rsidR="001A699B" w:rsidRPr="005D03CB" w:rsidRDefault="001A699B" w:rsidP="00BA1F60">
      <w:pPr>
        <w:pStyle w:val="BodyTextIndent"/>
        <w:tabs>
          <w:tab w:val="left" w:pos="0"/>
          <w:tab w:val="left" w:pos="1080"/>
        </w:tabs>
        <w:spacing w:after="0"/>
        <w:ind w:left="720"/>
        <w:jc w:val="both"/>
        <w:rPr>
          <w:ins w:id="752" w:author="jmavares" w:date="2009-04-14T20:33:00Z"/>
          <w:lang w:val="es-VE"/>
        </w:rPr>
      </w:pPr>
      <w:ins w:id="753" w:author="jmavares" w:date="2009-04-14T20:33:00Z">
        <w:r w:rsidRPr="005D03CB">
          <w:rPr>
            <w:lang w:val="es-VE"/>
          </w:rPr>
          <w:t xml:space="preserve">El diseño y construcción del tanque debe </w:t>
        </w:r>
        <w:r w:rsidR="008A1354" w:rsidRPr="005D03CB">
          <w:rPr>
            <w:lang w:val="es-VE"/>
          </w:rPr>
          <w:t xml:space="preserve">regirse por los requerimientos API 650 y debe </w:t>
        </w:r>
        <w:r w:rsidRPr="005D03CB">
          <w:rPr>
            <w:lang w:val="es-VE"/>
          </w:rPr>
          <w:t xml:space="preserve">considerar sin limitarse: </w:t>
        </w:r>
        <w:r w:rsidR="008A1354" w:rsidRPr="005D03CB">
          <w:rPr>
            <w:lang w:val="es-VE"/>
          </w:rPr>
          <w:t xml:space="preserve">succión flotante, </w:t>
        </w:r>
        <w:r w:rsidRPr="005D03CB">
          <w:rPr>
            <w:lang w:val="es-VE"/>
          </w:rPr>
          <w:t>bridas de conexión</w:t>
        </w:r>
        <w:r w:rsidR="007A3F23" w:rsidRPr="005D03CB">
          <w:rPr>
            <w:lang w:val="es-VE"/>
          </w:rPr>
          <w:t xml:space="preserve"> requeridas más cuatro (04) bridas de spare </w:t>
        </w:r>
        <w:r w:rsidR="00594E7F" w:rsidRPr="005D03CB">
          <w:rPr>
            <w:lang w:val="es-VE"/>
          </w:rPr>
          <w:t xml:space="preserve">de al menos 6 plg de diámetro </w:t>
        </w:r>
        <w:r w:rsidR="007A3F23" w:rsidRPr="005D03CB">
          <w:rPr>
            <w:lang w:val="es-VE"/>
          </w:rPr>
          <w:t>con sus respectivas válvulas aisladoras</w:t>
        </w:r>
        <w:r w:rsidRPr="005D03CB">
          <w:rPr>
            <w:lang w:val="es-VE"/>
          </w:rPr>
          <w:t xml:space="preserve">, </w:t>
        </w:r>
        <w:r w:rsidR="008A1354" w:rsidRPr="005D03CB">
          <w:rPr>
            <w:lang w:val="es-VE"/>
          </w:rPr>
          <w:t xml:space="preserve">venteos, drenajes, </w:t>
        </w:r>
        <w:r w:rsidRPr="005D03CB">
          <w:rPr>
            <w:lang w:val="es-VE"/>
          </w:rPr>
          <w:t>elementos de medición de nivel</w:t>
        </w:r>
        <w:r w:rsidR="00C55F22" w:rsidRPr="005D03CB">
          <w:rPr>
            <w:lang w:val="es-VE"/>
          </w:rPr>
          <w:t xml:space="preserve"> tipo radar</w:t>
        </w:r>
        <w:r w:rsidRPr="005D03CB">
          <w:rPr>
            <w:lang w:val="es-VE"/>
          </w:rPr>
          <w:t>, compuertas de inspección, escaleras de acceso tipo caracol</w:t>
        </w:r>
        <w:r w:rsidR="008A1354" w:rsidRPr="005D03CB">
          <w:rPr>
            <w:lang w:val="es-VE"/>
          </w:rPr>
          <w:t xml:space="preserve"> y barandas</w:t>
        </w:r>
        <w:r w:rsidRPr="005D03CB">
          <w:rPr>
            <w:lang w:val="es-VE"/>
          </w:rPr>
          <w:t xml:space="preserve">, protección catódica, </w:t>
        </w:r>
        <w:r w:rsidR="00C55F22" w:rsidRPr="005D03CB">
          <w:rPr>
            <w:lang w:val="es-VE"/>
          </w:rPr>
          <w:t xml:space="preserve">puesta a tierra, sistema de </w:t>
        </w:r>
        <w:r w:rsidR="00D02E47" w:rsidRPr="005D03CB">
          <w:rPr>
            <w:lang w:val="es-VE"/>
          </w:rPr>
          <w:t xml:space="preserve">aislamiento </w:t>
        </w:r>
        <w:r w:rsidR="00C55F22" w:rsidRPr="005D03CB">
          <w:rPr>
            <w:lang w:val="es-VE"/>
          </w:rPr>
          <w:t>eléctrico</w:t>
        </w:r>
        <w:r w:rsidR="00D02E47" w:rsidRPr="005D03CB">
          <w:rPr>
            <w:lang w:val="es-VE"/>
          </w:rPr>
          <w:t xml:space="preserve"> entre el tanque y todas la estructuras metálicas </w:t>
        </w:r>
        <w:r w:rsidR="00C55F22" w:rsidRPr="005D03CB">
          <w:rPr>
            <w:lang w:val="es-VE"/>
          </w:rPr>
          <w:t>que se conectan a él, muros de contención</w:t>
        </w:r>
        <w:r w:rsidR="007A3F23" w:rsidRPr="005D03CB">
          <w:rPr>
            <w:lang w:val="es-VE"/>
          </w:rPr>
          <w:t xml:space="preserve"> y vías de acceso</w:t>
        </w:r>
        <w:r w:rsidR="00C55F22" w:rsidRPr="005D03CB">
          <w:rPr>
            <w:lang w:val="es-VE"/>
          </w:rPr>
          <w:t>, fosas de recolección de desechos líquido</w:t>
        </w:r>
        <w:r w:rsidR="009C46D8" w:rsidRPr="005D03CB">
          <w:rPr>
            <w:lang w:val="es-VE"/>
          </w:rPr>
          <w:t>s</w:t>
        </w:r>
        <w:r w:rsidR="00C55F22" w:rsidRPr="005D03CB">
          <w:rPr>
            <w:lang w:val="es-VE"/>
          </w:rPr>
          <w:t xml:space="preserve">, sistema contraincendio a base de espuma y agua, </w:t>
        </w:r>
        <w:r w:rsidR="007A3F23" w:rsidRPr="005D03CB">
          <w:rPr>
            <w:lang w:val="es-VE"/>
          </w:rPr>
          <w:t xml:space="preserve">soportes, válvulas y accesorios, </w:t>
        </w:r>
        <w:r w:rsidR="00C55F22" w:rsidRPr="005D03CB">
          <w:rPr>
            <w:lang w:val="es-VE"/>
          </w:rPr>
          <w:t>aplicación de rec</w:t>
        </w:r>
        <w:r w:rsidR="009C46D8" w:rsidRPr="005D03CB">
          <w:rPr>
            <w:lang w:val="es-VE"/>
          </w:rPr>
          <w:t>u</w:t>
        </w:r>
        <w:r w:rsidR="00C55F22" w:rsidRPr="005D03CB">
          <w:rPr>
            <w:lang w:val="es-VE"/>
          </w:rPr>
          <w:t>brimiento interno y externo para protecci</w:t>
        </w:r>
        <w:r w:rsidR="007A3F23" w:rsidRPr="005D03CB">
          <w:rPr>
            <w:lang w:val="es-VE"/>
          </w:rPr>
          <w:t>ón del metal.</w:t>
        </w:r>
      </w:ins>
    </w:p>
    <w:p w:rsidR="006A156B" w:rsidRPr="005D03CB" w:rsidRDefault="006A156B" w:rsidP="004C0BAE">
      <w:pPr>
        <w:pStyle w:val="TitoloAMC0"/>
        <w:ind w:left="720"/>
        <w:rPr>
          <w:ins w:id="754" w:author="jmavares" w:date="2009-04-14T20:33:00Z"/>
          <w:rFonts w:cs="Arial"/>
          <w:b w:val="0"/>
          <w:sz w:val="22"/>
          <w:szCs w:val="22"/>
          <w:lang w:val="es-VE"/>
        </w:rPr>
      </w:pPr>
    </w:p>
    <w:p w:rsidR="00C870B4" w:rsidRPr="005D03CB" w:rsidRDefault="009C46D8" w:rsidP="004C0BAE">
      <w:pPr>
        <w:pStyle w:val="TitoloAMC0"/>
        <w:ind w:left="720"/>
        <w:rPr>
          <w:ins w:id="755" w:author="jmavares" w:date="2009-04-14T20:33:00Z"/>
          <w:rFonts w:cs="Arial"/>
          <w:b w:val="0"/>
          <w:sz w:val="22"/>
          <w:szCs w:val="22"/>
        </w:rPr>
      </w:pPr>
      <w:ins w:id="756" w:author="jmavares" w:date="2009-04-14T20:33:00Z">
        <w:r w:rsidRPr="005D03CB">
          <w:rPr>
            <w:rFonts w:cs="Arial"/>
            <w:b w:val="0"/>
            <w:sz w:val="22"/>
            <w:szCs w:val="22"/>
            <w:lang w:val="es-VE"/>
          </w:rPr>
          <w:t xml:space="preserve">El contratista deberá </w:t>
        </w:r>
        <w:r w:rsidR="00851158" w:rsidRPr="005D03CB">
          <w:rPr>
            <w:rFonts w:cs="Arial"/>
            <w:b w:val="0"/>
            <w:sz w:val="22"/>
            <w:szCs w:val="22"/>
            <w:lang w:val="es-VE"/>
          </w:rPr>
          <w:t xml:space="preserve">desarrollar la </w:t>
        </w:r>
        <w:r w:rsidRPr="005D03CB">
          <w:rPr>
            <w:rFonts w:cs="Arial"/>
            <w:b w:val="0"/>
            <w:sz w:val="22"/>
            <w:szCs w:val="22"/>
          </w:rPr>
          <w:t>Ingeniería básica y de detalles, procura y construcción para suministra</w:t>
        </w:r>
        <w:r w:rsidR="00851158" w:rsidRPr="005D03CB">
          <w:rPr>
            <w:rFonts w:cs="Arial"/>
            <w:b w:val="0"/>
            <w:sz w:val="22"/>
            <w:szCs w:val="22"/>
          </w:rPr>
          <w:t>r</w:t>
        </w:r>
        <w:r w:rsidRPr="005D03CB">
          <w:rPr>
            <w:rFonts w:cs="Arial"/>
            <w:b w:val="0"/>
            <w:sz w:val="22"/>
            <w:szCs w:val="22"/>
          </w:rPr>
          <w:t xml:space="preserve"> combustible líquido</w:t>
        </w:r>
        <w:r w:rsidR="00C870B4" w:rsidRPr="005D03CB">
          <w:rPr>
            <w:rFonts w:cs="Arial"/>
            <w:b w:val="0"/>
            <w:sz w:val="22"/>
            <w:szCs w:val="22"/>
          </w:rPr>
          <w:t>:</w:t>
        </w:r>
      </w:ins>
    </w:p>
    <w:p w:rsidR="00C870B4" w:rsidRPr="005D03CB" w:rsidRDefault="00C870B4" w:rsidP="00C870B4">
      <w:pPr>
        <w:pStyle w:val="TitoloAMC0"/>
        <w:numPr>
          <w:ilvl w:val="0"/>
          <w:numId w:val="18"/>
        </w:numPr>
        <w:rPr>
          <w:ins w:id="757" w:author="jmavares" w:date="2009-04-14T20:33:00Z"/>
          <w:rFonts w:cs="Arial"/>
          <w:b w:val="0"/>
          <w:sz w:val="22"/>
          <w:szCs w:val="22"/>
        </w:rPr>
      </w:pPr>
      <w:ins w:id="758" w:author="jmavares" w:date="2009-04-14T20:33:00Z">
        <w:r w:rsidRPr="005D03CB">
          <w:rPr>
            <w:rFonts w:cs="Arial"/>
            <w:b w:val="0"/>
            <w:sz w:val="22"/>
            <w:szCs w:val="22"/>
          </w:rPr>
          <w:t>D</w:t>
        </w:r>
        <w:r w:rsidR="009C46D8" w:rsidRPr="005D03CB">
          <w:rPr>
            <w:rFonts w:cs="Arial"/>
            <w:b w:val="0"/>
            <w:sz w:val="22"/>
            <w:szCs w:val="22"/>
          </w:rPr>
          <w:t xml:space="preserve">esde el cabezal de descarga de las centrifugadoras de gasoil hasta el tanque </w:t>
        </w:r>
        <w:r w:rsidRPr="005D03CB">
          <w:rPr>
            <w:rFonts w:cs="Arial"/>
            <w:b w:val="0"/>
            <w:sz w:val="22"/>
            <w:szCs w:val="22"/>
          </w:rPr>
          <w:t>de almacenamiento de combustible principal,</w:t>
        </w:r>
      </w:ins>
    </w:p>
    <w:p w:rsidR="00C870B4" w:rsidRPr="005D03CB" w:rsidRDefault="00C870B4" w:rsidP="00C870B4">
      <w:pPr>
        <w:pStyle w:val="TitoloAMC0"/>
        <w:numPr>
          <w:ilvl w:val="0"/>
          <w:numId w:val="18"/>
        </w:numPr>
        <w:rPr>
          <w:ins w:id="759" w:author="jmavares" w:date="2009-04-14T20:33:00Z"/>
          <w:rFonts w:cs="Arial"/>
          <w:b w:val="0"/>
          <w:sz w:val="22"/>
          <w:szCs w:val="22"/>
        </w:rPr>
      </w:pPr>
      <w:ins w:id="760" w:author="jmavares" w:date="2009-04-14T20:33:00Z">
        <w:r w:rsidRPr="005D03CB">
          <w:rPr>
            <w:rFonts w:cs="Arial"/>
            <w:b w:val="0"/>
            <w:sz w:val="22"/>
            <w:szCs w:val="22"/>
          </w:rPr>
          <w:t>Desde el tanque de almacenamiento de combustible principal hasta el tanque de almacenamiento de combustible diario,</w:t>
        </w:r>
      </w:ins>
    </w:p>
    <w:p w:rsidR="006412AC" w:rsidRPr="005D03CB" w:rsidRDefault="00C870B4" w:rsidP="00C870B4">
      <w:pPr>
        <w:pStyle w:val="TitoloAMC0"/>
        <w:numPr>
          <w:ilvl w:val="0"/>
          <w:numId w:val="18"/>
        </w:numPr>
        <w:rPr>
          <w:ins w:id="761" w:author="jmavares" w:date="2009-04-14T20:33:00Z"/>
          <w:rFonts w:cs="Arial"/>
          <w:b w:val="0"/>
          <w:sz w:val="22"/>
          <w:szCs w:val="22"/>
        </w:rPr>
      </w:pPr>
      <w:ins w:id="762" w:author="jmavares" w:date="2009-04-14T20:33:00Z">
        <w:r w:rsidRPr="005D03CB">
          <w:rPr>
            <w:rFonts w:cs="Arial"/>
            <w:b w:val="0"/>
            <w:sz w:val="22"/>
            <w:szCs w:val="22"/>
          </w:rPr>
          <w:t>Desde el tanque de almacenamiento de combustible diario hasta cada una de las Unidades de Generación</w:t>
        </w:r>
        <w:r w:rsidR="009C46D8" w:rsidRPr="005D03CB">
          <w:rPr>
            <w:rFonts w:cs="Arial"/>
            <w:b w:val="0"/>
            <w:sz w:val="22"/>
            <w:szCs w:val="22"/>
          </w:rPr>
          <w:t xml:space="preserve">. </w:t>
        </w:r>
      </w:ins>
    </w:p>
    <w:p w:rsidR="00C870B4" w:rsidRPr="005D03CB" w:rsidRDefault="00C870B4" w:rsidP="00C870B4">
      <w:pPr>
        <w:pStyle w:val="TitoloAMC0"/>
        <w:ind w:left="1149"/>
        <w:rPr>
          <w:ins w:id="763" w:author="jmavares" w:date="2009-04-14T20:33:00Z"/>
          <w:rFonts w:cs="Arial"/>
          <w:b w:val="0"/>
          <w:sz w:val="22"/>
          <w:szCs w:val="22"/>
        </w:rPr>
      </w:pPr>
    </w:p>
    <w:p w:rsidR="009C46D8" w:rsidRPr="005D03CB" w:rsidRDefault="009C46D8" w:rsidP="004C0BAE">
      <w:pPr>
        <w:pStyle w:val="TitoloAMC0"/>
        <w:ind w:left="720"/>
        <w:rPr>
          <w:ins w:id="764" w:author="jmavares" w:date="2009-04-14T20:33:00Z"/>
          <w:rFonts w:cs="Arial"/>
          <w:b w:val="0"/>
          <w:sz w:val="22"/>
          <w:szCs w:val="22"/>
          <w:lang w:val="es-VE"/>
        </w:rPr>
      </w:pPr>
      <w:ins w:id="765" w:author="jmavares" w:date="2009-04-14T20:33:00Z">
        <w:r w:rsidRPr="005D03CB">
          <w:rPr>
            <w:rFonts w:cs="Arial"/>
            <w:b w:val="0"/>
            <w:sz w:val="22"/>
            <w:szCs w:val="22"/>
          </w:rPr>
          <w:t>El diseño, procura y construcción deberá incluir sin limitarse: tuberías, válvulas,</w:t>
        </w:r>
        <w:r w:rsidR="008902C3" w:rsidRPr="005D03CB">
          <w:rPr>
            <w:rFonts w:cs="Arial"/>
            <w:b w:val="0"/>
            <w:sz w:val="22"/>
            <w:szCs w:val="22"/>
          </w:rPr>
          <w:t xml:space="preserve"> </w:t>
        </w:r>
        <w:r w:rsidR="00851158" w:rsidRPr="005D03CB">
          <w:rPr>
            <w:rFonts w:cs="Arial"/>
            <w:b w:val="0"/>
            <w:sz w:val="22"/>
            <w:szCs w:val="22"/>
          </w:rPr>
          <w:t xml:space="preserve">válvulas de seguridad, </w:t>
        </w:r>
        <w:r w:rsidR="008902C3" w:rsidRPr="005D03CB">
          <w:rPr>
            <w:rFonts w:cs="Arial"/>
            <w:b w:val="0"/>
            <w:sz w:val="22"/>
            <w:szCs w:val="22"/>
          </w:rPr>
          <w:t>soportes,</w:t>
        </w:r>
        <w:r w:rsidRPr="005D03CB">
          <w:rPr>
            <w:rFonts w:cs="Arial"/>
            <w:b w:val="0"/>
            <w:sz w:val="22"/>
            <w:szCs w:val="22"/>
          </w:rPr>
          <w:t xml:space="preserve"> accesorios,</w:t>
        </w:r>
        <w:r w:rsidR="00851158" w:rsidRPr="005D03CB">
          <w:rPr>
            <w:rFonts w:cs="Arial"/>
            <w:b w:val="0"/>
            <w:sz w:val="22"/>
            <w:szCs w:val="22"/>
          </w:rPr>
          <w:t xml:space="preserve"> líneas de recirculación,</w:t>
        </w:r>
        <w:r w:rsidRPr="005D03CB">
          <w:rPr>
            <w:rFonts w:cs="Arial"/>
            <w:b w:val="0"/>
            <w:sz w:val="22"/>
            <w:szCs w:val="22"/>
          </w:rPr>
          <w:t xml:space="preserve"> bombas, </w:t>
        </w:r>
        <w:r w:rsidR="008902C3" w:rsidRPr="005D03CB">
          <w:rPr>
            <w:rFonts w:cs="Arial"/>
            <w:b w:val="0"/>
            <w:sz w:val="22"/>
            <w:szCs w:val="22"/>
          </w:rPr>
          <w:t xml:space="preserve">elementos </w:t>
        </w:r>
        <w:r w:rsidR="00C870B4" w:rsidRPr="005D03CB">
          <w:rPr>
            <w:rFonts w:cs="Arial"/>
            <w:b w:val="0"/>
            <w:sz w:val="22"/>
            <w:szCs w:val="22"/>
          </w:rPr>
          <w:t xml:space="preserve">y sistemas </w:t>
        </w:r>
        <w:r w:rsidR="008902C3" w:rsidRPr="005D03CB">
          <w:rPr>
            <w:rFonts w:cs="Arial"/>
            <w:b w:val="0"/>
            <w:sz w:val="22"/>
            <w:szCs w:val="22"/>
          </w:rPr>
          <w:t xml:space="preserve">de instrumentación y control, </w:t>
        </w:r>
        <w:r w:rsidR="008A1354" w:rsidRPr="005D03CB">
          <w:rPr>
            <w:rFonts w:cs="Arial"/>
            <w:b w:val="0"/>
            <w:sz w:val="22"/>
            <w:szCs w:val="22"/>
          </w:rPr>
          <w:t>alimentación de potencia y control</w:t>
        </w:r>
        <w:r w:rsidR="008902C3" w:rsidRPr="005D03CB">
          <w:rPr>
            <w:rFonts w:cs="Arial"/>
            <w:b w:val="0"/>
            <w:sz w:val="22"/>
            <w:szCs w:val="22"/>
          </w:rPr>
          <w:t xml:space="preserve">, </w:t>
        </w:r>
        <w:r w:rsidR="008A1354" w:rsidRPr="005D03CB">
          <w:rPr>
            <w:rFonts w:cs="Arial"/>
            <w:b w:val="0"/>
            <w:sz w:val="22"/>
            <w:szCs w:val="22"/>
          </w:rPr>
          <w:t xml:space="preserve">gabinetes de control de motores, interruptores, </w:t>
        </w:r>
        <w:r w:rsidR="00851158" w:rsidRPr="005D03CB">
          <w:rPr>
            <w:rFonts w:cs="Arial"/>
            <w:b w:val="0"/>
            <w:sz w:val="22"/>
            <w:szCs w:val="22"/>
          </w:rPr>
          <w:t xml:space="preserve">puesta a tierra, protección catódica, revestimiento, </w:t>
        </w:r>
        <w:r w:rsidR="008902C3" w:rsidRPr="005D03CB">
          <w:rPr>
            <w:rFonts w:cs="Arial"/>
            <w:b w:val="0"/>
            <w:sz w:val="22"/>
            <w:szCs w:val="22"/>
          </w:rPr>
          <w:t>sistema de filtrado, obras civiles</w:t>
        </w:r>
        <w:r w:rsidR="00851158" w:rsidRPr="005D03CB">
          <w:rPr>
            <w:rFonts w:cs="Arial"/>
            <w:b w:val="0"/>
            <w:sz w:val="22"/>
            <w:szCs w:val="22"/>
          </w:rPr>
          <w:t xml:space="preserve"> y/o</w:t>
        </w:r>
        <w:r w:rsidR="008902C3" w:rsidRPr="005D03CB">
          <w:rPr>
            <w:rFonts w:cs="Arial"/>
            <w:b w:val="0"/>
            <w:sz w:val="22"/>
            <w:szCs w:val="22"/>
          </w:rPr>
          <w:t xml:space="preserve"> pases de carretera, rack de tuberías, trincheras, etc</w:t>
        </w:r>
        <w:r w:rsidR="00851158" w:rsidRPr="005D03CB">
          <w:rPr>
            <w:rFonts w:cs="Arial"/>
            <w:b w:val="0"/>
            <w:sz w:val="22"/>
            <w:szCs w:val="22"/>
          </w:rPr>
          <w:t>.</w:t>
        </w:r>
      </w:ins>
    </w:p>
    <w:p w:rsidR="007A3F23" w:rsidRPr="005D03CB" w:rsidRDefault="007A3F23" w:rsidP="004C0BAE">
      <w:pPr>
        <w:pStyle w:val="TitoloAMC0"/>
        <w:ind w:left="720"/>
        <w:rPr>
          <w:ins w:id="766" w:author="jmavares" w:date="2009-04-14T20:33:00Z"/>
          <w:rFonts w:cs="Arial"/>
          <w:b w:val="0"/>
          <w:sz w:val="22"/>
          <w:szCs w:val="22"/>
          <w:lang w:val="es-VE"/>
        </w:rPr>
      </w:pPr>
    </w:p>
    <w:p w:rsidR="00851158" w:rsidRPr="005D03CB" w:rsidRDefault="00851158" w:rsidP="00851158">
      <w:pPr>
        <w:tabs>
          <w:tab w:val="left" w:pos="0"/>
          <w:tab w:val="left" w:pos="720"/>
        </w:tabs>
        <w:ind w:left="720"/>
        <w:jc w:val="both"/>
        <w:rPr>
          <w:ins w:id="767" w:author="jmavares" w:date="2009-04-14T20:33:00Z"/>
        </w:rPr>
      </w:pPr>
      <w:ins w:id="768" w:author="jmavares" w:date="2009-04-14T20:33:00Z">
        <w:r w:rsidRPr="005D03CB">
          <w:t>Todas las señales asociadas a</w:t>
        </w:r>
        <w:r w:rsidR="00DA1E9C" w:rsidRPr="005D03CB">
          <w:t>l sistema de combustible líquido</w:t>
        </w:r>
        <w:r w:rsidRPr="005D03CB">
          <w:t xml:space="preserve"> deberán ser llevadas hasta cajas de conexiones locales y que </w:t>
        </w:r>
        <w:r w:rsidR="008A1354" w:rsidRPr="005D03CB">
          <w:t>la operación tenga la posibilidad de ser e</w:t>
        </w:r>
        <w:r w:rsidRPr="005D03CB">
          <w:t>n forma manual o remota.</w:t>
        </w:r>
      </w:ins>
    </w:p>
    <w:p w:rsidR="00851158" w:rsidRPr="005D03CB" w:rsidRDefault="00851158" w:rsidP="00851158">
      <w:pPr>
        <w:tabs>
          <w:tab w:val="left" w:pos="0"/>
          <w:tab w:val="left" w:pos="720"/>
        </w:tabs>
        <w:ind w:left="720"/>
        <w:jc w:val="both"/>
        <w:rPr>
          <w:ins w:id="769" w:author="jmavares" w:date="2009-04-14T20:33:00Z"/>
        </w:rPr>
      </w:pPr>
      <w:ins w:id="770" w:author="jmavares" w:date="2009-04-14T20:33:00Z">
        <w:r w:rsidRPr="005D03CB">
          <w:t xml:space="preserve">Todas las instalaciones y equipos deberán cumplir con la normativa correspondiente ASME, API, PDVSA, COVENIN y cualquier otra que </w:t>
        </w:r>
        <w:r w:rsidR="00DA1E9C" w:rsidRPr="005D03CB">
          <w:t xml:space="preserve">se </w:t>
        </w:r>
        <w:r w:rsidRPr="005D03CB">
          <w:t>aplique en la nación.</w:t>
        </w:r>
      </w:ins>
    </w:p>
    <w:p w:rsidR="00851158" w:rsidRPr="005D03CB" w:rsidRDefault="00851158" w:rsidP="004C0BAE">
      <w:pPr>
        <w:pStyle w:val="TitoloAMC0"/>
        <w:ind w:left="720"/>
        <w:rPr>
          <w:ins w:id="771" w:author="jmavares" w:date="2009-04-14T20:33:00Z"/>
          <w:rFonts w:cs="Arial"/>
          <w:b w:val="0"/>
          <w:sz w:val="22"/>
          <w:szCs w:val="22"/>
        </w:rPr>
      </w:pPr>
    </w:p>
    <w:p w:rsidR="00A85080" w:rsidRPr="005D03CB" w:rsidRDefault="00A85080" w:rsidP="004C0BAE">
      <w:pPr>
        <w:pStyle w:val="TitoloAMC0"/>
        <w:ind w:left="720"/>
        <w:rPr>
          <w:ins w:id="772" w:author="jmavares" w:date="2009-04-14T20:33:00Z"/>
          <w:rFonts w:cs="Arial"/>
          <w:b w:val="0"/>
          <w:sz w:val="22"/>
          <w:szCs w:val="22"/>
        </w:rPr>
      </w:pPr>
      <w:ins w:id="773" w:author="jmavares" w:date="2009-04-14T20:33:00Z">
        <w:r w:rsidRPr="005D03CB">
          <w:rPr>
            <w:rFonts w:cs="Arial"/>
            <w:sz w:val="22"/>
            <w:szCs w:val="22"/>
          </w:rPr>
          <w:t>COMBUSTIBLE GAS</w:t>
        </w:r>
      </w:ins>
    </w:p>
    <w:p w:rsidR="00985A5B" w:rsidRPr="005D03CB" w:rsidRDefault="00985A5B" w:rsidP="00985A5B">
      <w:pPr>
        <w:pStyle w:val="TitoloAMC0"/>
        <w:ind w:left="720"/>
        <w:rPr>
          <w:ins w:id="774" w:author="jmavares" w:date="2009-04-14T20:33:00Z"/>
          <w:rFonts w:cs="Arial"/>
          <w:b w:val="0"/>
          <w:sz w:val="22"/>
          <w:szCs w:val="22"/>
        </w:rPr>
      </w:pPr>
      <w:ins w:id="775" w:author="jmavares" w:date="2009-04-14T20:33:00Z">
        <w:r w:rsidRPr="005D03CB">
          <w:rPr>
            <w:rFonts w:cs="Arial"/>
            <w:b w:val="0"/>
            <w:sz w:val="22"/>
            <w:szCs w:val="22"/>
          </w:rPr>
          <w:t xml:space="preserve">El contratista deberá desarrollar la Ingeniería básica y de detalles, procura y construcción para suministrar combustible gas desde </w:t>
        </w:r>
        <w:r w:rsidR="00C870B4" w:rsidRPr="005D03CB">
          <w:rPr>
            <w:rFonts w:cs="Arial"/>
            <w:b w:val="0"/>
            <w:sz w:val="22"/>
            <w:szCs w:val="22"/>
          </w:rPr>
          <w:t xml:space="preserve">la </w:t>
        </w:r>
        <w:r w:rsidRPr="005D03CB">
          <w:rPr>
            <w:rFonts w:cs="Arial"/>
            <w:b w:val="0"/>
            <w:sz w:val="22"/>
            <w:szCs w:val="22"/>
          </w:rPr>
          <w:t xml:space="preserve">Tubería de Suministro </w:t>
        </w:r>
        <w:r w:rsidR="001734D9" w:rsidRPr="005D03CB">
          <w:rPr>
            <w:rFonts w:cs="Arial"/>
            <w:b w:val="0"/>
            <w:sz w:val="22"/>
            <w:szCs w:val="22"/>
          </w:rPr>
          <w:t xml:space="preserve">de Combustible gas </w:t>
        </w:r>
        <w:r w:rsidR="006F21E3" w:rsidRPr="005D03CB">
          <w:rPr>
            <w:rFonts w:cs="Arial"/>
            <w:b w:val="0"/>
            <w:sz w:val="22"/>
            <w:szCs w:val="22"/>
          </w:rPr>
          <w:t>a</w:t>
        </w:r>
        <w:r w:rsidRPr="005D03CB">
          <w:rPr>
            <w:rFonts w:cs="Arial"/>
            <w:b w:val="0"/>
            <w:sz w:val="22"/>
            <w:szCs w:val="22"/>
          </w:rPr>
          <w:t xml:space="preserve"> la Planta dentro del Ciclo Combinado II hasta cada una de las Unidades de Generación. </w:t>
        </w:r>
      </w:ins>
    </w:p>
    <w:p w:rsidR="00985A5B" w:rsidRPr="005D03CB" w:rsidRDefault="00985A5B" w:rsidP="00985A5B">
      <w:pPr>
        <w:pStyle w:val="TitoloAMC0"/>
        <w:ind w:left="720"/>
        <w:rPr>
          <w:ins w:id="776" w:author="jmavares" w:date="2009-04-14T20:33:00Z"/>
          <w:rFonts w:cs="Arial"/>
          <w:b w:val="0"/>
          <w:sz w:val="22"/>
          <w:szCs w:val="22"/>
          <w:lang w:val="es-VE"/>
        </w:rPr>
      </w:pPr>
      <w:ins w:id="777" w:author="jmavares" w:date="2009-04-14T20:33:00Z">
        <w:r w:rsidRPr="005D03CB">
          <w:rPr>
            <w:rFonts w:cs="Arial"/>
            <w:b w:val="0"/>
            <w:sz w:val="22"/>
            <w:szCs w:val="22"/>
          </w:rPr>
          <w:t xml:space="preserve">El diseño, procura y construcción deberá incluir sin limitarse: tuberías, válvulas, válvulas de seguridad, soportes, accesorios, elementos de instrumentación y control, alimentación de potencia y control, gabinetes de control de motores, interruptores, puesta a tierra, protección catódica, revestimiento, </w:t>
        </w:r>
        <w:r w:rsidR="008D5F91" w:rsidRPr="005D03CB">
          <w:rPr>
            <w:rFonts w:cs="Arial"/>
            <w:b w:val="0"/>
            <w:sz w:val="22"/>
            <w:szCs w:val="22"/>
          </w:rPr>
          <w:t>filtros, separadores</w:t>
        </w:r>
        <w:r w:rsidRPr="005D03CB">
          <w:rPr>
            <w:rFonts w:cs="Arial"/>
            <w:b w:val="0"/>
            <w:sz w:val="22"/>
            <w:szCs w:val="22"/>
          </w:rPr>
          <w:t>, obras civiles y/o pases de carretera, rack de tuberías, trincheras, etc.</w:t>
        </w:r>
        <w:r w:rsidR="008D5F91" w:rsidRPr="005D03CB">
          <w:rPr>
            <w:rFonts w:cs="Arial"/>
            <w:b w:val="0"/>
            <w:sz w:val="22"/>
            <w:szCs w:val="22"/>
          </w:rPr>
          <w:t xml:space="preserve"> Adicionalmente se debe prever las facilidades para ejecutar limpieza interna de las tuberías.</w:t>
        </w:r>
      </w:ins>
    </w:p>
    <w:p w:rsidR="00985A5B" w:rsidRPr="005D03CB" w:rsidRDefault="00985A5B" w:rsidP="00985A5B">
      <w:pPr>
        <w:pStyle w:val="TitoloAMC0"/>
        <w:ind w:left="720"/>
        <w:rPr>
          <w:ins w:id="778" w:author="jmavares" w:date="2009-04-14T20:33:00Z"/>
          <w:rFonts w:cs="Arial"/>
          <w:b w:val="0"/>
          <w:sz w:val="22"/>
          <w:szCs w:val="22"/>
          <w:lang w:val="es-VE"/>
        </w:rPr>
      </w:pPr>
    </w:p>
    <w:p w:rsidR="00985A5B" w:rsidRPr="005D03CB" w:rsidRDefault="00985A5B" w:rsidP="00985A5B">
      <w:pPr>
        <w:tabs>
          <w:tab w:val="left" w:pos="0"/>
          <w:tab w:val="left" w:pos="720"/>
        </w:tabs>
        <w:ind w:left="720"/>
        <w:jc w:val="both"/>
        <w:rPr>
          <w:ins w:id="779" w:author="jmavares" w:date="2009-04-14T20:33:00Z"/>
        </w:rPr>
      </w:pPr>
      <w:ins w:id="780" w:author="jmavares" w:date="2009-04-14T20:33:00Z">
        <w:r w:rsidRPr="005D03CB">
          <w:t xml:space="preserve">Todas las señales asociadas al sistema de combustible </w:t>
        </w:r>
        <w:r w:rsidR="008D5F91" w:rsidRPr="005D03CB">
          <w:t>gas</w:t>
        </w:r>
        <w:r w:rsidRPr="005D03CB">
          <w:t xml:space="preserve"> deberán ser llevadas hasta cajas de conexiones locales y que la operación tenga la posibilidad de ser en forma manual o remota.</w:t>
        </w:r>
      </w:ins>
    </w:p>
    <w:p w:rsidR="00985A5B" w:rsidRPr="005D03CB" w:rsidRDefault="00985A5B" w:rsidP="00985A5B">
      <w:pPr>
        <w:tabs>
          <w:tab w:val="left" w:pos="0"/>
          <w:tab w:val="left" w:pos="720"/>
        </w:tabs>
        <w:ind w:left="720"/>
        <w:jc w:val="both"/>
        <w:rPr>
          <w:ins w:id="781" w:author="jmavares" w:date="2009-04-14T20:33:00Z"/>
        </w:rPr>
      </w:pPr>
    </w:p>
    <w:p w:rsidR="00985A5B" w:rsidRPr="005D03CB" w:rsidRDefault="00985A5B" w:rsidP="00985A5B">
      <w:pPr>
        <w:tabs>
          <w:tab w:val="left" w:pos="0"/>
          <w:tab w:val="left" w:pos="720"/>
        </w:tabs>
        <w:ind w:left="720"/>
        <w:jc w:val="both"/>
        <w:rPr>
          <w:ins w:id="782" w:author="jmavares" w:date="2009-04-14T20:33:00Z"/>
        </w:rPr>
      </w:pPr>
      <w:ins w:id="783" w:author="jmavares" w:date="2009-04-14T20:33:00Z">
        <w:r w:rsidRPr="005D03CB">
          <w:t>Todas las instalaciones y equipos deberán cumplir con la normativa correspondiente ASME, API, PDVSA, COVENIN y cualquier otra que se aplique en la nación.</w:t>
        </w:r>
      </w:ins>
    </w:p>
    <w:p w:rsidR="003B5C63" w:rsidRPr="005D03CB" w:rsidRDefault="003B5C63" w:rsidP="004C0BAE">
      <w:pPr>
        <w:pStyle w:val="TitoloAMC0"/>
        <w:ind w:left="720"/>
        <w:rPr>
          <w:ins w:id="784" w:author="jmavares" w:date="2009-04-14T20:33:00Z"/>
          <w:rFonts w:cs="Arial"/>
          <w:b w:val="0"/>
          <w:sz w:val="22"/>
          <w:szCs w:val="22"/>
        </w:rPr>
      </w:pPr>
    </w:p>
    <w:p w:rsidR="00A85080" w:rsidRPr="005D03CB" w:rsidRDefault="00A85080" w:rsidP="004C0BAE">
      <w:pPr>
        <w:pStyle w:val="TitoloAMC0"/>
        <w:ind w:left="720"/>
        <w:rPr>
          <w:ins w:id="785" w:author="jmavares" w:date="2009-04-14T20:33:00Z"/>
          <w:rFonts w:cs="Arial"/>
          <w:b w:val="0"/>
          <w:sz w:val="22"/>
          <w:szCs w:val="22"/>
        </w:rPr>
      </w:pPr>
      <w:ins w:id="786" w:author="jmavares" w:date="2009-04-14T20:33:00Z">
        <w:r w:rsidRPr="005D03CB">
          <w:rPr>
            <w:rFonts w:cs="Arial"/>
            <w:sz w:val="22"/>
            <w:szCs w:val="22"/>
          </w:rPr>
          <w:t>AGUA DESMINERALIZADA</w:t>
        </w:r>
      </w:ins>
    </w:p>
    <w:p w:rsidR="006412AC" w:rsidRPr="005D03CB" w:rsidRDefault="006412AC" w:rsidP="006412AC">
      <w:pPr>
        <w:pStyle w:val="BodyText2"/>
        <w:spacing w:after="0" w:line="240" w:lineRule="auto"/>
        <w:ind w:left="720"/>
        <w:jc w:val="both"/>
        <w:rPr>
          <w:ins w:id="787" w:author="jmavares" w:date="2009-04-14T20:33:00Z"/>
          <w:bCs/>
        </w:rPr>
      </w:pPr>
      <w:ins w:id="788" w:author="jmavares" w:date="2009-04-14T20:33:00Z">
        <w:r w:rsidRPr="005D03CB">
          <w:rPr>
            <w:bCs/>
          </w:rPr>
          <w:t>El contratista deberá desarrollar la Ingeniería básica y de detalles, procura y construcción para suministrar agua desmineralizada desde el Cabezal de suministro en el tanque de reposición de los recuperadores de calor del Ciclo Combinado I (Make up) hasta la Planta.</w:t>
        </w:r>
      </w:ins>
    </w:p>
    <w:p w:rsidR="006412AC" w:rsidRPr="005D03CB" w:rsidRDefault="006412AC" w:rsidP="006412AC">
      <w:pPr>
        <w:pStyle w:val="TitoloAMC0"/>
        <w:ind w:left="720"/>
        <w:rPr>
          <w:ins w:id="789" w:author="jmavares" w:date="2009-04-14T20:33:00Z"/>
          <w:rFonts w:cs="Arial"/>
          <w:b w:val="0"/>
          <w:sz w:val="22"/>
          <w:szCs w:val="22"/>
        </w:rPr>
      </w:pPr>
    </w:p>
    <w:p w:rsidR="006412AC" w:rsidRPr="005D03CB" w:rsidRDefault="006412AC" w:rsidP="006412AC">
      <w:pPr>
        <w:pStyle w:val="TitoloAMC0"/>
        <w:ind w:left="720"/>
        <w:rPr>
          <w:ins w:id="790" w:author="jmavares" w:date="2009-04-14T20:33:00Z"/>
          <w:rFonts w:cs="Arial"/>
          <w:b w:val="0"/>
          <w:sz w:val="22"/>
          <w:szCs w:val="22"/>
          <w:lang w:val="es-VE"/>
        </w:rPr>
      </w:pPr>
      <w:ins w:id="791" w:author="jmavares" w:date="2009-04-14T20:33:00Z">
        <w:r w:rsidRPr="005D03CB">
          <w:rPr>
            <w:rFonts w:cs="Arial"/>
            <w:b w:val="0"/>
            <w:sz w:val="22"/>
            <w:szCs w:val="22"/>
          </w:rPr>
          <w:t>El diseño, procura y construcción deberá incluir sin limitarse: tuberías, válvulas, válvulas de seguridad, soportes, accesorios, líneas de recirculación, bombas, elementos de instrumentación y control, alimentación de potencia y control, gabinetes de control de motores, interruptores, puesta a tierra, protección catódica, revestimiento, sistema de filtrado, obras civiles y/o pases de carretera, rack de tuberías, trincheras, etc.</w:t>
        </w:r>
      </w:ins>
    </w:p>
    <w:p w:rsidR="006412AC" w:rsidRPr="005D03CB" w:rsidRDefault="006412AC" w:rsidP="006412AC">
      <w:pPr>
        <w:pStyle w:val="TitoloAMC0"/>
        <w:ind w:left="720"/>
        <w:rPr>
          <w:ins w:id="792" w:author="jmavares" w:date="2009-04-14T20:33:00Z"/>
          <w:rFonts w:cs="Arial"/>
          <w:b w:val="0"/>
          <w:sz w:val="22"/>
          <w:szCs w:val="22"/>
          <w:lang w:val="es-VE"/>
        </w:rPr>
      </w:pPr>
    </w:p>
    <w:p w:rsidR="006412AC" w:rsidRPr="005D03CB" w:rsidRDefault="006412AC" w:rsidP="006412AC">
      <w:pPr>
        <w:tabs>
          <w:tab w:val="left" w:pos="0"/>
          <w:tab w:val="left" w:pos="720"/>
        </w:tabs>
        <w:ind w:left="720"/>
        <w:jc w:val="both"/>
        <w:rPr>
          <w:ins w:id="793" w:author="jmavares" w:date="2009-04-14T20:33:00Z"/>
        </w:rPr>
      </w:pPr>
      <w:ins w:id="794" w:author="jmavares" w:date="2009-04-14T20:33:00Z">
        <w:r w:rsidRPr="005D03CB">
          <w:t>Todas las señales asociadas al sistema de agua desmineralizada deberán ser llevadas hasta cajas de conexiones locales y que la operación tenga la posibilidad de ser en forma manual o remota.</w:t>
        </w:r>
      </w:ins>
    </w:p>
    <w:p w:rsidR="006412AC" w:rsidRPr="005D03CB" w:rsidRDefault="006412AC" w:rsidP="006412AC">
      <w:pPr>
        <w:tabs>
          <w:tab w:val="left" w:pos="0"/>
          <w:tab w:val="left" w:pos="720"/>
        </w:tabs>
        <w:ind w:left="720"/>
        <w:jc w:val="both"/>
        <w:rPr>
          <w:ins w:id="795" w:author="jmavares" w:date="2009-04-14T20:33:00Z"/>
        </w:rPr>
      </w:pPr>
    </w:p>
    <w:p w:rsidR="006412AC" w:rsidRPr="005D03CB" w:rsidRDefault="006412AC" w:rsidP="006412AC">
      <w:pPr>
        <w:tabs>
          <w:tab w:val="left" w:pos="0"/>
          <w:tab w:val="left" w:pos="720"/>
        </w:tabs>
        <w:ind w:left="720"/>
        <w:jc w:val="both"/>
        <w:rPr>
          <w:ins w:id="796" w:author="jmavares" w:date="2009-04-14T20:33:00Z"/>
        </w:rPr>
      </w:pPr>
      <w:ins w:id="797" w:author="jmavares" w:date="2009-04-14T20:33:00Z">
        <w:r w:rsidRPr="005D03CB">
          <w:t>Todas las instalaciones y equipos deberán cumplir con la normativa correspondiente ASME, API, PDVSA, COVENIN y cualquier otra que se aplique en la nación.</w:t>
        </w:r>
      </w:ins>
    </w:p>
    <w:p w:rsidR="001734D9" w:rsidRDefault="001734D9" w:rsidP="006412AC">
      <w:pPr>
        <w:tabs>
          <w:tab w:val="left" w:pos="0"/>
          <w:tab w:val="left" w:pos="720"/>
        </w:tabs>
        <w:ind w:left="720"/>
        <w:jc w:val="both"/>
        <w:rPr>
          <w:ins w:id="798" w:author="jmavares" w:date="2009-04-14T20:33:00Z"/>
        </w:rPr>
      </w:pPr>
    </w:p>
    <w:p w:rsidR="00220934" w:rsidRPr="005D03CB" w:rsidRDefault="00220934" w:rsidP="006412AC">
      <w:pPr>
        <w:tabs>
          <w:tab w:val="left" w:pos="0"/>
          <w:tab w:val="left" w:pos="720"/>
        </w:tabs>
        <w:ind w:left="720"/>
        <w:jc w:val="both"/>
        <w:rPr>
          <w:ins w:id="799" w:author="jmavares" w:date="2009-04-14T20:33:00Z"/>
        </w:rPr>
      </w:pPr>
    </w:p>
    <w:p w:rsidR="00AD7E45" w:rsidRPr="005D03CB" w:rsidRDefault="00AD7E45" w:rsidP="006412AC">
      <w:pPr>
        <w:tabs>
          <w:tab w:val="left" w:pos="0"/>
          <w:tab w:val="left" w:pos="720"/>
        </w:tabs>
        <w:ind w:left="720"/>
        <w:jc w:val="both"/>
        <w:rPr>
          <w:ins w:id="800" w:author="jmavares" w:date="2009-04-14T20:33:00Z"/>
          <w:b/>
        </w:rPr>
      </w:pPr>
      <w:ins w:id="801" w:author="jmavares" w:date="2009-04-14T20:33:00Z">
        <w:r w:rsidRPr="005D03CB">
          <w:rPr>
            <w:b/>
          </w:rPr>
          <w:t>AGUA DE SERVICIO</w:t>
        </w:r>
      </w:ins>
    </w:p>
    <w:p w:rsidR="00AD7E45" w:rsidRPr="005D03CB" w:rsidRDefault="00AD7E45" w:rsidP="00AD7E45">
      <w:pPr>
        <w:pStyle w:val="TitoloAMC0"/>
        <w:ind w:left="720"/>
        <w:rPr>
          <w:ins w:id="802" w:author="jmavares" w:date="2009-04-14T20:33:00Z"/>
          <w:rFonts w:cs="Arial"/>
          <w:b w:val="0"/>
          <w:sz w:val="22"/>
          <w:szCs w:val="22"/>
        </w:rPr>
      </w:pPr>
      <w:ins w:id="803" w:author="jmavares" w:date="2009-04-14T20:33:00Z">
        <w:r w:rsidRPr="005D03CB">
          <w:rPr>
            <w:rFonts w:cs="Arial"/>
            <w:b w:val="0"/>
            <w:sz w:val="22"/>
            <w:szCs w:val="22"/>
          </w:rPr>
          <w:t>El contratista deberá desarrollar la Ingeniería básica y de detalles, procura y construcción para suministrar agua de servicio desde la Tubería de Suministro a la Planta dentro del Ciclo Combinado II hasta puntos de ubicación de duchas y lavaojos</w:t>
        </w:r>
        <w:r w:rsidR="001734D9" w:rsidRPr="005D03CB">
          <w:rPr>
            <w:rFonts w:cs="Arial"/>
            <w:b w:val="0"/>
            <w:sz w:val="22"/>
            <w:szCs w:val="22"/>
          </w:rPr>
          <w:t>, sistema de riego</w:t>
        </w:r>
        <w:r w:rsidRPr="005D03CB">
          <w:rPr>
            <w:rFonts w:cs="Arial"/>
            <w:b w:val="0"/>
            <w:sz w:val="22"/>
            <w:szCs w:val="22"/>
          </w:rPr>
          <w:t xml:space="preserve"> y </w:t>
        </w:r>
        <w:r w:rsidR="001734D9" w:rsidRPr="005D03CB">
          <w:rPr>
            <w:rFonts w:cs="Arial"/>
            <w:b w:val="0"/>
            <w:sz w:val="22"/>
            <w:szCs w:val="22"/>
          </w:rPr>
          <w:t xml:space="preserve">puntos de uso general </w:t>
        </w:r>
        <w:r w:rsidRPr="005D03CB">
          <w:rPr>
            <w:rFonts w:cs="Arial"/>
            <w:b w:val="0"/>
            <w:sz w:val="22"/>
            <w:szCs w:val="22"/>
          </w:rPr>
          <w:t xml:space="preserve">dentro del perímetro de las Unidades de Generación. </w:t>
        </w:r>
      </w:ins>
    </w:p>
    <w:p w:rsidR="00AD7E45" w:rsidRPr="005D03CB" w:rsidRDefault="00AD7E45" w:rsidP="00AD7E45">
      <w:pPr>
        <w:pStyle w:val="TitoloAMC0"/>
        <w:ind w:left="720"/>
        <w:rPr>
          <w:ins w:id="804" w:author="jmavares" w:date="2009-04-14T20:33:00Z"/>
          <w:rFonts w:cs="Arial"/>
          <w:b w:val="0"/>
          <w:sz w:val="22"/>
          <w:szCs w:val="22"/>
          <w:lang w:val="es-VE"/>
        </w:rPr>
      </w:pPr>
      <w:ins w:id="805" w:author="jmavares" w:date="2009-04-14T20:33:00Z">
        <w:r w:rsidRPr="005D03CB">
          <w:rPr>
            <w:rFonts w:cs="Arial"/>
            <w:b w:val="0"/>
            <w:sz w:val="22"/>
            <w:szCs w:val="22"/>
          </w:rPr>
          <w:t>El diseño, procura y construcción deberá incluir sin limitarse: tuberías, válvulas, válvulas de seguridad, soportes, accesorios, elementos de instrumentación y control, puesta a tierra, protección catódica, revestimiento, filtros, obras civiles y/o pases de carretera, rack de tuberías, trincheras, etc.</w:t>
        </w:r>
      </w:ins>
    </w:p>
    <w:p w:rsidR="00AD7E45" w:rsidRPr="005D03CB" w:rsidRDefault="00AD7E45" w:rsidP="00AD7E45">
      <w:pPr>
        <w:pStyle w:val="TitoloAMC0"/>
        <w:ind w:left="720"/>
        <w:rPr>
          <w:ins w:id="806" w:author="jmavares" w:date="2009-04-14T20:33:00Z"/>
          <w:rFonts w:cs="Arial"/>
          <w:b w:val="0"/>
          <w:sz w:val="22"/>
          <w:szCs w:val="22"/>
          <w:lang w:val="es-VE"/>
        </w:rPr>
      </w:pPr>
    </w:p>
    <w:p w:rsidR="00AD7E45" w:rsidRPr="005D03CB" w:rsidRDefault="00AD7E45" w:rsidP="00AD7E45">
      <w:pPr>
        <w:tabs>
          <w:tab w:val="left" w:pos="0"/>
          <w:tab w:val="left" w:pos="720"/>
        </w:tabs>
        <w:ind w:left="720"/>
        <w:jc w:val="both"/>
        <w:rPr>
          <w:ins w:id="807" w:author="jmavares" w:date="2009-04-14T20:33:00Z"/>
        </w:rPr>
      </w:pPr>
      <w:ins w:id="808" w:author="jmavares" w:date="2009-04-14T20:33:00Z">
        <w:r w:rsidRPr="005D03CB">
          <w:t>Todas las instalaciones y equipos deberán cumplir con la normativa correspondiente ASME, API, PDVSA, COVENIN y cualquier otra que se aplique en la nación.</w:t>
        </w:r>
      </w:ins>
    </w:p>
    <w:p w:rsidR="006412AC" w:rsidRPr="005D03CB" w:rsidRDefault="006412AC" w:rsidP="006412AC">
      <w:pPr>
        <w:pStyle w:val="BodyText2"/>
        <w:spacing w:after="0" w:line="240" w:lineRule="auto"/>
        <w:ind w:left="720"/>
        <w:jc w:val="both"/>
        <w:rPr>
          <w:ins w:id="809" w:author="jmavares" w:date="2009-04-14T20:33:00Z"/>
          <w:bCs/>
        </w:rPr>
      </w:pPr>
    </w:p>
    <w:p w:rsidR="00A85080" w:rsidRPr="005D03CB" w:rsidRDefault="00A85080" w:rsidP="004C0BAE">
      <w:pPr>
        <w:pStyle w:val="TitoloAMC0"/>
        <w:ind w:left="720"/>
        <w:rPr>
          <w:ins w:id="810" w:author="jmavares" w:date="2009-04-14T20:33:00Z"/>
          <w:rFonts w:cs="Arial"/>
          <w:b w:val="0"/>
          <w:sz w:val="22"/>
          <w:szCs w:val="22"/>
        </w:rPr>
      </w:pPr>
      <w:ins w:id="811" w:author="jmavares" w:date="2009-04-14T20:33:00Z">
        <w:r w:rsidRPr="005D03CB">
          <w:rPr>
            <w:rFonts w:cs="Arial"/>
            <w:sz w:val="22"/>
            <w:szCs w:val="22"/>
          </w:rPr>
          <w:t>AIRE DE INSTRUMENTOS</w:t>
        </w:r>
      </w:ins>
    </w:p>
    <w:p w:rsidR="006412AC" w:rsidRPr="005D03CB" w:rsidRDefault="006412AC" w:rsidP="006412AC">
      <w:pPr>
        <w:pStyle w:val="TitoloAMC0"/>
        <w:ind w:left="720"/>
        <w:rPr>
          <w:ins w:id="812" w:author="jmavares" w:date="2009-04-14T20:33:00Z"/>
          <w:rFonts w:cs="Arial"/>
          <w:b w:val="0"/>
          <w:sz w:val="22"/>
          <w:szCs w:val="22"/>
        </w:rPr>
      </w:pPr>
      <w:ins w:id="813" w:author="jmavares" w:date="2009-04-14T20:33:00Z">
        <w:r w:rsidRPr="005D03CB">
          <w:rPr>
            <w:rFonts w:cs="Arial"/>
            <w:b w:val="0"/>
            <w:sz w:val="22"/>
            <w:szCs w:val="22"/>
          </w:rPr>
          <w:t xml:space="preserve">El contratista deberá desarrollar la Ingeniería básica y de detalles, procura y construcción para suministrar aire de instrumentos desde la Tubería de Suministro </w:t>
        </w:r>
        <w:r w:rsidR="006F21E3" w:rsidRPr="005D03CB">
          <w:rPr>
            <w:rFonts w:cs="Arial"/>
            <w:b w:val="0"/>
            <w:sz w:val="22"/>
            <w:szCs w:val="22"/>
          </w:rPr>
          <w:t>a</w:t>
        </w:r>
        <w:r w:rsidRPr="005D03CB">
          <w:rPr>
            <w:rFonts w:cs="Arial"/>
            <w:b w:val="0"/>
            <w:sz w:val="22"/>
            <w:szCs w:val="22"/>
          </w:rPr>
          <w:t xml:space="preserve"> la Planta dentro del Ciclo Combinado II hasta cada una de las Unidades de Generación. </w:t>
        </w:r>
      </w:ins>
    </w:p>
    <w:p w:rsidR="006412AC" w:rsidRPr="005D03CB" w:rsidRDefault="006412AC" w:rsidP="006412AC">
      <w:pPr>
        <w:pStyle w:val="TitoloAMC0"/>
        <w:ind w:left="720"/>
        <w:rPr>
          <w:ins w:id="814" w:author="jmavares" w:date="2009-04-14T20:33:00Z"/>
          <w:rFonts w:cs="Arial"/>
          <w:b w:val="0"/>
          <w:sz w:val="22"/>
          <w:szCs w:val="22"/>
          <w:lang w:val="es-VE"/>
        </w:rPr>
      </w:pPr>
      <w:ins w:id="815" w:author="jmavares" w:date="2009-04-14T20:33:00Z">
        <w:r w:rsidRPr="005D03CB">
          <w:rPr>
            <w:rFonts w:cs="Arial"/>
            <w:b w:val="0"/>
            <w:sz w:val="22"/>
            <w:szCs w:val="22"/>
          </w:rPr>
          <w:t>El diseño, procura y construcción deberá incluir sin limitarse: compresor, tuberías, válvulas, válvulas de seguridad, soportes, accesorios, elementos de instrumentación y control, alimentación de potencia y control, gabinetes de control de motores, interruptores, puesta a tierra, protección catódica, revestimiento, filtros, separadores, obras civiles y/o pases de carretera, rack de tuberías, trincheras, etc.</w:t>
        </w:r>
      </w:ins>
    </w:p>
    <w:p w:rsidR="006412AC" w:rsidRPr="005D03CB" w:rsidRDefault="006412AC" w:rsidP="006412AC">
      <w:pPr>
        <w:pStyle w:val="TitoloAMC0"/>
        <w:ind w:left="720"/>
        <w:rPr>
          <w:ins w:id="816" w:author="jmavares" w:date="2009-04-14T20:33:00Z"/>
          <w:rFonts w:cs="Arial"/>
          <w:b w:val="0"/>
          <w:sz w:val="22"/>
          <w:szCs w:val="22"/>
          <w:lang w:val="es-VE"/>
        </w:rPr>
      </w:pPr>
    </w:p>
    <w:p w:rsidR="006412AC" w:rsidRPr="005D03CB" w:rsidRDefault="006412AC" w:rsidP="006412AC">
      <w:pPr>
        <w:tabs>
          <w:tab w:val="left" w:pos="0"/>
          <w:tab w:val="left" w:pos="720"/>
        </w:tabs>
        <w:ind w:left="720"/>
        <w:jc w:val="both"/>
        <w:rPr>
          <w:ins w:id="817" w:author="jmavares" w:date="2009-04-14T20:33:00Z"/>
        </w:rPr>
      </w:pPr>
      <w:ins w:id="818" w:author="jmavares" w:date="2009-04-14T20:33:00Z">
        <w:r w:rsidRPr="005D03CB">
          <w:t>Todas las señales asociadas al sistema de aire de instrumentos deberán ser llevadas hasta cajas de conexiones locales y que la operación tenga la posibilidad de ser en forma manual o remota.</w:t>
        </w:r>
      </w:ins>
    </w:p>
    <w:p w:rsidR="006412AC" w:rsidRPr="005D03CB" w:rsidRDefault="006412AC" w:rsidP="006412AC">
      <w:pPr>
        <w:tabs>
          <w:tab w:val="left" w:pos="0"/>
          <w:tab w:val="left" w:pos="720"/>
        </w:tabs>
        <w:ind w:left="720"/>
        <w:jc w:val="both"/>
        <w:rPr>
          <w:ins w:id="819" w:author="jmavares" w:date="2009-04-14T20:33:00Z"/>
        </w:rPr>
      </w:pPr>
    </w:p>
    <w:p w:rsidR="006412AC" w:rsidRPr="005D03CB" w:rsidRDefault="006412AC" w:rsidP="006412AC">
      <w:pPr>
        <w:tabs>
          <w:tab w:val="left" w:pos="0"/>
          <w:tab w:val="left" w:pos="720"/>
        </w:tabs>
        <w:ind w:left="720"/>
        <w:jc w:val="both"/>
        <w:rPr>
          <w:ins w:id="820" w:author="jmavares" w:date="2009-04-14T20:33:00Z"/>
        </w:rPr>
      </w:pPr>
      <w:ins w:id="821" w:author="jmavares" w:date="2009-04-14T20:33:00Z">
        <w:r w:rsidRPr="005D03CB">
          <w:t>Todas las instalaciones y equipos deberán cumplir con la normativa correspondiente ASME, API, PDVSA, COVENIN y cualquier otra que se aplique en la nación.</w:t>
        </w:r>
      </w:ins>
    </w:p>
    <w:p w:rsidR="00A85080" w:rsidRPr="005D03CB" w:rsidRDefault="00A85080" w:rsidP="004C0BAE">
      <w:pPr>
        <w:pStyle w:val="TitoloAMC0"/>
        <w:ind w:left="720"/>
        <w:rPr>
          <w:ins w:id="822" w:author="jmavares" w:date="2009-04-14T20:33:00Z"/>
          <w:rFonts w:cs="Arial"/>
          <w:b w:val="0"/>
          <w:sz w:val="22"/>
          <w:szCs w:val="22"/>
        </w:rPr>
      </w:pPr>
    </w:p>
    <w:p w:rsidR="00A85080" w:rsidRPr="005D03CB" w:rsidRDefault="00A85080" w:rsidP="004C0BAE">
      <w:pPr>
        <w:pStyle w:val="TitoloAMC0"/>
        <w:ind w:left="720"/>
        <w:rPr>
          <w:ins w:id="823" w:author="jmavares" w:date="2009-04-14T20:33:00Z"/>
          <w:rFonts w:cs="Arial"/>
          <w:sz w:val="22"/>
          <w:szCs w:val="22"/>
        </w:rPr>
      </w:pPr>
      <w:ins w:id="824" w:author="jmavares" w:date="2009-04-14T20:33:00Z">
        <w:r w:rsidRPr="005D03CB">
          <w:rPr>
            <w:rFonts w:cs="Arial"/>
            <w:sz w:val="22"/>
            <w:szCs w:val="22"/>
          </w:rPr>
          <w:t>SISTEMA CONTRAINCENDIO A BASE DE AGUA</w:t>
        </w:r>
      </w:ins>
    </w:p>
    <w:p w:rsidR="006F21E3" w:rsidRPr="005D03CB" w:rsidRDefault="006F21E3" w:rsidP="006F21E3">
      <w:pPr>
        <w:pStyle w:val="TitoloAMC0"/>
        <w:ind w:left="720"/>
        <w:rPr>
          <w:ins w:id="825" w:author="jmavares" w:date="2009-04-14T20:33:00Z"/>
          <w:rFonts w:cs="Arial"/>
          <w:b w:val="0"/>
          <w:sz w:val="22"/>
          <w:szCs w:val="22"/>
        </w:rPr>
      </w:pPr>
      <w:ins w:id="826" w:author="jmavares" w:date="2009-04-14T20:33:00Z">
        <w:r w:rsidRPr="005D03CB">
          <w:rPr>
            <w:rFonts w:cs="Arial"/>
            <w:b w:val="0"/>
            <w:sz w:val="22"/>
            <w:szCs w:val="22"/>
          </w:rPr>
          <w:t>El contratista deberá desarrollar la Ingeniería básica y de detalles, procura y construcción para suministrar agua contraincendio desde la Tubería de Suministro a la Planta dentro del Ciclo Combinado II hasta cada uno de los</w:t>
        </w:r>
        <w:r w:rsidR="004127F7" w:rsidRPr="005D03CB">
          <w:rPr>
            <w:rFonts w:cs="Arial"/>
            <w:b w:val="0"/>
            <w:sz w:val="22"/>
            <w:szCs w:val="22"/>
          </w:rPr>
          <w:t xml:space="preserve"> equipos o áreas a proteger</w:t>
        </w:r>
        <w:r w:rsidRPr="005D03CB">
          <w:rPr>
            <w:rFonts w:cs="Arial"/>
            <w:b w:val="0"/>
            <w:sz w:val="22"/>
            <w:szCs w:val="22"/>
          </w:rPr>
          <w:t xml:space="preserve">. </w:t>
        </w:r>
      </w:ins>
    </w:p>
    <w:p w:rsidR="00AD7E45" w:rsidRPr="005D03CB" w:rsidRDefault="00AD7E45" w:rsidP="006F21E3">
      <w:pPr>
        <w:pStyle w:val="TitoloAMC0"/>
        <w:ind w:left="720"/>
        <w:rPr>
          <w:ins w:id="827" w:author="jmavares" w:date="2009-04-14T20:33:00Z"/>
          <w:rFonts w:cs="Arial"/>
          <w:b w:val="0"/>
          <w:sz w:val="22"/>
          <w:szCs w:val="22"/>
        </w:rPr>
      </w:pPr>
    </w:p>
    <w:p w:rsidR="006F21E3" w:rsidRPr="005D03CB" w:rsidRDefault="006F21E3" w:rsidP="006F21E3">
      <w:pPr>
        <w:pStyle w:val="TitoloAMC0"/>
        <w:ind w:left="720"/>
        <w:rPr>
          <w:ins w:id="828" w:author="jmavares" w:date="2009-04-14T20:33:00Z"/>
          <w:rFonts w:cs="Arial"/>
          <w:b w:val="0"/>
          <w:sz w:val="22"/>
          <w:szCs w:val="22"/>
        </w:rPr>
      </w:pPr>
      <w:ins w:id="829" w:author="jmavares" w:date="2009-04-14T20:33:00Z">
        <w:r w:rsidRPr="005D03CB">
          <w:rPr>
            <w:rFonts w:cs="Arial"/>
            <w:b w:val="0"/>
            <w:sz w:val="22"/>
            <w:szCs w:val="22"/>
          </w:rPr>
          <w:t xml:space="preserve">El diseño, procura y construcción deberá incluir sin limitarse: tuberías, válvulas, válvulas de seguridad, soportes, accesorios, </w:t>
        </w:r>
        <w:r w:rsidR="004127F7" w:rsidRPr="005D03CB">
          <w:rPr>
            <w:rFonts w:cs="Arial"/>
            <w:b w:val="0"/>
            <w:sz w:val="22"/>
            <w:szCs w:val="22"/>
          </w:rPr>
          <w:t xml:space="preserve">cajetines, monitores, hidrantes, boquillas o aspersores, detectores, </w:t>
        </w:r>
        <w:r w:rsidRPr="005D03CB">
          <w:rPr>
            <w:rFonts w:cs="Arial"/>
            <w:b w:val="0"/>
            <w:sz w:val="22"/>
            <w:szCs w:val="22"/>
          </w:rPr>
          <w:t xml:space="preserve">elementos de instrumentación y control, </w:t>
        </w:r>
        <w:r w:rsidR="004127F7" w:rsidRPr="005D03CB">
          <w:rPr>
            <w:rFonts w:cs="Arial"/>
            <w:b w:val="0"/>
            <w:sz w:val="22"/>
            <w:szCs w:val="22"/>
          </w:rPr>
          <w:t xml:space="preserve">luces de emergencia, señalización sonora y visual, </w:t>
        </w:r>
        <w:r w:rsidRPr="005D03CB">
          <w:rPr>
            <w:rFonts w:cs="Arial"/>
            <w:b w:val="0"/>
            <w:sz w:val="22"/>
            <w:szCs w:val="22"/>
          </w:rPr>
          <w:t xml:space="preserve">puesta a tierra, protección catódica, revestimiento, filtros, obras civiles y/o pases de carretera, rack de tuberías, trincheras, etc. </w:t>
        </w:r>
      </w:ins>
    </w:p>
    <w:p w:rsidR="00AD7E45" w:rsidRPr="005D03CB" w:rsidRDefault="00AD7E45" w:rsidP="006F21E3">
      <w:pPr>
        <w:pStyle w:val="TitoloAMC0"/>
        <w:ind w:left="720"/>
        <w:rPr>
          <w:ins w:id="830" w:author="jmavares" w:date="2009-04-14T20:33:00Z"/>
          <w:rFonts w:cs="Arial"/>
          <w:b w:val="0"/>
          <w:sz w:val="22"/>
          <w:szCs w:val="22"/>
        </w:rPr>
      </w:pPr>
    </w:p>
    <w:p w:rsidR="00AD7E45" w:rsidRPr="005D03CB" w:rsidRDefault="00AD7E45" w:rsidP="00AD7E45">
      <w:pPr>
        <w:tabs>
          <w:tab w:val="left" w:pos="0"/>
          <w:tab w:val="left" w:pos="720"/>
        </w:tabs>
        <w:ind w:left="720"/>
        <w:jc w:val="both"/>
        <w:rPr>
          <w:ins w:id="831" w:author="jmavares" w:date="2009-04-14T20:33:00Z"/>
        </w:rPr>
      </w:pPr>
      <w:ins w:id="832" w:author="jmavares" w:date="2009-04-14T20:33:00Z">
        <w:r w:rsidRPr="005D03CB">
          <w:t>El diseño y construcción de los sistemas de protección contra incendio, detección y alarma de las turbinas a gas y sus sistemas auxiliares, deberán cumplir con esta especificación y la última edición de todos los códigos, estándar, publicaciones y especificaciones de referencia que se haga mención en esta especificación.</w:t>
        </w:r>
      </w:ins>
    </w:p>
    <w:p w:rsidR="00AD7E45" w:rsidRPr="005D03CB" w:rsidRDefault="00AD7E45" w:rsidP="00AD7E45">
      <w:pPr>
        <w:tabs>
          <w:tab w:val="left" w:pos="0"/>
          <w:tab w:val="left" w:pos="720"/>
        </w:tabs>
        <w:ind w:left="720"/>
        <w:jc w:val="both"/>
        <w:rPr>
          <w:ins w:id="833" w:author="jmavares" w:date="2009-04-14T20:33:00Z"/>
        </w:rPr>
      </w:pPr>
      <w:ins w:id="834" w:author="jmavares" w:date="2009-04-14T20:33:00Z">
        <w:r w:rsidRPr="005D03CB">
          <w:t>La ingeniería, procura y construcción incluye la alimentación al Sistema Contraincendio del Tanque de Almacenamiento de Combustible, a los equipos a instalar y a las áreas  diversas de la Planta, en donde se deberá tomar en cuenta las siguientes consideraciones:</w:t>
        </w:r>
      </w:ins>
    </w:p>
    <w:p w:rsidR="00AD7E45" w:rsidRPr="005D03CB" w:rsidRDefault="00AD7E45" w:rsidP="00AD7E45">
      <w:pPr>
        <w:tabs>
          <w:tab w:val="left" w:pos="0"/>
          <w:tab w:val="left" w:pos="720"/>
        </w:tabs>
        <w:ind w:left="720"/>
        <w:jc w:val="both"/>
        <w:rPr>
          <w:ins w:id="835" w:author="jmavares" w:date="2009-04-14T20:33:00Z"/>
        </w:rPr>
      </w:pPr>
    </w:p>
    <w:p w:rsidR="00AD7E45" w:rsidRPr="005D03CB" w:rsidRDefault="00AD7E45" w:rsidP="007C43A0">
      <w:pPr>
        <w:numPr>
          <w:ilvl w:val="0"/>
          <w:numId w:val="16"/>
        </w:numPr>
        <w:tabs>
          <w:tab w:val="clear" w:pos="1440"/>
          <w:tab w:val="left" w:pos="0"/>
          <w:tab w:val="left" w:pos="720"/>
          <w:tab w:val="num" w:pos="1080"/>
        </w:tabs>
        <w:ind w:hanging="540"/>
        <w:jc w:val="both"/>
        <w:rPr>
          <w:ins w:id="836" w:author="jmavares" w:date="2009-04-14T20:33:00Z"/>
        </w:rPr>
      </w:pPr>
      <w:ins w:id="837" w:author="jmavares" w:date="2009-04-14T20:33:00Z">
        <w:r w:rsidRPr="005D03CB">
          <w:t>Equipos o instalaciones sujetas a una extrema tasa de generación de calor.</w:t>
        </w:r>
      </w:ins>
    </w:p>
    <w:p w:rsidR="00AD7E45" w:rsidRPr="005D03CB" w:rsidRDefault="00AD7E45" w:rsidP="007C43A0">
      <w:pPr>
        <w:numPr>
          <w:ilvl w:val="0"/>
          <w:numId w:val="16"/>
        </w:numPr>
        <w:tabs>
          <w:tab w:val="clear" w:pos="1440"/>
          <w:tab w:val="left" w:pos="0"/>
          <w:tab w:val="left" w:pos="720"/>
          <w:tab w:val="num" w:pos="1080"/>
        </w:tabs>
        <w:ind w:hanging="540"/>
        <w:jc w:val="both"/>
        <w:rPr>
          <w:ins w:id="838" w:author="jmavares" w:date="2009-04-14T20:33:00Z"/>
        </w:rPr>
      </w:pPr>
      <w:ins w:id="839" w:author="jmavares" w:date="2009-04-14T20:33:00Z">
        <w:r w:rsidRPr="005D03CB">
          <w:t>Equipos e instalaciones de alto valor que se encuentren expuestas a zonas de alto riesgo.</w:t>
        </w:r>
      </w:ins>
    </w:p>
    <w:p w:rsidR="00AD7E45" w:rsidRPr="005D03CB" w:rsidRDefault="00AD7E45" w:rsidP="007C43A0">
      <w:pPr>
        <w:numPr>
          <w:ilvl w:val="0"/>
          <w:numId w:val="16"/>
        </w:numPr>
        <w:tabs>
          <w:tab w:val="clear" w:pos="1440"/>
          <w:tab w:val="left" w:pos="0"/>
          <w:tab w:val="left" w:pos="720"/>
          <w:tab w:val="num" w:pos="1080"/>
        </w:tabs>
        <w:ind w:hanging="540"/>
        <w:jc w:val="both"/>
        <w:rPr>
          <w:ins w:id="840" w:author="jmavares" w:date="2009-04-14T20:33:00Z"/>
        </w:rPr>
      </w:pPr>
      <w:ins w:id="841" w:author="jmavares" w:date="2009-04-14T20:33:00Z">
        <w:r w:rsidRPr="005D03CB">
          <w:t>Equipos e instalaciones cuyo daño por incendio afecte la continuidad operativa de la planta.</w:t>
        </w:r>
      </w:ins>
    </w:p>
    <w:p w:rsidR="00AD7E45" w:rsidRPr="005D03CB" w:rsidRDefault="00AD7E45" w:rsidP="007C43A0">
      <w:pPr>
        <w:numPr>
          <w:ilvl w:val="0"/>
          <w:numId w:val="16"/>
        </w:numPr>
        <w:tabs>
          <w:tab w:val="clear" w:pos="1440"/>
          <w:tab w:val="left" w:pos="0"/>
          <w:tab w:val="left" w:pos="720"/>
          <w:tab w:val="num" w:pos="1080"/>
        </w:tabs>
        <w:ind w:hanging="540"/>
        <w:jc w:val="both"/>
        <w:rPr>
          <w:ins w:id="842" w:author="jmavares" w:date="2009-04-14T20:33:00Z"/>
        </w:rPr>
      </w:pPr>
      <w:ins w:id="843" w:author="jmavares" w:date="2009-04-14T20:33:00Z">
        <w:r w:rsidRPr="005D03CB">
          <w:t>Equipos o instalaciones de alto Riesgo que se encuentra en áreas de difícil acceso.</w:t>
        </w:r>
      </w:ins>
    </w:p>
    <w:p w:rsidR="00AD7E45" w:rsidRPr="005D03CB" w:rsidRDefault="00AD7E45" w:rsidP="006F21E3">
      <w:pPr>
        <w:pStyle w:val="TitoloAMC0"/>
        <w:ind w:left="720"/>
        <w:rPr>
          <w:ins w:id="844" w:author="jmavares" w:date="2009-04-14T20:33:00Z"/>
          <w:rFonts w:cs="Arial"/>
          <w:b w:val="0"/>
          <w:sz w:val="22"/>
          <w:szCs w:val="22"/>
        </w:rPr>
      </w:pPr>
    </w:p>
    <w:p w:rsidR="006F21E3" w:rsidRPr="005D03CB" w:rsidRDefault="006F21E3" w:rsidP="006F21E3">
      <w:pPr>
        <w:tabs>
          <w:tab w:val="left" w:pos="0"/>
          <w:tab w:val="left" w:pos="720"/>
        </w:tabs>
        <w:ind w:left="720"/>
        <w:jc w:val="both"/>
        <w:rPr>
          <w:ins w:id="845" w:author="jmavares" w:date="2009-04-14T20:33:00Z"/>
        </w:rPr>
      </w:pPr>
      <w:ins w:id="846" w:author="jmavares" w:date="2009-04-14T20:33:00Z">
        <w:r w:rsidRPr="005D03CB">
          <w:t>Todas las señales asociadas al sistema de aire de instrumentos deberán ser llevadas hasta cajas de conexiones locales y que la operación tenga la posibilidad de ser en forma manual o remota.</w:t>
        </w:r>
      </w:ins>
    </w:p>
    <w:p w:rsidR="006F21E3" w:rsidRPr="005D03CB" w:rsidRDefault="006F21E3" w:rsidP="006F21E3">
      <w:pPr>
        <w:tabs>
          <w:tab w:val="left" w:pos="0"/>
          <w:tab w:val="left" w:pos="720"/>
        </w:tabs>
        <w:ind w:left="720"/>
        <w:jc w:val="both"/>
        <w:rPr>
          <w:ins w:id="847" w:author="jmavares" w:date="2009-04-14T20:33:00Z"/>
        </w:rPr>
      </w:pPr>
    </w:p>
    <w:p w:rsidR="00A85080" w:rsidRPr="005D03CB" w:rsidRDefault="006F21E3" w:rsidP="006F21E3">
      <w:pPr>
        <w:pStyle w:val="TitoloAMC0"/>
        <w:ind w:left="720"/>
        <w:rPr>
          <w:ins w:id="848" w:author="jmavares" w:date="2009-04-14T20:33:00Z"/>
          <w:rFonts w:cs="Arial"/>
          <w:b w:val="0"/>
          <w:sz w:val="22"/>
          <w:szCs w:val="22"/>
        </w:rPr>
      </w:pPr>
      <w:ins w:id="849" w:author="jmavares" w:date="2009-04-14T20:33:00Z">
        <w:r w:rsidRPr="005D03CB">
          <w:rPr>
            <w:rFonts w:cs="Arial"/>
            <w:b w:val="0"/>
            <w:sz w:val="22"/>
            <w:szCs w:val="22"/>
          </w:rPr>
          <w:t>Todas las instalaciones y equipos deberán cumplir con la normativa correspondiente ASME, API, PDVSA, COVENIN y cualquier otra que se aplique en la nación</w:t>
        </w:r>
      </w:ins>
    </w:p>
    <w:p w:rsidR="004127F7" w:rsidRPr="005D03CB" w:rsidRDefault="004127F7" w:rsidP="004C0BAE">
      <w:pPr>
        <w:pStyle w:val="TitoloAMC0"/>
        <w:ind w:left="720"/>
        <w:rPr>
          <w:ins w:id="850" w:author="jmavares" w:date="2009-04-14T20:33:00Z"/>
          <w:rFonts w:cs="Arial"/>
          <w:b w:val="0"/>
          <w:sz w:val="22"/>
          <w:szCs w:val="22"/>
        </w:rPr>
      </w:pPr>
    </w:p>
    <w:p w:rsidR="00D86480" w:rsidRPr="005D03CB" w:rsidRDefault="00D86480" w:rsidP="00D86480">
      <w:pPr>
        <w:tabs>
          <w:tab w:val="left" w:pos="0"/>
          <w:tab w:val="left" w:pos="720"/>
        </w:tabs>
        <w:ind w:left="720"/>
        <w:jc w:val="both"/>
        <w:rPr>
          <w:ins w:id="851" w:author="jmavares" w:date="2009-04-14T20:33:00Z"/>
        </w:rPr>
      </w:pPr>
      <w:ins w:id="852" w:author="jmavares" w:date="2009-04-14T20:33:00Z">
        <w:r w:rsidRPr="005D03CB">
          <w:t>El sistema contraincendio debe contar con puntos de conexión con el sistema de detección y alarma general de la planta.</w:t>
        </w:r>
      </w:ins>
    </w:p>
    <w:p w:rsidR="00ED794A" w:rsidRPr="005D03CB" w:rsidRDefault="00ED794A" w:rsidP="00D86480">
      <w:pPr>
        <w:tabs>
          <w:tab w:val="left" w:pos="0"/>
          <w:tab w:val="left" w:pos="720"/>
        </w:tabs>
        <w:ind w:left="720"/>
        <w:jc w:val="both"/>
        <w:rPr>
          <w:ins w:id="853" w:author="jmavares" w:date="2009-04-14T20:33:00Z"/>
        </w:rPr>
      </w:pPr>
    </w:p>
    <w:p w:rsidR="00ED794A" w:rsidRPr="005D03CB" w:rsidRDefault="00ED794A" w:rsidP="00D86480">
      <w:pPr>
        <w:tabs>
          <w:tab w:val="left" w:pos="0"/>
          <w:tab w:val="left" w:pos="720"/>
        </w:tabs>
        <w:ind w:left="720"/>
        <w:jc w:val="both"/>
        <w:rPr>
          <w:ins w:id="854" w:author="jmavares" w:date="2009-04-14T20:33:00Z"/>
        </w:rPr>
      </w:pPr>
      <w:ins w:id="855" w:author="jmavares" w:date="2009-04-14T20:33:00Z">
        <w:r w:rsidRPr="005D03CB">
          <w:t xml:space="preserve">Todos los equipos y accesorios de planta deben estar debidamente identificados, adicionalmente se debe indicar el riesgo asociado a cada una de las áreas y equipos de planta por medio de avisos de fácil visualización, </w:t>
        </w:r>
      </w:ins>
    </w:p>
    <w:p w:rsidR="00ED794A" w:rsidRPr="005D03CB" w:rsidRDefault="00ED794A" w:rsidP="00D86480">
      <w:pPr>
        <w:tabs>
          <w:tab w:val="left" w:pos="0"/>
          <w:tab w:val="left" w:pos="720"/>
        </w:tabs>
        <w:ind w:left="720"/>
        <w:jc w:val="both"/>
        <w:rPr>
          <w:ins w:id="856" w:author="jmavares" w:date="2009-04-14T20:33:00Z"/>
        </w:rPr>
      </w:pPr>
    </w:p>
    <w:p w:rsidR="00D86480" w:rsidRPr="005D03CB" w:rsidRDefault="00D86480" w:rsidP="00D86480">
      <w:pPr>
        <w:tabs>
          <w:tab w:val="left" w:pos="0"/>
          <w:tab w:val="left" w:pos="720"/>
        </w:tabs>
        <w:ind w:left="720"/>
        <w:jc w:val="both"/>
        <w:rPr>
          <w:ins w:id="857" w:author="jmavares" w:date="2009-04-14T20:33:00Z"/>
        </w:rPr>
      </w:pPr>
    </w:p>
    <w:p w:rsidR="00AD7E45" w:rsidRPr="005D03CB" w:rsidRDefault="00AD7E45" w:rsidP="00D86480">
      <w:pPr>
        <w:tabs>
          <w:tab w:val="left" w:pos="0"/>
          <w:tab w:val="left" w:pos="720"/>
        </w:tabs>
        <w:ind w:left="720"/>
        <w:jc w:val="both"/>
        <w:rPr>
          <w:ins w:id="858" w:author="jmavares" w:date="2009-04-14T20:33:00Z"/>
          <w:b/>
        </w:rPr>
      </w:pPr>
      <w:ins w:id="859" w:author="jmavares" w:date="2009-04-14T20:33:00Z">
        <w:r w:rsidRPr="005D03CB">
          <w:rPr>
            <w:b/>
          </w:rPr>
          <w:t>CONSIDERACIONES GENERALES</w:t>
        </w:r>
      </w:ins>
    </w:p>
    <w:p w:rsidR="00D86480" w:rsidRPr="005D03CB" w:rsidRDefault="00D86480" w:rsidP="00D86480">
      <w:pPr>
        <w:pStyle w:val="BodyText"/>
        <w:tabs>
          <w:tab w:val="left" w:pos="0"/>
          <w:tab w:val="left" w:pos="720"/>
        </w:tabs>
        <w:spacing w:line="240" w:lineRule="auto"/>
        <w:ind w:left="720"/>
        <w:rPr>
          <w:ins w:id="860" w:author="jmavares" w:date="2009-04-14T20:33:00Z"/>
        </w:rPr>
      </w:pPr>
      <w:ins w:id="861" w:author="jmavares" w:date="2009-04-14T20:33:00Z">
        <w:r w:rsidRPr="005D03CB">
          <w:t xml:space="preserve">Las tuberías aéreas deberán estar en racks localizados estratégicamente en zonas donde no interfieran con las actividades de mantenimiento y operación de las unidades y equipos. Aquellos cruces de pasos </w:t>
        </w:r>
        <w:r w:rsidR="001734D9" w:rsidRPr="005D03CB">
          <w:t xml:space="preserve">de carreteras </w:t>
        </w:r>
        <w:r w:rsidRPr="005D03CB">
          <w:t>deberán ser subterráneos de acuerdo a las normas de construcción para tal fin y con la previsión de que deben resistir el paso de componentes de las unidades extremadamente pesadas tales como rotores de turbinas y generadores.</w:t>
        </w:r>
      </w:ins>
    </w:p>
    <w:p w:rsidR="00D86480" w:rsidRPr="005D03CB" w:rsidRDefault="00D86480" w:rsidP="00D86480">
      <w:pPr>
        <w:pStyle w:val="BodyText"/>
        <w:tabs>
          <w:tab w:val="left" w:pos="0"/>
          <w:tab w:val="left" w:pos="720"/>
        </w:tabs>
        <w:spacing w:line="240" w:lineRule="auto"/>
        <w:ind w:left="720"/>
        <w:rPr>
          <w:ins w:id="862" w:author="jmavares" w:date="2009-04-14T20:33:00Z"/>
        </w:rPr>
      </w:pPr>
    </w:p>
    <w:p w:rsidR="00D86480" w:rsidRPr="005D03CB" w:rsidRDefault="00D86480" w:rsidP="00D86480">
      <w:pPr>
        <w:pStyle w:val="BodyText"/>
        <w:tabs>
          <w:tab w:val="left" w:pos="0"/>
          <w:tab w:val="left" w:pos="720"/>
        </w:tabs>
        <w:spacing w:line="240" w:lineRule="auto"/>
        <w:ind w:left="720"/>
        <w:rPr>
          <w:ins w:id="863" w:author="jmavares" w:date="2009-04-14T20:33:00Z"/>
        </w:rPr>
      </w:pPr>
      <w:ins w:id="864" w:author="jmavares" w:date="2009-04-14T20:33:00Z">
        <w:r w:rsidRPr="005D03CB">
          <w:t>El diseño de la ruta de tubería y cableado se hará tomando como variable de diseño la operación y facilidades de ma</w:t>
        </w:r>
        <w:r w:rsidR="001734D9" w:rsidRPr="005D03CB">
          <w:t>ntenimiento de los sistemas.  Lo</w:t>
        </w:r>
        <w:r w:rsidRPr="005D03CB">
          <w:t xml:space="preserve">s </w:t>
        </w:r>
        <w:r w:rsidR="001734D9" w:rsidRPr="005D03CB">
          <w:t xml:space="preserve">tendidos de </w:t>
        </w:r>
        <w:r w:rsidRPr="005D03CB">
          <w:t>tuberías de todos los sistemas esenciales de las unidades deberán ser superficiales o en trincheras.</w:t>
        </w:r>
      </w:ins>
    </w:p>
    <w:p w:rsidR="00AD7E45" w:rsidRPr="005D03CB" w:rsidRDefault="00AD7E45" w:rsidP="00D86480">
      <w:pPr>
        <w:pStyle w:val="BodyText"/>
        <w:tabs>
          <w:tab w:val="left" w:pos="0"/>
          <w:tab w:val="left" w:pos="720"/>
        </w:tabs>
        <w:spacing w:line="240" w:lineRule="auto"/>
        <w:ind w:left="720"/>
        <w:rPr>
          <w:ins w:id="865" w:author="jmavares" w:date="2009-04-14T20:33:00Z"/>
        </w:rPr>
      </w:pPr>
    </w:p>
    <w:p w:rsidR="00AD7E45" w:rsidRPr="005D03CB" w:rsidRDefault="007D672B" w:rsidP="00D86480">
      <w:pPr>
        <w:pStyle w:val="BodyText"/>
        <w:tabs>
          <w:tab w:val="left" w:pos="0"/>
          <w:tab w:val="left" w:pos="720"/>
        </w:tabs>
        <w:spacing w:line="240" w:lineRule="auto"/>
        <w:ind w:left="720"/>
        <w:rPr>
          <w:ins w:id="866" w:author="jmavares" w:date="2009-04-14T20:33:00Z"/>
        </w:rPr>
      </w:pPr>
      <w:ins w:id="867" w:author="jmavares" w:date="2009-04-14T20:33:00Z">
        <w:r w:rsidRPr="005D03CB">
          <w:t xml:space="preserve">Para los equipos principales </w:t>
        </w:r>
        <w:r w:rsidR="007C5FD5" w:rsidRPr="005D03CB">
          <w:t xml:space="preserve">(bombas, motores, filtros entre otros) </w:t>
        </w:r>
        <w:r w:rsidRPr="005D03CB">
          <w:t xml:space="preserve">el contratista deberá incluir </w:t>
        </w:r>
        <w:r w:rsidR="007C5FD5" w:rsidRPr="005D03CB">
          <w:t>en el diseño la instalación de al menos dos con una capacidad de 100% cada uno.</w:t>
        </w:r>
      </w:ins>
    </w:p>
    <w:p w:rsidR="007C5FD5" w:rsidRPr="005D03CB" w:rsidRDefault="007C5FD5" w:rsidP="00D86480">
      <w:pPr>
        <w:pStyle w:val="BodyText"/>
        <w:tabs>
          <w:tab w:val="left" w:pos="0"/>
          <w:tab w:val="left" w:pos="720"/>
        </w:tabs>
        <w:spacing w:line="240" w:lineRule="auto"/>
        <w:ind w:left="720"/>
        <w:rPr>
          <w:ins w:id="868" w:author="jmavares" w:date="2009-04-14T20:33:00Z"/>
        </w:rPr>
      </w:pPr>
    </w:p>
    <w:p w:rsidR="007C5FD5" w:rsidRPr="005D03CB" w:rsidRDefault="007C5FD5" w:rsidP="00D86480">
      <w:pPr>
        <w:pStyle w:val="BodyText"/>
        <w:tabs>
          <w:tab w:val="left" w:pos="0"/>
          <w:tab w:val="left" w:pos="720"/>
        </w:tabs>
        <w:spacing w:line="240" w:lineRule="auto"/>
        <w:ind w:left="720"/>
        <w:rPr>
          <w:ins w:id="869" w:author="jmavares" w:date="2009-04-14T20:33:00Z"/>
        </w:rPr>
      </w:pPr>
      <w:ins w:id="870" w:author="jmavares" w:date="2009-04-14T20:33:00Z">
        <w:r w:rsidRPr="005D03CB">
          <w:t>Las estaciones de control y filtrado deben ser previstas con un bypass.</w:t>
        </w:r>
      </w:ins>
    </w:p>
    <w:p w:rsidR="009E1F98" w:rsidRPr="005D03CB" w:rsidRDefault="009E1F98" w:rsidP="00D86480">
      <w:pPr>
        <w:pStyle w:val="BodyText"/>
        <w:tabs>
          <w:tab w:val="left" w:pos="0"/>
          <w:tab w:val="left" w:pos="720"/>
        </w:tabs>
        <w:spacing w:line="240" w:lineRule="auto"/>
        <w:ind w:left="720"/>
        <w:rPr>
          <w:ins w:id="871" w:author="jmavares" w:date="2009-04-14T20:33:00Z"/>
        </w:rPr>
      </w:pPr>
    </w:p>
    <w:p w:rsidR="009E1F98" w:rsidRPr="005D03CB" w:rsidRDefault="009E1F98" w:rsidP="00D86480">
      <w:pPr>
        <w:pStyle w:val="BodyText"/>
        <w:tabs>
          <w:tab w:val="left" w:pos="0"/>
          <w:tab w:val="left" w:pos="720"/>
        </w:tabs>
        <w:spacing w:line="240" w:lineRule="auto"/>
        <w:ind w:left="720"/>
        <w:rPr>
          <w:ins w:id="872" w:author="jmavares" w:date="2009-04-14T20:33:00Z"/>
        </w:rPr>
      </w:pPr>
      <w:ins w:id="873" w:author="jmavares" w:date="2009-04-14T20:33:00Z">
        <w:r w:rsidRPr="005D03CB">
          <w:t xml:space="preserve">El Contratista debe realizar la integración de los equipos del balance de planta </w:t>
        </w:r>
        <w:r w:rsidR="00AB29B5" w:rsidRPr="005D03CB">
          <w:t>con cada Unidad Turbogeneradora.</w:t>
        </w:r>
      </w:ins>
    </w:p>
    <w:p w:rsidR="003E34D0" w:rsidRPr="005D03CB" w:rsidRDefault="003E34D0" w:rsidP="00D86480">
      <w:pPr>
        <w:pStyle w:val="BodyText"/>
        <w:tabs>
          <w:tab w:val="left" w:pos="0"/>
          <w:tab w:val="left" w:pos="720"/>
        </w:tabs>
        <w:spacing w:line="240" w:lineRule="auto"/>
        <w:ind w:left="720"/>
        <w:rPr>
          <w:ins w:id="874" w:author="jmavares" w:date="2009-04-14T20:33:00Z"/>
        </w:rPr>
      </w:pPr>
    </w:p>
    <w:p w:rsidR="001734D9" w:rsidRPr="005D03CB" w:rsidRDefault="001734D9" w:rsidP="00D86480">
      <w:pPr>
        <w:pStyle w:val="BodyText"/>
        <w:tabs>
          <w:tab w:val="left" w:pos="0"/>
          <w:tab w:val="left" w:pos="720"/>
        </w:tabs>
        <w:spacing w:line="240" w:lineRule="auto"/>
        <w:ind w:left="720"/>
        <w:rPr>
          <w:ins w:id="875" w:author="jmavares" w:date="2009-04-14T20:33:00Z"/>
        </w:rPr>
      </w:pPr>
    </w:p>
    <w:p w:rsidR="00267CFA" w:rsidRPr="005D03CB" w:rsidRDefault="0084098F" w:rsidP="004C0BAE">
      <w:pPr>
        <w:pStyle w:val="BodyText"/>
        <w:spacing w:line="240" w:lineRule="auto"/>
        <w:ind w:left="720"/>
        <w:rPr>
          <w:ins w:id="876" w:author="jmavares" w:date="2009-04-14T20:33:00Z"/>
          <w:b/>
        </w:rPr>
      </w:pPr>
      <w:ins w:id="877" w:author="jmavares" w:date="2009-04-14T20:33:00Z">
        <w:r w:rsidRPr="005D03CB">
          <w:rPr>
            <w:b/>
          </w:rPr>
          <w:t>4</w:t>
        </w:r>
        <w:r w:rsidR="002B1A94" w:rsidRPr="005D03CB">
          <w:rPr>
            <w:b/>
          </w:rPr>
          <w:t>.</w:t>
        </w:r>
        <w:r w:rsidR="00267CFA" w:rsidRPr="005D03CB">
          <w:rPr>
            <w:b/>
          </w:rPr>
          <w:t>5</w:t>
        </w:r>
        <w:r w:rsidR="002B1A94" w:rsidRPr="005D03CB">
          <w:rPr>
            <w:b/>
          </w:rPr>
          <w:t xml:space="preserve"> </w:t>
        </w:r>
        <w:r w:rsidR="00267CFA" w:rsidRPr="005D03CB">
          <w:rPr>
            <w:b/>
          </w:rPr>
          <w:t xml:space="preserve">TRASLADO DESDE PUERTO DE </w:t>
        </w:r>
        <w:r w:rsidR="00220934">
          <w:rPr>
            <w:b/>
          </w:rPr>
          <w:t>MARACAIBO</w:t>
        </w:r>
        <w:r w:rsidR="00267CFA" w:rsidRPr="005D03CB">
          <w:rPr>
            <w:b/>
          </w:rPr>
          <w:t xml:space="preserve"> A PLANTA TERMOZULIA</w:t>
        </w:r>
      </w:ins>
    </w:p>
    <w:p w:rsidR="004C0BAE" w:rsidRPr="005D03CB" w:rsidRDefault="00A85080" w:rsidP="004C0BAE">
      <w:pPr>
        <w:pStyle w:val="BodyText"/>
        <w:spacing w:line="240" w:lineRule="auto"/>
        <w:ind w:left="720"/>
      </w:pPr>
      <w:ins w:id="878" w:author="jmavares" w:date="2009-04-14T20:33:00Z">
        <w:r w:rsidRPr="005D03CB">
          <w:t>El Contratista</w:t>
        </w:r>
        <w:r w:rsidR="002B1A94" w:rsidRPr="005D03CB">
          <w:t xml:space="preserve"> debe</w:t>
        </w:r>
      </w:ins>
      <w:r w:rsidR="002B1A94" w:rsidRPr="005D03CB">
        <w:t xml:space="preserve"> M</w:t>
      </w:r>
      <w:r w:rsidR="004C0BAE" w:rsidRPr="005D03CB">
        <w:t xml:space="preserve">ovilizar y Trasladar desde Puerto de </w:t>
      </w:r>
      <w:r w:rsidR="00220934">
        <w:t>Maracaibo</w:t>
      </w:r>
      <w:r w:rsidR="004C0BAE" w:rsidRPr="005D03CB">
        <w:t xml:space="preserve"> a Planta Termozulia</w:t>
      </w:r>
      <w:ins w:id="879" w:author="jmavares" w:date="2009-04-14T20:33:00Z">
        <w:r w:rsidR="004C0BAE" w:rsidRPr="005D03CB">
          <w:t xml:space="preserve"> </w:t>
        </w:r>
        <w:r w:rsidR="00B9138F" w:rsidRPr="005D03CB">
          <w:t>de</w:t>
        </w:r>
      </w:ins>
      <w:r w:rsidR="00B9138F" w:rsidRPr="005D03CB">
        <w:t xml:space="preserve"> </w:t>
      </w:r>
      <w:r w:rsidR="004C0BAE" w:rsidRPr="005D03CB">
        <w:t>dos Unidades Turbogeneradores a Gas Frame F7EA, el Transformador principal y los equipos auxiliares y del balance de planta.</w:t>
      </w:r>
    </w:p>
    <w:p w:rsidR="00F249FD" w:rsidRPr="00FA4613" w:rsidRDefault="00F249FD" w:rsidP="00F249FD">
      <w:pPr>
        <w:pStyle w:val="BodyText"/>
        <w:spacing w:line="240" w:lineRule="auto"/>
        <w:ind w:left="720"/>
        <w:rPr>
          <w:del w:id="880" w:author="jmavares" w:date="2009-04-14T20:33:00Z"/>
        </w:rPr>
      </w:pPr>
    </w:p>
    <w:p w:rsidR="00CD4317" w:rsidRPr="005D03CB" w:rsidRDefault="00F249FD" w:rsidP="00CD4317">
      <w:pPr>
        <w:ind w:left="720"/>
        <w:jc w:val="both"/>
        <w:rPr>
          <w:ins w:id="881" w:author="jmavares" w:date="2009-04-14T20:33:00Z"/>
        </w:rPr>
      </w:pPr>
      <w:del w:id="882" w:author="jmavares" w:date="2009-04-14T20:33:00Z">
        <w:r>
          <w:delText xml:space="preserve">9.5 </w:delText>
        </w:r>
        <w:r w:rsidRPr="002D3059">
          <w:delText>Suministro e Instalación</w:delText>
        </w:r>
      </w:del>
      <w:ins w:id="883" w:author="jmavares" w:date="2009-04-14T20:33:00Z">
        <w:r w:rsidR="00CD4317" w:rsidRPr="005D03CB">
          <w:t>El Contratista deberá someter a aprobación ante El Propietario la empresa Transportista a utilizar para la movilización</w:t>
        </w:r>
      </w:ins>
      <w:r w:rsidR="00CD4317" w:rsidRPr="005D03CB">
        <w:t xml:space="preserve"> de </w:t>
      </w:r>
      <w:del w:id="884" w:author="jmavares" w:date="2009-04-14T20:33:00Z">
        <w:r w:rsidRPr="002D3059">
          <w:delText>cableado</w:delText>
        </w:r>
      </w:del>
      <w:ins w:id="885" w:author="jmavares" w:date="2009-04-14T20:33:00Z">
        <w:r w:rsidR="00CD4317" w:rsidRPr="005D03CB">
          <w:t>las Unidades Turbogeneradores y sus equipos auxiliares.</w:t>
        </w:r>
      </w:ins>
    </w:p>
    <w:p w:rsidR="00CD4317" w:rsidRDefault="00CD4317" w:rsidP="00CD4317">
      <w:pPr>
        <w:ind w:left="720"/>
        <w:jc w:val="both"/>
        <w:rPr>
          <w:ins w:id="886" w:author="jmavares" w:date="2009-04-14T20:33:00Z"/>
        </w:rPr>
      </w:pPr>
      <w:ins w:id="887" w:author="jmavares" w:date="2009-04-14T20:33:00Z">
        <w:r w:rsidRPr="005D03CB">
          <w:t>El Contratista debe realizar el estudio</w:t>
        </w:r>
      </w:ins>
      <w:r w:rsidRPr="005D03CB">
        <w:t xml:space="preserve"> de </w:t>
      </w:r>
      <w:del w:id="888" w:author="jmavares" w:date="2009-04-14T20:33:00Z">
        <w:r w:rsidR="00F249FD" w:rsidRPr="002D3059">
          <w:delText>potencia y control de conexión</w:delText>
        </w:r>
      </w:del>
      <w:ins w:id="889" w:author="jmavares" w:date="2009-04-14T20:33:00Z">
        <w:r w:rsidRPr="005D03CB">
          <w:t>ruta para el traslado de los equipos y deberá gestionar y obtener los permisos respectivos según los reglamentos</w:t>
        </w:r>
      </w:ins>
      <w:r w:rsidRPr="005D03CB">
        <w:t xml:space="preserve"> de </w:t>
      </w:r>
      <w:del w:id="890" w:author="jmavares" w:date="2009-04-14T20:33:00Z">
        <w:r w:rsidR="00296B5E" w:rsidRPr="002D3059">
          <w:delText xml:space="preserve">acuerdo a las especificaciones </w:delText>
        </w:r>
        <w:r w:rsidR="00670F86" w:rsidRPr="002D3059">
          <w:delText>técnicas</w:delText>
        </w:r>
      </w:del>
      <w:ins w:id="891" w:author="jmavares" w:date="2009-04-14T20:33:00Z">
        <w:r w:rsidRPr="005D03CB">
          <w:t xml:space="preserve">las autoridades competentes. </w:t>
        </w:r>
      </w:ins>
    </w:p>
    <w:p w:rsidR="00220934" w:rsidRPr="005D03CB" w:rsidRDefault="00220934" w:rsidP="00CD4317">
      <w:pPr>
        <w:ind w:left="720"/>
        <w:jc w:val="both"/>
      </w:pPr>
      <w:ins w:id="892" w:author="jmavares" w:date="2009-04-14T20:33:00Z">
        <w:r>
          <w:t>El Contratista debe prever un almacenamiento temporal de los equipos dentro de las instalaciones</w:t>
        </w:r>
      </w:ins>
      <w:r>
        <w:t xml:space="preserve"> del </w:t>
      </w:r>
      <w:del w:id="893" w:author="jmavares" w:date="2009-04-14T20:33:00Z">
        <w:r w:rsidR="00670F86" w:rsidRPr="002D3059">
          <w:delText>fabricante</w:delText>
        </w:r>
        <w:r w:rsidR="002D3059" w:rsidRPr="002D3059">
          <w:delText>, se</w:delText>
        </w:r>
      </w:del>
      <w:ins w:id="894" w:author="jmavares" w:date="2009-04-14T20:33:00Z">
        <w:r>
          <w:t>Complejo Termoeléctrico, en tal sentido</w:t>
        </w:r>
      </w:ins>
      <w:r>
        <w:t xml:space="preserve"> debe considerar el </w:t>
      </w:r>
      <w:del w:id="895" w:author="jmavares" w:date="2009-04-14T20:33:00Z">
        <w:r w:rsidR="002D3059" w:rsidRPr="002D3059">
          <w:delText xml:space="preserve">cambio de ubicación de los equipos </w:delText>
        </w:r>
      </w:del>
      <w:ins w:id="896" w:author="jmavares" w:date="2009-04-14T20:33:00Z">
        <w:r>
          <w:t xml:space="preserve">movimiento </w:t>
        </w:r>
      </w:ins>
      <w:r>
        <w:t xml:space="preserve">de </w:t>
      </w:r>
      <w:del w:id="897" w:author="jmavares" w:date="2009-04-14T20:33:00Z">
        <w:r w:rsidR="002D3059" w:rsidRPr="002D3059">
          <w:delText>acuerdo al layout original</w:delText>
        </w:r>
        <w:r w:rsidR="00670F86" w:rsidRPr="002D3059">
          <w:delText>.</w:delText>
        </w:r>
      </w:del>
      <w:ins w:id="898" w:author="jmavares" w:date="2009-04-14T20:33:00Z">
        <w:r>
          <w:t xml:space="preserve">dichos equipos y su preservación hasta el momento del montaje. EL ENTE CONTRATANTE dispondrá del área destinada y preparada para dicho almacenamiento temporal. </w:t>
        </w:r>
      </w:ins>
    </w:p>
    <w:p w:rsidR="00267CFA" w:rsidRPr="005D03CB" w:rsidRDefault="00F249FD" w:rsidP="004C0BAE">
      <w:pPr>
        <w:pStyle w:val="BodyText"/>
        <w:spacing w:line="240" w:lineRule="auto"/>
        <w:ind w:left="720"/>
        <w:rPr>
          <w:ins w:id="899" w:author="jmavares" w:date="2009-04-14T20:33:00Z"/>
        </w:rPr>
      </w:pPr>
      <w:del w:id="900" w:author="jmavares" w:date="2009-04-14T20:33:00Z">
        <w:r w:rsidRPr="00B82148">
          <w:rPr>
            <w:b/>
          </w:rPr>
          <w:delText>9</w:delText>
        </w:r>
      </w:del>
    </w:p>
    <w:p w:rsidR="00267CFA" w:rsidRPr="005D03CB" w:rsidRDefault="0084098F" w:rsidP="004C0BAE">
      <w:pPr>
        <w:pStyle w:val="TitoloAMC0"/>
        <w:ind w:left="720"/>
        <w:rPr>
          <w:ins w:id="901" w:author="jmavares" w:date="2009-04-14T20:33:00Z"/>
          <w:rFonts w:cs="Arial"/>
          <w:sz w:val="22"/>
          <w:szCs w:val="22"/>
        </w:rPr>
      </w:pPr>
      <w:ins w:id="902" w:author="jmavares" w:date="2009-04-14T20:33:00Z">
        <w:r w:rsidRPr="005D03CB">
          <w:rPr>
            <w:rFonts w:cs="Arial"/>
            <w:sz w:val="22"/>
            <w:szCs w:val="22"/>
          </w:rPr>
          <w:t>4</w:t>
        </w:r>
      </w:ins>
      <w:r w:rsidR="00872AD3" w:rsidRPr="00872AD3">
        <w:rPr>
          <w:sz w:val="22"/>
          <w:rPrChange w:id="903" w:author="jmavares" w:date="2009-04-14T20:33:00Z">
            <w:rPr>
              <w:rFonts w:cs="Arial"/>
              <w:b w:val="0"/>
              <w:sz w:val="22"/>
              <w:szCs w:val="22"/>
            </w:rPr>
          </w:rPrChange>
        </w:rPr>
        <w:t>.6</w:t>
      </w:r>
      <w:r w:rsidR="00B5717D" w:rsidRPr="005D03CB">
        <w:rPr>
          <w:rFonts w:cs="Arial"/>
          <w:sz w:val="22"/>
          <w:szCs w:val="22"/>
        </w:rPr>
        <w:t xml:space="preserve"> </w:t>
      </w:r>
      <w:ins w:id="904" w:author="jmavares" w:date="2009-04-14T20:33:00Z">
        <w:r w:rsidR="00267CFA" w:rsidRPr="005D03CB">
          <w:rPr>
            <w:rFonts w:cs="Arial"/>
            <w:sz w:val="22"/>
            <w:szCs w:val="22"/>
          </w:rPr>
          <w:t xml:space="preserve">MONTAJE </w:t>
        </w:r>
        <w:r w:rsidR="006A3B36" w:rsidRPr="005D03CB">
          <w:rPr>
            <w:rFonts w:cs="Arial"/>
            <w:sz w:val="22"/>
            <w:szCs w:val="22"/>
          </w:rPr>
          <w:t>ELECTRO/MECAN</w:t>
        </w:r>
        <w:r w:rsidR="00220934">
          <w:rPr>
            <w:rFonts w:cs="Arial"/>
            <w:sz w:val="22"/>
            <w:szCs w:val="22"/>
          </w:rPr>
          <w:t>I</w:t>
        </w:r>
        <w:r w:rsidR="006A3B36" w:rsidRPr="005D03CB">
          <w:rPr>
            <w:rFonts w:cs="Arial"/>
            <w:sz w:val="22"/>
            <w:szCs w:val="22"/>
          </w:rPr>
          <w:t xml:space="preserve">CO </w:t>
        </w:r>
        <w:r w:rsidR="00267CFA" w:rsidRPr="005D03CB">
          <w:rPr>
            <w:rFonts w:cs="Arial"/>
            <w:sz w:val="22"/>
            <w:szCs w:val="22"/>
          </w:rPr>
          <w:t xml:space="preserve">DE </w:t>
        </w:r>
        <w:r w:rsidR="006A3B36" w:rsidRPr="005D03CB">
          <w:rPr>
            <w:rFonts w:cs="Arial"/>
            <w:sz w:val="22"/>
            <w:szCs w:val="22"/>
          </w:rPr>
          <w:t xml:space="preserve">LOS </w:t>
        </w:r>
        <w:r w:rsidR="00267CFA" w:rsidRPr="005D03CB">
          <w:rPr>
            <w:rFonts w:cs="Arial"/>
            <w:sz w:val="22"/>
            <w:szCs w:val="22"/>
          </w:rPr>
          <w:t>EQUIPOS</w:t>
        </w:r>
      </w:ins>
    </w:p>
    <w:p w:rsidR="004C0BAE" w:rsidRPr="005D03CB" w:rsidRDefault="00A85080" w:rsidP="004C0BAE">
      <w:pPr>
        <w:pStyle w:val="TitoloAMC0"/>
        <w:ind w:left="720"/>
        <w:rPr>
          <w:rFonts w:cs="Arial"/>
          <w:b w:val="0"/>
          <w:sz w:val="22"/>
          <w:szCs w:val="22"/>
        </w:rPr>
      </w:pPr>
      <w:ins w:id="905" w:author="jmavares" w:date="2009-04-14T20:33:00Z">
        <w:r w:rsidRPr="005D03CB">
          <w:rPr>
            <w:rFonts w:cs="Arial"/>
            <w:b w:val="0"/>
            <w:sz w:val="22"/>
            <w:szCs w:val="22"/>
          </w:rPr>
          <w:t>El Contratista</w:t>
        </w:r>
        <w:r w:rsidR="00B5717D" w:rsidRPr="005D03CB">
          <w:rPr>
            <w:rFonts w:cs="Arial"/>
            <w:b w:val="0"/>
            <w:sz w:val="22"/>
            <w:szCs w:val="22"/>
          </w:rPr>
          <w:t xml:space="preserve"> </w:t>
        </w:r>
        <w:r w:rsidR="00EC490A" w:rsidRPr="005D03CB">
          <w:rPr>
            <w:rFonts w:cs="Arial"/>
            <w:b w:val="0"/>
            <w:sz w:val="22"/>
            <w:szCs w:val="22"/>
          </w:rPr>
          <w:t xml:space="preserve">debe ejecutar </w:t>
        </w:r>
      </w:ins>
      <w:r w:rsidR="004C0BAE" w:rsidRPr="005D03CB">
        <w:rPr>
          <w:rFonts w:cs="Arial"/>
          <w:b w:val="0"/>
          <w:sz w:val="22"/>
          <w:szCs w:val="22"/>
        </w:rPr>
        <w:t xml:space="preserve">Montaje </w:t>
      </w:r>
      <w:ins w:id="906" w:author="jmavares" w:date="2009-04-14T20:33:00Z">
        <w:r w:rsidR="006A3B36" w:rsidRPr="005D03CB">
          <w:rPr>
            <w:rFonts w:cs="Arial"/>
            <w:b w:val="0"/>
            <w:sz w:val="22"/>
            <w:szCs w:val="22"/>
          </w:rPr>
          <w:t xml:space="preserve">y Conexionado electro-mecánico </w:t>
        </w:r>
      </w:ins>
      <w:r w:rsidR="004C0BAE" w:rsidRPr="005D03CB">
        <w:rPr>
          <w:rFonts w:cs="Arial"/>
          <w:b w:val="0"/>
          <w:sz w:val="22"/>
          <w:szCs w:val="22"/>
        </w:rPr>
        <w:t xml:space="preserve">de </w:t>
      </w:r>
      <w:del w:id="907" w:author="jmavares" w:date="2009-04-14T20:33:00Z">
        <w:r w:rsidR="00F249FD" w:rsidRPr="00FA4613">
          <w:rPr>
            <w:rFonts w:cs="Arial"/>
            <w:b w:val="0"/>
            <w:sz w:val="22"/>
            <w:szCs w:val="22"/>
          </w:rPr>
          <w:delText xml:space="preserve">todos los equipos asociados a </w:delText>
        </w:r>
      </w:del>
      <w:r w:rsidR="00EC490A" w:rsidRPr="005D03CB">
        <w:rPr>
          <w:rFonts w:cs="Arial"/>
          <w:b w:val="0"/>
          <w:sz w:val="22"/>
          <w:szCs w:val="22"/>
        </w:rPr>
        <w:t xml:space="preserve">las Unidades </w:t>
      </w:r>
      <w:del w:id="908" w:author="jmavares" w:date="2009-04-14T20:33:00Z">
        <w:r w:rsidR="00F249FD" w:rsidRPr="00FA4613">
          <w:rPr>
            <w:rFonts w:cs="Arial"/>
            <w:b w:val="0"/>
            <w:sz w:val="22"/>
            <w:szCs w:val="22"/>
          </w:rPr>
          <w:delText>Serial Nº 297631</w:delText>
        </w:r>
      </w:del>
      <w:ins w:id="909" w:author="jmavares" w:date="2009-04-14T20:33:00Z">
        <w:r w:rsidR="00EC490A" w:rsidRPr="005D03CB">
          <w:rPr>
            <w:rFonts w:cs="Arial"/>
            <w:b w:val="0"/>
            <w:sz w:val="22"/>
            <w:szCs w:val="22"/>
          </w:rPr>
          <w:t>Turbogeneradoras, sus auxiliares</w:t>
        </w:r>
      </w:ins>
      <w:r w:rsidR="00EC490A" w:rsidRPr="005D03CB">
        <w:rPr>
          <w:rFonts w:cs="Arial"/>
          <w:b w:val="0"/>
          <w:sz w:val="22"/>
          <w:szCs w:val="22"/>
        </w:rPr>
        <w:t xml:space="preserve"> y </w:t>
      </w:r>
      <w:del w:id="910" w:author="jmavares" w:date="2009-04-14T20:33:00Z">
        <w:r w:rsidR="00F249FD" w:rsidRPr="00FA4613">
          <w:rPr>
            <w:rFonts w:cs="Arial"/>
            <w:b w:val="0"/>
            <w:sz w:val="22"/>
            <w:szCs w:val="22"/>
          </w:rPr>
          <w:delText xml:space="preserve">Nº 297632 así como su </w:delText>
        </w:r>
      </w:del>
      <w:ins w:id="911" w:author="jmavares" w:date="2009-04-14T20:33:00Z">
        <w:r w:rsidR="00EC490A" w:rsidRPr="005D03CB">
          <w:rPr>
            <w:rFonts w:cs="Arial"/>
            <w:b w:val="0"/>
            <w:sz w:val="22"/>
            <w:szCs w:val="22"/>
          </w:rPr>
          <w:t xml:space="preserve">equipos del </w:t>
        </w:r>
      </w:ins>
      <w:r w:rsidR="00EC490A" w:rsidRPr="005D03CB">
        <w:rPr>
          <w:rFonts w:cs="Arial"/>
          <w:b w:val="0"/>
          <w:sz w:val="22"/>
          <w:szCs w:val="22"/>
        </w:rPr>
        <w:t>balance de planta</w:t>
      </w:r>
      <w:r w:rsidR="006A3B36" w:rsidRPr="005D03CB">
        <w:rPr>
          <w:rFonts w:cs="Arial"/>
          <w:b w:val="0"/>
          <w:sz w:val="22"/>
          <w:szCs w:val="22"/>
        </w:rPr>
        <w:t>.</w:t>
      </w:r>
      <w:del w:id="912" w:author="jmavares" w:date="2009-04-14T20:33:00Z">
        <w:r w:rsidR="00F249FD" w:rsidRPr="00FA4613">
          <w:rPr>
            <w:rFonts w:cs="Arial"/>
            <w:b w:val="0"/>
            <w:sz w:val="22"/>
            <w:szCs w:val="22"/>
          </w:rPr>
          <w:delText xml:space="preserve"> </w:delText>
        </w:r>
      </w:del>
    </w:p>
    <w:p w:rsidR="004C0BAE" w:rsidRPr="005D03CB" w:rsidRDefault="00A85080" w:rsidP="004C0BAE">
      <w:pPr>
        <w:pStyle w:val="TitoloAMC0"/>
        <w:ind w:left="720"/>
        <w:rPr>
          <w:rFonts w:cs="Arial"/>
          <w:b w:val="0"/>
          <w:sz w:val="22"/>
          <w:szCs w:val="22"/>
        </w:rPr>
      </w:pPr>
      <w:r w:rsidRPr="005D03CB">
        <w:rPr>
          <w:rFonts w:cs="Arial"/>
          <w:b w:val="0"/>
          <w:sz w:val="22"/>
          <w:szCs w:val="22"/>
        </w:rPr>
        <w:t>El Contratista</w:t>
      </w:r>
      <w:r w:rsidR="004C0BAE" w:rsidRPr="005D03CB">
        <w:rPr>
          <w:rFonts w:cs="Arial"/>
          <w:b w:val="0"/>
          <w:sz w:val="22"/>
          <w:szCs w:val="22"/>
        </w:rPr>
        <w:t xml:space="preserve"> debe ejecutar todas las actividades necesarias para preservar los equipos durante la etapa de instalación hasta la puesta en marcha. </w:t>
      </w:r>
    </w:p>
    <w:p w:rsidR="004C0BAE" w:rsidRPr="005D03CB" w:rsidRDefault="00A85080" w:rsidP="004C0BAE">
      <w:pPr>
        <w:pStyle w:val="TitoloAMC0"/>
        <w:ind w:left="720"/>
        <w:rPr>
          <w:rFonts w:cs="Arial"/>
          <w:b w:val="0"/>
          <w:sz w:val="22"/>
          <w:szCs w:val="22"/>
        </w:rPr>
      </w:pPr>
      <w:r w:rsidRPr="005D03CB">
        <w:rPr>
          <w:rFonts w:cs="Arial"/>
          <w:b w:val="0"/>
          <w:sz w:val="22"/>
          <w:szCs w:val="22"/>
        </w:rPr>
        <w:t xml:space="preserve">El </w:t>
      </w:r>
      <w:del w:id="913" w:author="jmavares" w:date="2009-04-14T20:33:00Z">
        <w:r w:rsidR="00F249FD" w:rsidRPr="00FA4613">
          <w:rPr>
            <w:rFonts w:cs="Arial"/>
            <w:b w:val="0"/>
            <w:sz w:val="22"/>
            <w:szCs w:val="22"/>
          </w:rPr>
          <w:delText>contratista</w:delText>
        </w:r>
      </w:del>
      <w:ins w:id="914" w:author="jmavares" w:date="2009-04-14T20:33:00Z">
        <w:r w:rsidRPr="005D03CB">
          <w:rPr>
            <w:rFonts w:cs="Arial"/>
            <w:b w:val="0"/>
            <w:sz w:val="22"/>
            <w:szCs w:val="22"/>
          </w:rPr>
          <w:t>Contratista</w:t>
        </w:r>
      </w:ins>
      <w:r w:rsidR="004C0BAE" w:rsidRPr="005D03CB">
        <w:rPr>
          <w:rFonts w:cs="Arial"/>
          <w:b w:val="0"/>
          <w:sz w:val="22"/>
          <w:szCs w:val="22"/>
        </w:rPr>
        <w:t xml:space="preserve"> debe garantizar la integridad de todos los equipos y sus accesorios, cualquier daño causado debe ser corregido o sustituido a entera satisfacción d</w:t>
      </w:r>
      <w:r w:rsidR="001734D9" w:rsidRPr="005D03CB">
        <w:rPr>
          <w:rFonts w:cs="Arial"/>
          <w:b w:val="0"/>
          <w:sz w:val="22"/>
          <w:szCs w:val="22"/>
        </w:rPr>
        <w:t>e</w:t>
      </w:r>
      <w:r w:rsidR="009B404F" w:rsidRPr="005D03CB">
        <w:rPr>
          <w:rFonts w:cs="Arial"/>
          <w:b w:val="0"/>
          <w:sz w:val="22"/>
          <w:szCs w:val="22"/>
        </w:rPr>
        <w:t xml:space="preserve">l </w:t>
      </w:r>
      <w:del w:id="915" w:author="jmavares" w:date="2009-04-14T20:33:00Z">
        <w:r w:rsidR="00F249FD" w:rsidRPr="00FA4613">
          <w:rPr>
            <w:rFonts w:cs="Arial"/>
            <w:b w:val="0"/>
            <w:sz w:val="22"/>
            <w:szCs w:val="22"/>
          </w:rPr>
          <w:delText>ENTE CONTRATANTE</w:delText>
        </w:r>
      </w:del>
      <w:ins w:id="916" w:author="jmavares" w:date="2009-04-14T20:33:00Z">
        <w:r w:rsidR="009B404F" w:rsidRPr="005D03CB">
          <w:rPr>
            <w:rFonts w:cs="Arial"/>
            <w:b w:val="0"/>
            <w:sz w:val="22"/>
            <w:szCs w:val="22"/>
          </w:rPr>
          <w:t>Propietario</w:t>
        </w:r>
      </w:ins>
      <w:r w:rsidR="004C0BAE" w:rsidRPr="005D03CB">
        <w:rPr>
          <w:rFonts w:cs="Arial"/>
          <w:b w:val="0"/>
          <w:sz w:val="22"/>
          <w:szCs w:val="22"/>
        </w:rPr>
        <w:t>.</w:t>
      </w:r>
    </w:p>
    <w:p w:rsidR="00F249FD" w:rsidRPr="00FA4613" w:rsidRDefault="00F249FD" w:rsidP="00F249FD">
      <w:pPr>
        <w:pStyle w:val="BodyText"/>
        <w:spacing w:line="240" w:lineRule="auto"/>
        <w:ind w:left="720"/>
        <w:rPr>
          <w:del w:id="917" w:author="jmavares" w:date="2009-04-14T20:33:00Z"/>
        </w:rPr>
      </w:pPr>
      <w:del w:id="918" w:author="jmavares" w:date="2009-04-14T20:33:00Z">
        <w:r w:rsidRPr="00FA4613">
          <w:delText>La disposición de los equipos será definida por el ENTE CONTRATANTE.</w:delText>
        </w:r>
      </w:del>
    </w:p>
    <w:p w:rsidR="004C0BAE" w:rsidRPr="005D03CB" w:rsidRDefault="004C0BAE" w:rsidP="004C0BAE">
      <w:pPr>
        <w:pStyle w:val="BodyText"/>
        <w:spacing w:line="240" w:lineRule="auto"/>
        <w:ind w:left="720"/>
      </w:pPr>
      <w:r w:rsidRPr="005D03CB">
        <w:t>El montaje debe regirse estrictamente por el procedimiento estándar del fabricante.</w:t>
      </w:r>
    </w:p>
    <w:p w:rsidR="004C0BAE" w:rsidRPr="005D03CB" w:rsidRDefault="00A85080" w:rsidP="004C0BAE">
      <w:pPr>
        <w:pStyle w:val="BodyText"/>
        <w:spacing w:line="240" w:lineRule="auto"/>
        <w:ind w:left="720"/>
      </w:pPr>
      <w:r w:rsidRPr="005D03CB">
        <w:t>El Contratista</w:t>
      </w:r>
      <w:r w:rsidR="004C0BAE" w:rsidRPr="005D03CB">
        <w:t xml:space="preserve"> deberá instalar y realizar el conexionado eléctrico de potencia y control de  todos los equipos.  Previo a esta actividad, </w:t>
      </w:r>
      <w:del w:id="919" w:author="jmavares" w:date="2009-04-14T20:33:00Z">
        <w:r w:rsidR="00F249FD" w:rsidRPr="00FA4613">
          <w:delText>el</w:delText>
        </w:r>
      </w:del>
      <w:ins w:id="920" w:author="jmavares" w:date="2009-04-14T20:33:00Z">
        <w:r w:rsidRPr="005D03CB">
          <w:t>El</w:t>
        </w:r>
      </w:ins>
      <w:r w:rsidRPr="005D03CB">
        <w:t xml:space="preserve"> Contratista</w:t>
      </w:r>
      <w:r w:rsidR="004C0BAE" w:rsidRPr="005D03CB">
        <w:t xml:space="preserve"> deberá realizar las pruebas de conductividad (prueba en </w:t>
      </w:r>
      <w:del w:id="921" w:author="jmavares" w:date="2009-04-14T20:33:00Z">
        <w:r w:rsidR="00F249FD" w:rsidRPr="00FA4613">
          <w:delText>frio</w:delText>
        </w:r>
      </w:del>
      <w:ins w:id="922" w:author="jmavares" w:date="2009-04-14T20:33:00Z">
        <w:r w:rsidR="00D75012" w:rsidRPr="005D03CB">
          <w:t>frío</w:t>
        </w:r>
      </w:ins>
      <w:r w:rsidR="004C0BAE" w:rsidRPr="005D03CB">
        <w:t xml:space="preserve">) y de lazos (pruebas en caliente) en presencia </w:t>
      </w:r>
      <w:del w:id="923" w:author="jmavares" w:date="2009-04-14T20:33:00Z">
        <w:r w:rsidR="00F249FD" w:rsidRPr="00FA4613">
          <w:delText>del ENTE CONTRATANTE</w:delText>
        </w:r>
      </w:del>
      <w:ins w:id="924" w:author="jmavares" w:date="2009-04-14T20:33:00Z">
        <w:r w:rsidR="004C0BAE" w:rsidRPr="005D03CB">
          <w:t>d</w:t>
        </w:r>
        <w:r w:rsidR="009B404F" w:rsidRPr="005D03CB">
          <w:t>El Propietario</w:t>
        </w:r>
      </w:ins>
      <w:r w:rsidR="004C0BAE" w:rsidRPr="005D03CB">
        <w:t xml:space="preserve"> o del personal que este designe.</w:t>
      </w:r>
    </w:p>
    <w:p w:rsidR="004C0BAE" w:rsidRPr="005D03CB" w:rsidRDefault="00A85080" w:rsidP="004C0BAE">
      <w:pPr>
        <w:pStyle w:val="BodyText"/>
        <w:spacing w:line="240" w:lineRule="auto"/>
        <w:ind w:left="720"/>
      </w:pPr>
      <w:r w:rsidRPr="005D03CB">
        <w:t>El Contratista</w:t>
      </w:r>
      <w:r w:rsidR="004C0BAE" w:rsidRPr="005D03CB">
        <w:t xml:space="preserve"> deberá entregar al ENTE CONTRATANTE los siguientes reportes sin limitarse a:</w:t>
      </w:r>
    </w:p>
    <w:p w:rsidR="004C0BAE" w:rsidRPr="005D03CB" w:rsidRDefault="004C0BAE" w:rsidP="004C0BAE">
      <w:pPr>
        <w:numPr>
          <w:ilvl w:val="0"/>
          <w:numId w:val="14"/>
        </w:numPr>
        <w:autoSpaceDE w:val="0"/>
        <w:autoSpaceDN w:val="0"/>
        <w:adjustRightInd w:val="0"/>
        <w:jc w:val="both"/>
        <w:rPr>
          <w:lang w:val="es-VE"/>
        </w:rPr>
      </w:pPr>
      <w:r w:rsidRPr="005D03CB">
        <w:rPr>
          <w:lang w:val="es-VE"/>
        </w:rPr>
        <w:t>Dossier de Montaje.</w:t>
      </w:r>
    </w:p>
    <w:p w:rsidR="004C0BAE" w:rsidRPr="005D03CB" w:rsidRDefault="004C0BAE" w:rsidP="004C0BAE">
      <w:pPr>
        <w:numPr>
          <w:ilvl w:val="0"/>
          <w:numId w:val="14"/>
        </w:numPr>
        <w:autoSpaceDE w:val="0"/>
        <w:autoSpaceDN w:val="0"/>
        <w:adjustRightInd w:val="0"/>
        <w:jc w:val="both"/>
        <w:rPr>
          <w:lang w:val="es-VE"/>
        </w:rPr>
      </w:pPr>
      <w:r w:rsidRPr="005D03CB">
        <w:rPr>
          <w:lang w:val="es-VE"/>
        </w:rPr>
        <w:t>Valores de Alineación de equipos rotativos.</w:t>
      </w:r>
    </w:p>
    <w:p w:rsidR="004C0BAE" w:rsidRPr="005D03CB" w:rsidRDefault="004C0BAE" w:rsidP="004C0BAE">
      <w:pPr>
        <w:numPr>
          <w:ilvl w:val="0"/>
          <w:numId w:val="14"/>
        </w:numPr>
        <w:autoSpaceDE w:val="0"/>
        <w:autoSpaceDN w:val="0"/>
        <w:adjustRightInd w:val="0"/>
        <w:jc w:val="both"/>
        <w:rPr>
          <w:lang w:val="es-VE"/>
        </w:rPr>
      </w:pPr>
      <w:r w:rsidRPr="005D03CB">
        <w:rPr>
          <w:lang w:val="es-VE"/>
        </w:rPr>
        <w:t>Resultados de pruebas no destructivas (NDE, Rx, entre otras).</w:t>
      </w:r>
    </w:p>
    <w:p w:rsidR="00000000" w:rsidRDefault="0055454B">
      <w:pPr>
        <w:autoSpaceDE w:val="0"/>
        <w:autoSpaceDN w:val="0"/>
        <w:adjustRightInd w:val="0"/>
        <w:ind w:left="720"/>
        <w:jc w:val="both"/>
        <w:rPr>
          <w:lang w:val="es-VE"/>
          <w:rPrChange w:id="925" w:author="jmavares" w:date="2009-04-14T20:33:00Z">
            <w:rPr/>
          </w:rPrChange>
        </w:rPr>
        <w:pPrChange w:id="926" w:author="jmavares" w:date="2009-04-14T20:33:00Z">
          <w:pPr>
            <w:pStyle w:val="BodyText"/>
            <w:spacing w:line="240" w:lineRule="auto"/>
            <w:ind w:left="720"/>
          </w:pPr>
        </w:pPrChange>
      </w:pPr>
    </w:p>
    <w:p w:rsidR="00F249FD" w:rsidRPr="00A76E43" w:rsidRDefault="00F249FD" w:rsidP="00F249FD">
      <w:pPr>
        <w:ind w:left="720"/>
        <w:jc w:val="both"/>
        <w:rPr>
          <w:del w:id="927" w:author="jmavares" w:date="2009-04-14T20:33:00Z"/>
          <w:lang w:val="es-VE"/>
        </w:rPr>
      </w:pPr>
      <w:del w:id="928" w:author="jmavares" w:date="2009-04-14T20:33:00Z">
        <w:r w:rsidRPr="00A76E43">
          <w:rPr>
            <w:lang w:val="es-VE"/>
          </w:rPr>
          <w:delText>9.7 Todas las estructuras deberán ser recubiertas superficialmente con pinturas y materiales y colores de acuerdo a lo establecido por las normas generales del ENTE CONTRATANTE.</w:delText>
        </w:r>
      </w:del>
    </w:p>
    <w:p w:rsidR="00F249FD" w:rsidRDefault="00F249FD" w:rsidP="00F249FD">
      <w:pPr>
        <w:ind w:left="720"/>
        <w:jc w:val="both"/>
        <w:rPr>
          <w:del w:id="929" w:author="jmavares" w:date="2009-04-14T20:33:00Z"/>
        </w:rPr>
      </w:pPr>
    </w:p>
    <w:p w:rsidR="00EC490A" w:rsidRPr="005D03CB" w:rsidRDefault="00F249FD" w:rsidP="00EC490A">
      <w:pPr>
        <w:autoSpaceDE w:val="0"/>
        <w:autoSpaceDN w:val="0"/>
        <w:adjustRightInd w:val="0"/>
        <w:ind w:left="1080"/>
        <w:jc w:val="both"/>
        <w:rPr>
          <w:ins w:id="930" w:author="jmavares" w:date="2009-04-14T20:33:00Z"/>
          <w:lang w:val="es-VE"/>
        </w:rPr>
      </w:pPr>
      <w:del w:id="931" w:author="jmavares" w:date="2009-04-14T20:33:00Z">
        <w:r w:rsidRPr="00A76E43">
          <w:delText>9.</w:delText>
        </w:r>
        <w:r>
          <w:delText>8</w:delText>
        </w:r>
        <w:r w:rsidRPr="00A76E43">
          <w:delText xml:space="preserve"> Adecuación para </w:delText>
        </w:r>
      </w:del>
    </w:p>
    <w:p w:rsidR="00267CFA" w:rsidRPr="005D03CB" w:rsidRDefault="0084098F" w:rsidP="00EC490A">
      <w:pPr>
        <w:pStyle w:val="BodyText"/>
        <w:spacing w:line="240" w:lineRule="auto"/>
        <w:ind w:left="720"/>
        <w:rPr>
          <w:ins w:id="932" w:author="jmavares" w:date="2009-04-14T20:33:00Z"/>
          <w:b/>
        </w:rPr>
      </w:pPr>
      <w:ins w:id="933" w:author="jmavares" w:date="2009-04-14T20:33:00Z">
        <w:r w:rsidRPr="005D03CB">
          <w:rPr>
            <w:b/>
          </w:rPr>
          <w:t>4</w:t>
        </w:r>
        <w:r w:rsidR="00267CFA" w:rsidRPr="005D03CB">
          <w:rPr>
            <w:b/>
          </w:rPr>
          <w:t>.7</w:t>
        </w:r>
        <w:r w:rsidR="00EC490A" w:rsidRPr="005D03CB">
          <w:rPr>
            <w:b/>
          </w:rPr>
          <w:t xml:space="preserve"> </w:t>
        </w:r>
        <w:r w:rsidR="00267CFA" w:rsidRPr="005D03CB">
          <w:rPr>
            <w:b/>
          </w:rPr>
          <w:t xml:space="preserve">ADECUACION PARA OPERACIÓN CON COMBUSTIBLE </w:t>
        </w:r>
        <w:r w:rsidR="0089112B" w:rsidRPr="005D03CB">
          <w:rPr>
            <w:b/>
          </w:rPr>
          <w:t>LÍQUIDO</w:t>
        </w:r>
      </w:ins>
    </w:p>
    <w:p w:rsidR="00C51E18" w:rsidRPr="005D03CB" w:rsidRDefault="00A85080" w:rsidP="00EC490A">
      <w:pPr>
        <w:pStyle w:val="BodyText"/>
        <w:spacing w:line="240" w:lineRule="auto"/>
        <w:ind w:left="720"/>
      </w:pPr>
      <w:ins w:id="934" w:author="jmavares" w:date="2009-04-14T20:33:00Z">
        <w:r w:rsidRPr="005D03CB">
          <w:t>El Contratista</w:t>
        </w:r>
        <w:r w:rsidR="00D75012" w:rsidRPr="005D03CB">
          <w:t xml:space="preserve"> debe Suministrar e Instalar el equipamiento necesario </w:t>
        </w:r>
        <w:r w:rsidR="00EC490A" w:rsidRPr="005D03CB">
          <w:t xml:space="preserve">para </w:t>
        </w:r>
        <w:r w:rsidR="00C51E18" w:rsidRPr="005D03CB">
          <w:t xml:space="preserve">la </w:t>
        </w:r>
      </w:ins>
      <w:r w:rsidR="00EC490A" w:rsidRPr="005D03CB">
        <w:t>operación con comb</w:t>
      </w:r>
      <w:r w:rsidR="00C51E18" w:rsidRPr="005D03CB">
        <w:t>ustible líquido (Destilado N°2).</w:t>
      </w:r>
    </w:p>
    <w:p w:rsidR="00EC490A" w:rsidRPr="005D03CB" w:rsidRDefault="00F249FD" w:rsidP="00EC490A">
      <w:pPr>
        <w:pStyle w:val="BodyText"/>
        <w:spacing w:line="240" w:lineRule="auto"/>
        <w:ind w:left="720"/>
      </w:pPr>
      <w:del w:id="935" w:author="jmavares" w:date="2009-04-14T20:33:00Z">
        <w:r w:rsidRPr="00FA4613">
          <w:delText xml:space="preserve">Es responsabilidad del Contratista el diseño, suministro </w:delText>
        </w:r>
        <w:r>
          <w:delText xml:space="preserve">e </w:delText>
        </w:r>
      </w:del>
      <w:ins w:id="936" w:author="jmavares" w:date="2009-04-14T20:33:00Z">
        <w:r w:rsidR="00C51E18" w:rsidRPr="005D03CB">
          <w:t>Los equipos y componentes a</w:t>
        </w:r>
        <w:r w:rsidR="00EC490A" w:rsidRPr="005D03CB">
          <w:t xml:space="preserve"> suministr</w:t>
        </w:r>
        <w:r w:rsidR="00C51E18" w:rsidRPr="005D03CB">
          <w:t>ar, así como las modificaciones y procedimientos de</w:t>
        </w:r>
        <w:r w:rsidR="00EC490A" w:rsidRPr="005D03CB">
          <w:t xml:space="preserve"> </w:t>
        </w:r>
      </w:ins>
      <w:r w:rsidR="00EC490A" w:rsidRPr="005D03CB">
        <w:t xml:space="preserve">instalación </w:t>
      </w:r>
      <w:del w:id="937" w:author="jmavares" w:date="2009-04-14T20:33:00Z">
        <w:r w:rsidRPr="00FA4613">
          <w:delText xml:space="preserve">de </w:delText>
        </w:r>
      </w:del>
      <w:ins w:id="938" w:author="jmavares" w:date="2009-04-14T20:33:00Z">
        <w:r w:rsidR="00C51E18" w:rsidRPr="005D03CB">
          <w:t>deben d</w:t>
        </w:r>
        <w:r w:rsidR="00D75012" w:rsidRPr="005D03CB">
          <w:t>eberá</w:t>
        </w:r>
        <w:r w:rsidR="00C51E18" w:rsidRPr="005D03CB">
          <w:t xml:space="preserve">n ser </w:t>
        </w:r>
      </w:ins>
      <w:r w:rsidR="00C51E18" w:rsidRPr="005D03CB">
        <w:t xml:space="preserve">los </w:t>
      </w:r>
      <w:del w:id="939" w:author="jmavares" w:date="2009-04-14T20:33:00Z">
        <w:r w:rsidRPr="00FA4613">
          <w:delText>equipos</w:delText>
        </w:r>
        <w:r>
          <w:delText xml:space="preserve"> y</w:delText>
        </w:r>
        <w:r w:rsidRPr="00FA4613">
          <w:delText xml:space="preserve"> accesorios necesarios para la adecuación de la ope</w:delText>
        </w:r>
        <w:r>
          <w:delText>ración con combustible líquido, dicha adecuación debe seguir estándares del</w:delText>
        </w:r>
      </w:del>
      <w:ins w:id="940" w:author="jmavares" w:date="2009-04-14T20:33:00Z">
        <w:r w:rsidR="00C51E18" w:rsidRPr="005D03CB">
          <w:t>mismos que maneja el</w:t>
        </w:r>
      </w:ins>
      <w:r w:rsidR="00EC490A" w:rsidRPr="005D03CB">
        <w:t xml:space="preserve"> fabricante original de las Turbinas</w:t>
      </w:r>
      <w:ins w:id="941" w:author="jmavares" w:date="2009-04-14T20:33:00Z">
        <w:r w:rsidR="00EC5E6E" w:rsidRPr="005D03CB">
          <w:t xml:space="preserve"> y en su última versión</w:t>
        </w:r>
      </w:ins>
      <w:r w:rsidR="00EC490A" w:rsidRPr="005D03CB">
        <w:t xml:space="preserve">. </w:t>
      </w:r>
    </w:p>
    <w:p w:rsidR="00EC490A" w:rsidRPr="005D03CB" w:rsidRDefault="00EC490A" w:rsidP="00EC490A">
      <w:pPr>
        <w:pStyle w:val="BodyText"/>
        <w:spacing w:line="240" w:lineRule="auto"/>
        <w:ind w:left="720"/>
      </w:pPr>
    </w:p>
    <w:p w:rsidR="00EC490A" w:rsidRPr="005D03CB" w:rsidRDefault="00A85080" w:rsidP="00EC490A">
      <w:pPr>
        <w:pStyle w:val="BodyText"/>
        <w:spacing w:line="240" w:lineRule="auto"/>
        <w:ind w:left="720"/>
        <w:rPr>
          <w:lang w:val="es-VE"/>
        </w:rPr>
      </w:pPr>
      <w:r w:rsidRPr="005D03CB">
        <w:rPr>
          <w:lang w:val="es-VE"/>
        </w:rPr>
        <w:t>EL CONTRATISTA</w:t>
      </w:r>
      <w:r w:rsidR="00EC490A" w:rsidRPr="005D03CB">
        <w:rPr>
          <w:lang w:val="es-VE"/>
        </w:rPr>
        <w:t xml:space="preserve"> debe suministrar y/o actualizar el </w:t>
      </w:r>
      <w:ins w:id="942" w:author="jmavares" w:date="2009-04-14T20:33:00Z">
        <w:r w:rsidR="003E34D0" w:rsidRPr="005D03CB">
          <w:rPr>
            <w:lang w:val="es-VE"/>
          </w:rPr>
          <w:t xml:space="preserve">hardware y </w:t>
        </w:r>
      </w:ins>
      <w:r w:rsidR="00EC490A" w:rsidRPr="005D03CB">
        <w:rPr>
          <w:lang w:val="es-VE"/>
        </w:rPr>
        <w:t>software para la operación con combustible líquido</w:t>
      </w:r>
      <w:ins w:id="943" w:author="jmavares" w:date="2009-04-14T20:33:00Z">
        <w:r w:rsidR="00EC5E6E" w:rsidRPr="005D03CB">
          <w:t xml:space="preserve"> que maneja el fabricante original de las Turbinas y en su última versión</w:t>
        </w:r>
      </w:ins>
      <w:r w:rsidR="00EC490A" w:rsidRPr="005D03CB">
        <w:rPr>
          <w:lang w:val="es-VE"/>
        </w:rPr>
        <w:t xml:space="preserve">. Todos los costos de garantía relacionados con la integridad del software adquirido por </w:t>
      </w:r>
      <w:del w:id="944" w:author="jmavares" w:date="2009-04-14T20:33:00Z">
        <w:r w:rsidR="00F249FD" w:rsidRPr="00FA4613">
          <w:rPr>
            <w:lang w:val="es-VE"/>
          </w:rPr>
          <w:delText>el ENTE CONTRATANTE</w:delText>
        </w:r>
      </w:del>
      <w:ins w:id="945" w:author="jmavares" w:date="2009-04-14T20:33:00Z">
        <w:r w:rsidR="009B404F" w:rsidRPr="005D03CB">
          <w:rPr>
            <w:lang w:val="es-VE"/>
          </w:rPr>
          <w:t>El Propietario</w:t>
        </w:r>
      </w:ins>
      <w:r w:rsidR="00EC490A" w:rsidRPr="005D03CB">
        <w:rPr>
          <w:lang w:val="es-VE"/>
        </w:rPr>
        <w:t xml:space="preserve"> o suministrados por </w:t>
      </w:r>
      <w:r w:rsidRPr="005D03CB">
        <w:rPr>
          <w:lang w:val="es-VE"/>
        </w:rPr>
        <w:t>EL CONTRATISTA</w:t>
      </w:r>
      <w:r w:rsidR="00EC490A" w:rsidRPr="005D03CB">
        <w:rPr>
          <w:lang w:val="es-VE"/>
        </w:rPr>
        <w:t xml:space="preserve">, serán asumidos por </w:t>
      </w:r>
      <w:r w:rsidRPr="005D03CB">
        <w:rPr>
          <w:lang w:val="es-VE"/>
        </w:rPr>
        <w:t>EL CONTRATISTA</w:t>
      </w:r>
      <w:r w:rsidR="00EC490A" w:rsidRPr="005D03CB">
        <w:rPr>
          <w:lang w:val="es-VE"/>
        </w:rPr>
        <w:t>.</w:t>
      </w:r>
    </w:p>
    <w:p w:rsidR="00EC490A" w:rsidRPr="005D03CB" w:rsidRDefault="00EC490A" w:rsidP="00EC490A">
      <w:pPr>
        <w:pStyle w:val="BodyText"/>
        <w:spacing w:line="240" w:lineRule="auto"/>
        <w:ind w:left="720"/>
      </w:pPr>
    </w:p>
    <w:p w:rsidR="00EC490A" w:rsidRPr="005D03CB" w:rsidRDefault="00F249FD" w:rsidP="00EC490A">
      <w:pPr>
        <w:pStyle w:val="BodyText"/>
        <w:spacing w:line="240" w:lineRule="auto"/>
        <w:ind w:left="720"/>
      </w:pPr>
      <w:del w:id="946" w:author="jmavares" w:date="2009-04-14T20:33:00Z">
        <w:r w:rsidRPr="00FA4613">
          <w:delText>Los equipos a suministrar</w:delText>
        </w:r>
      </w:del>
      <w:ins w:id="947" w:author="jmavares" w:date="2009-04-14T20:33:00Z">
        <w:r w:rsidR="00D75012" w:rsidRPr="005D03CB">
          <w:t>El diseño debe considerar</w:t>
        </w:r>
      </w:ins>
      <w:r w:rsidR="00EC490A" w:rsidRPr="005D03CB">
        <w:t xml:space="preserve"> sin limitarse a ello son: bombas, tuberías, </w:t>
      </w:r>
      <w:ins w:id="948" w:author="jmavares" w:date="2009-04-14T20:33:00Z">
        <w:r w:rsidR="0089112B" w:rsidRPr="005D03CB">
          <w:t xml:space="preserve">soportes, </w:t>
        </w:r>
      </w:ins>
      <w:r w:rsidR="00EC490A" w:rsidRPr="005D03CB">
        <w:t xml:space="preserve">válvulas, filtros, inyectores, </w:t>
      </w:r>
      <w:del w:id="949" w:author="jmavares" w:date="2009-04-14T20:33:00Z">
        <w:r w:rsidRPr="00FA4613">
          <w:delText>compresor de aire atomizado</w:delText>
        </w:r>
      </w:del>
      <w:ins w:id="950" w:author="jmavares" w:date="2009-04-14T20:33:00Z">
        <w:r w:rsidR="00EC490A" w:rsidRPr="005D03CB">
          <w:t>compresor</w:t>
        </w:r>
        <w:r w:rsidR="0089112B" w:rsidRPr="005D03CB">
          <w:t>es</w:t>
        </w:r>
      </w:ins>
      <w:r w:rsidR="00EC490A" w:rsidRPr="005D03CB">
        <w:t>, motores, equipos de control</w:t>
      </w:r>
      <w:ins w:id="951" w:author="jmavares" w:date="2009-04-14T20:33:00Z">
        <w:r w:rsidR="0089112B" w:rsidRPr="005D03CB">
          <w:t>, intercambiadores de calor,</w:t>
        </w:r>
        <w:r w:rsidR="00EC490A" w:rsidRPr="005D03CB">
          <w:t xml:space="preserve"> </w:t>
        </w:r>
        <w:r w:rsidR="0089112B" w:rsidRPr="005D03CB">
          <w:t>obras civiles,</w:t>
        </w:r>
      </w:ins>
      <w:r w:rsidR="0089112B" w:rsidRPr="005D03CB">
        <w:t xml:space="preserve"> </w:t>
      </w:r>
      <w:r w:rsidR="00EC490A" w:rsidRPr="005D03CB">
        <w:t>entre otros.</w:t>
      </w:r>
    </w:p>
    <w:p w:rsidR="00EC490A" w:rsidRPr="005D03CB" w:rsidRDefault="00EC490A" w:rsidP="00EC490A">
      <w:pPr>
        <w:pStyle w:val="BodyText"/>
        <w:spacing w:line="240" w:lineRule="auto"/>
        <w:ind w:left="720"/>
        <w:rPr>
          <w:lang w:val="es-VE"/>
          <w:rPrChange w:id="952" w:author="jmavares" w:date="2009-04-14T20:33:00Z">
            <w:rPr/>
          </w:rPrChange>
        </w:rPr>
      </w:pPr>
    </w:p>
    <w:p w:rsidR="00F249FD" w:rsidRPr="002D3059" w:rsidRDefault="00F249FD" w:rsidP="00F249FD">
      <w:pPr>
        <w:pStyle w:val="TitoloAMC1"/>
        <w:tabs>
          <w:tab w:val="clear" w:pos="0"/>
        </w:tabs>
        <w:ind w:left="720"/>
        <w:rPr>
          <w:del w:id="953" w:author="jmavares" w:date="2009-04-14T20:33:00Z"/>
          <w:b w:val="0"/>
          <w:bCs w:val="0"/>
          <w:sz w:val="22"/>
          <w:szCs w:val="22"/>
        </w:rPr>
      </w:pPr>
      <w:bookmarkStart w:id="954" w:name="_Toc122838176"/>
      <w:bookmarkStart w:id="955" w:name="_Toc130640421"/>
      <w:bookmarkStart w:id="956" w:name="_Toc130714880"/>
      <w:bookmarkStart w:id="957" w:name="_Toc130715187"/>
      <w:del w:id="958" w:author="jmavares" w:date="2009-04-14T20:33:00Z">
        <w:r w:rsidRPr="002D3059">
          <w:rPr>
            <w:b w:val="0"/>
            <w:bCs w:val="0"/>
            <w:sz w:val="22"/>
            <w:szCs w:val="22"/>
          </w:rPr>
          <w:delText>La empresa Contratista debe suministrar con al menos 60 días de anticipación al inicio de la etapa del Montaje de las Unidades Turbogeneradores, los parámetros operacionales (presión, flujo, temperatura entre otros) que cada Unidad requiere en el Cabezal de Alimentación de Combustible Líquido dentro del perímetro de las unidades (PUNTO TERMINAL Nº 1.2) para cubrir los requerimientos de operación con combustible liquido, a fin de que el ENTE CONTRATANTE garantice dicho requerimiento.</w:delText>
        </w:r>
      </w:del>
    </w:p>
    <w:p w:rsidR="00F249FD" w:rsidRPr="002D3059" w:rsidRDefault="00F249FD" w:rsidP="00F249FD">
      <w:pPr>
        <w:pStyle w:val="BodyText"/>
        <w:spacing w:line="240" w:lineRule="auto"/>
        <w:ind w:left="720"/>
        <w:rPr>
          <w:del w:id="959" w:author="jmavares" w:date="2009-04-14T20:33:00Z"/>
        </w:rPr>
      </w:pPr>
    </w:p>
    <w:p w:rsidR="00F249FD" w:rsidRDefault="00F249FD" w:rsidP="00F249FD">
      <w:pPr>
        <w:pStyle w:val="BodyText"/>
        <w:spacing w:line="240" w:lineRule="auto"/>
        <w:ind w:left="720"/>
        <w:rPr>
          <w:del w:id="960" w:author="jmavares" w:date="2009-04-14T20:33:00Z"/>
        </w:rPr>
      </w:pPr>
      <w:del w:id="961" w:author="jmavares" w:date="2009-04-14T20:33:00Z">
        <w:r w:rsidRPr="002D3059">
          <w:delText>Adicionalmente, la empresa Contratista debe suministrar con al menos 60 días de anticipación al inicio de la etapa del Montaje de las Unidades Turbogeneradores, los requerimientos necesarios para que el ENTE CONTRATANTE pueda disponer en el tiempo previsto de acuerdo al cronograma de adecuación del sistema combustible liquido, la infraestructura civil (fundaciones y canalizaciones) para que el Contratista realice el montaje de todos los equipos y estructuras que por diseño están fuera de los compartimientos ya existentes de cada Unidad.</w:delText>
        </w:r>
        <w:r>
          <w:delText xml:space="preserve"> </w:delText>
        </w:r>
      </w:del>
    </w:p>
    <w:p w:rsidR="00F249FD" w:rsidRDefault="00F249FD" w:rsidP="00F249FD">
      <w:pPr>
        <w:pStyle w:val="BodyText"/>
        <w:spacing w:line="240" w:lineRule="auto"/>
        <w:ind w:left="720"/>
        <w:rPr>
          <w:del w:id="962" w:author="jmavares" w:date="2009-04-14T20:33:00Z"/>
        </w:rPr>
      </w:pPr>
      <w:del w:id="963" w:author="jmavares" w:date="2009-04-14T20:33:00Z">
        <w:r>
          <w:delText>El ENTE CONTRATANTE sólo diseñará y construirá la infraestructura civil (fundaciones y canalizaciones) necesarias para el montaje de todos los equipos y estructuras que por diseño están fuera de los compartimientos de cada Unidad.  La instalación de los equipos y accesorios dentro de cualquier compartimiento ya existente es de total responsabilidad del Contratista.</w:delText>
        </w:r>
      </w:del>
    </w:p>
    <w:p w:rsidR="00F249FD" w:rsidRDefault="00F249FD" w:rsidP="00F249FD">
      <w:pPr>
        <w:pStyle w:val="BodyText"/>
        <w:spacing w:line="240" w:lineRule="auto"/>
        <w:ind w:left="720"/>
        <w:rPr>
          <w:del w:id="964" w:author="jmavares" w:date="2009-04-14T20:33:00Z"/>
        </w:rPr>
      </w:pPr>
    </w:p>
    <w:p w:rsidR="00F249FD" w:rsidRPr="00FA4613" w:rsidRDefault="00F249FD" w:rsidP="00F249FD">
      <w:pPr>
        <w:autoSpaceDE w:val="0"/>
        <w:autoSpaceDN w:val="0"/>
        <w:adjustRightInd w:val="0"/>
        <w:ind w:left="720"/>
        <w:jc w:val="both"/>
        <w:rPr>
          <w:del w:id="965" w:author="jmavares" w:date="2009-04-14T20:33:00Z"/>
          <w:lang w:val="es-VE"/>
        </w:rPr>
      </w:pPr>
      <w:del w:id="966" w:author="jmavares" w:date="2009-04-14T20:33:00Z">
        <w:r w:rsidRPr="00FA4613">
          <w:rPr>
            <w:lang w:val="es-VE"/>
          </w:rPr>
          <w:delText xml:space="preserve">EL CONTRATISTA debe instalar </w:delText>
        </w:r>
        <w:r>
          <w:rPr>
            <w:lang w:val="es-VE"/>
          </w:rPr>
          <w:delText xml:space="preserve">y conectar </w:delText>
        </w:r>
        <w:r w:rsidRPr="00FA4613">
          <w:rPr>
            <w:lang w:val="es-VE"/>
          </w:rPr>
          <w:delText>todos los equipos asociados a la adecuación para op</w:delText>
        </w:r>
        <w:r>
          <w:rPr>
            <w:lang w:val="es-VE"/>
          </w:rPr>
          <w:delText>eración con combustible líquido dentro de los puntos terminales.</w:delText>
        </w:r>
      </w:del>
    </w:p>
    <w:p w:rsidR="00F249FD" w:rsidRPr="00FA4613" w:rsidRDefault="00F249FD" w:rsidP="00F249FD">
      <w:pPr>
        <w:autoSpaceDE w:val="0"/>
        <w:autoSpaceDN w:val="0"/>
        <w:adjustRightInd w:val="0"/>
        <w:ind w:left="720"/>
        <w:jc w:val="both"/>
        <w:rPr>
          <w:del w:id="967" w:author="jmavares" w:date="2009-04-14T20:33:00Z"/>
          <w:lang w:val="es-VE"/>
        </w:rPr>
      </w:pPr>
    </w:p>
    <w:p w:rsidR="00F249FD" w:rsidRDefault="00F249FD" w:rsidP="00F249FD">
      <w:pPr>
        <w:autoSpaceDE w:val="0"/>
        <w:autoSpaceDN w:val="0"/>
        <w:adjustRightInd w:val="0"/>
        <w:ind w:left="720"/>
        <w:jc w:val="both"/>
        <w:rPr>
          <w:del w:id="968" w:author="jmavares" w:date="2009-04-14T20:33:00Z"/>
          <w:b/>
          <w:lang w:val="es-VE"/>
        </w:rPr>
      </w:pPr>
      <w:del w:id="969" w:author="jmavares" w:date="2009-04-14T20:33:00Z">
        <w:r w:rsidRPr="00FA4613">
          <w:rPr>
            <w:b/>
            <w:lang w:val="es-VE"/>
          </w:rPr>
          <w:delText>9.</w:delText>
        </w:r>
        <w:r>
          <w:rPr>
            <w:b/>
            <w:lang w:val="es-VE"/>
          </w:rPr>
          <w:delText>9</w:delText>
        </w:r>
        <w:r w:rsidRPr="00FA4613">
          <w:rPr>
            <w:b/>
            <w:lang w:val="es-VE"/>
          </w:rPr>
          <w:delText xml:space="preserve"> Arranque y Puesta en Marcha.</w:delText>
        </w:r>
      </w:del>
    </w:p>
    <w:p w:rsidR="00F249FD" w:rsidRPr="00FA4613" w:rsidRDefault="00F249FD" w:rsidP="00F249FD">
      <w:pPr>
        <w:autoSpaceDE w:val="0"/>
        <w:autoSpaceDN w:val="0"/>
        <w:adjustRightInd w:val="0"/>
        <w:ind w:left="720"/>
        <w:jc w:val="both"/>
        <w:rPr>
          <w:del w:id="970" w:author="jmavares" w:date="2009-04-14T20:33:00Z"/>
          <w:lang w:val="es-VE"/>
        </w:rPr>
      </w:pPr>
      <w:del w:id="971" w:author="jmavares" w:date="2009-04-14T20:33:00Z">
        <w:r w:rsidRPr="00267CC5">
          <w:rPr>
            <w:lang w:val="es-VE"/>
          </w:rPr>
          <w:delText xml:space="preserve">El Contratista debe suministrar al ENTE CONTRATANTE un cronograma detallado de las actividades a ejecutar durante </w:delText>
        </w:r>
        <w:r>
          <w:rPr>
            <w:lang w:val="es-VE"/>
          </w:rPr>
          <w:delText>el arranque y</w:delText>
        </w:r>
        <w:r w:rsidRPr="00267CC5">
          <w:rPr>
            <w:lang w:val="es-VE"/>
          </w:rPr>
          <w:delText xml:space="preserve"> puesta en marcha</w:delText>
        </w:r>
        <w:r>
          <w:rPr>
            <w:lang w:val="es-VE"/>
          </w:rPr>
          <w:delText>.</w:delText>
        </w:r>
        <w:r w:rsidRPr="009544F6">
          <w:rPr>
            <w:lang w:val="es-VE"/>
          </w:rPr>
          <w:delText xml:space="preserve"> </w:delText>
        </w:r>
        <w:r w:rsidRPr="00FA4613">
          <w:rPr>
            <w:lang w:val="es-VE"/>
          </w:rPr>
          <w:delText>Durante la puesta en marcha se realizaran reuniones diarias donde se analizaran y definirán las actividades del día siguiente.</w:delText>
        </w:r>
      </w:del>
    </w:p>
    <w:p w:rsidR="00F249FD" w:rsidRPr="00FA4613" w:rsidRDefault="00F249FD" w:rsidP="00F249FD">
      <w:pPr>
        <w:autoSpaceDE w:val="0"/>
        <w:autoSpaceDN w:val="0"/>
        <w:adjustRightInd w:val="0"/>
        <w:ind w:left="720" w:right="13"/>
        <w:jc w:val="both"/>
        <w:rPr>
          <w:del w:id="972" w:author="jmavares" w:date="2009-04-14T20:33:00Z"/>
        </w:rPr>
      </w:pPr>
      <w:del w:id="973" w:author="jmavares" w:date="2009-04-14T20:33:00Z">
        <w:r w:rsidRPr="00FA4613">
          <w:rPr>
            <w:lang w:val="es-VE"/>
          </w:rPr>
          <w:delText xml:space="preserve">El Contratista </w:delText>
        </w:r>
        <w:r w:rsidRPr="00FA4613">
          <w:delText xml:space="preserve">deberá </w:delText>
        </w:r>
        <w:r>
          <w:delText xml:space="preserve">prever y </w:delText>
        </w:r>
        <w:r w:rsidRPr="00FA4613">
          <w:delText>suministrar tod</w:delText>
        </w:r>
        <w:r>
          <w:delText>a</w:delText>
        </w:r>
        <w:r w:rsidRPr="00FA4613">
          <w:delText>s l</w:delText>
        </w:r>
        <w:r>
          <w:delText>a</w:delText>
        </w:r>
        <w:r w:rsidRPr="00FA4613">
          <w:delText xml:space="preserve">s herramientas, repuestos, materiales y consumibles requeridos para el arranque y puesta en marcha las unidades de generación y </w:delText>
        </w:r>
        <w:r>
          <w:delText xml:space="preserve">todos </w:delText>
        </w:r>
        <w:r w:rsidRPr="00FA4613">
          <w:delText>sus equipos auxiliares</w:delText>
        </w:r>
        <w:r>
          <w:delText>.</w:delText>
        </w:r>
      </w:del>
    </w:p>
    <w:p w:rsidR="00F249FD" w:rsidRPr="00FA4613" w:rsidRDefault="00F249FD" w:rsidP="00F249FD">
      <w:pPr>
        <w:autoSpaceDE w:val="0"/>
        <w:autoSpaceDN w:val="0"/>
        <w:adjustRightInd w:val="0"/>
        <w:ind w:left="720"/>
        <w:jc w:val="both"/>
        <w:rPr>
          <w:del w:id="974" w:author="jmavares" w:date="2009-04-14T20:33:00Z"/>
          <w:lang w:val="es-VE"/>
        </w:rPr>
      </w:pPr>
      <w:del w:id="975" w:author="jmavares" w:date="2009-04-14T20:33:00Z">
        <w:r w:rsidRPr="00FA4613">
          <w:rPr>
            <w:lang w:val="es-VE"/>
          </w:rPr>
          <w:delText xml:space="preserve">Las Unidades Turbogeneradores deberán </w:delText>
        </w:r>
        <w:r>
          <w:rPr>
            <w:lang w:val="es-VE"/>
          </w:rPr>
          <w:delText xml:space="preserve">estar disponibles para </w:delText>
        </w:r>
        <w:r w:rsidRPr="00FA4613">
          <w:rPr>
            <w:lang w:val="es-VE"/>
          </w:rPr>
          <w:delText xml:space="preserve">operar con combustible principal Destilado Nº 2 y como </w:delText>
        </w:r>
        <w:r>
          <w:rPr>
            <w:lang w:val="es-VE"/>
          </w:rPr>
          <w:delText>combustible alterno Gas Natural, en tal sentido el Contratista debe garantizar los ajustes necesarios al Sistema de Control.</w:delText>
        </w:r>
      </w:del>
    </w:p>
    <w:p w:rsidR="00B1088F" w:rsidRPr="005D03CB" w:rsidRDefault="0084098F" w:rsidP="006E11B2">
      <w:pPr>
        <w:pStyle w:val="TitoloAMC1"/>
        <w:tabs>
          <w:tab w:val="clear" w:pos="0"/>
          <w:tab w:val="left" w:pos="720"/>
          <w:tab w:val="left" w:pos="1260"/>
        </w:tabs>
        <w:ind w:left="720"/>
        <w:rPr>
          <w:ins w:id="976" w:author="jmavares" w:date="2009-04-14T20:33:00Z"/>
        </w:rPr>
      </w:pPr>
      <w:ins w:id="977" w:author="jmavares" w:date="2009-04-14T20:33:00Z">
        <w:r w:rsidRPr="005D03CB">
          <w:t>4</w:t>
        </w:r>
        <w:r w:rsidR="006E11B2" w:rsidRPr="005D03CB">
          <w:t>.</w:t>
        </w:r>
        <w:r w:rsidR="00A93AE2" w:rsidRPr="005D03CB">
          <w:t>8</w:t>
        </w:r>
        <w:r w:rsidR="006E11B2" w:rsidRPr="005D03CB">
          <w:t xml:space="preserve"> S</w:t>
        </w:r>
        <w:r w:rsidR="00B1088F" w:rsidRPr="005D03CB">
          <w:t>ISTEMA DE PUESTA A TIERRA</w:t>
        </w:r>
        <w:bookmarkEnd w:id="954"/>
        <w:bookmarkEnd w:id="955"/>
        <w:bookmarkEnd w:id="956"/>
        <w:bookmarkEnd w:id="957"/>
      </w:ins>
    </w:p>
    <w:p w:rsidR="00B1088F" w:rsidRPr="005D03CB" w:rsidRDefault="00A85080" w:rsidP="00B1088F">
      <w:pPr>
        <w:tabs>
          <w:tab w:val="left" w:pos="0"/>
          <w:tab w:val="left" w:pos="720"/>
        </w:tabs>
        <w:ind w:left="720"/>
        <w:jc w:val="both"/>
        <w:rPr>
          <w:ins w:id="978" w:author="jmavares" w:date="2009-04-14T20:33:00Z"/>
        </w:rPr>
      </w:pPr>
      <w:ins w:id="979" w:author="jmavares" w:date="2009-04-14T20:33:00Z">
        <w:r w:rsidRPr="005D03CB">
          <w:t>El Contratista</w:t>
        </w:r>
        <w:r w:rsidR="00B1088F" w:rsidRPr="005D03CB">
          <w:t xml:space="preserve"> debe desarrollar de la ingeniería, procura y construcción del sistema de Puesta a Tierra de las unidades turbogeneradores y equipos auxiliares que deberá estar interconectado</w:t>
        </w:r>
        <w:r w:rsidR="00781F1A" w:rsidRPr="005D03CB">
          <w:t>s</w:t>
        </w:r>
        <w:r w:rsidR="00B1088F" w:rsidRPr="005D03CB">
          <w:t xml:space="preserve"> con los equipos pertenecientes al balance general de planta.</w:t>
        </w:r>
      </w:ins>
    </w:p>
    <w:p w:rsidR="00B1088F" w:rsidRPr="005D03CB" w:rsidRDefault="00B1088F" w:rsidP="00B1088F">
      <w:pPr>
        <w:tabs>
          <w:tab w:val="left" w:pos="0"/>
          <w:tab w:val="left" w:pos="720"/>
        </w:tabs>
        <w:ind w:left="720"/>
        <w:jc w:val="both"/>
        <w:rPr>
          <w:ins w:id="980" w:author="jmavares" w:date="2009-04-14T20:33:00Z"/>
        </w:rPr>
      </w:pPr>
      <w:ins w:id="981" w:author="jmavares" w:date="2009-04-14T20:33:00Z">
        <w:r w:rsidRPr="005D03CB">
          <w:t>La ingeniería de la malla a tierra del área de turbogeneradores a gas y sus auxiliares deberá cumplir con la normativa del código eléctrico nacional.</w:t>
        </w:r>
      </w:ins>
    </w:p>
    <w:p w:rsidR="00B1088F" w:rsidRPr="005D03CB" w:rsidRDefault="00B1088F" w:rsidP="00B1088F">
      <w:pPr>
        <w:pStyle w:val="BodyTextIndent"/>
        <w:tabs>
          <w:tab w:val="left" w:pos="0"/>
          <w:tab w:val="left" w:pos="720"/>
        </w:tabs>
        <w:ind w:left="720"/>
        <w:jc w:val="both"/>
        <w:rPr>
          <w:ins w:id="982" w:author="jmavares" w:date="2009-04-14T20:33:00Z"/>
        </w:rPr>
      </w:pPr>
      <w:ins w:id="983" w:author="jmavares" w:date="2009-04-14T20:33:00Z">
        <w:r w:rsidRPr="005D03CB">
          <w:t xml:space="preserve">El diseño del sistema de puesta a tierra deberá tener especial atención con los sistemas de control de las Unidades y sus equipos auxiliares en relación a la presencia de inducciones parasitas que puedan afectar el funcionamiento correcto de los mismos. </w:t>
        </w:r>
        <w:r w:rsidR="00AB29B5" w:rsidRPr="005D03CB">
          <w:t>El Sistema de Puesta a Tierra de los equipos y componentes de Control y Protección debe ser independiente y totalmente aislado del Sistema de Puesta a Tierra de los equipos de la Planta.</w:t>
        </w:r>
      </w:ins>
    </w:p>
    <w:p w:rsidR="000A3A9F" w:rsidRPr="005D03CB" w:rsidRDefault="000A3A9F" w:rsidP="00B1088F">
      <w:pPr>
        <w:tabs>
          <w:tab w:val="left" w:pos="0"/>
          <w:tab w:val="left" w:pos="720"/>
        </w:tabs>
        <w:ind w:left="720"/>
        <w:jc w:val="both"/>
        <w:rPr>
          <w:ins w:id="984" w:author="jmavares" w:date="2009-04-14T20:33:00Z"/>
        </w:rPr>
      </w:pPr>
    </w:p>
    <w:p w:rsidR="00B1088F" w:rsidRPr="005D03CB" w:rsidRDefault="0084098F" w:rsidP="006E11B2">
      <w:pPr>
        <w:ind w:left="720"/>
        <w:jc w:val="both"/>
        <w:rPr>
          <w:ins w:id="985" w:author="jmavares" w:date="2009-04-14T20:33:00Z"/>
          <w:b/>
          <w:sz w:val="24"/>
          <w:szCs w:val="24"/>
        </w:rPr>
      </w:pPr>
      <w:ins w:id="986" w:author="jmavares" w:date="2009-04-14T20:33:00Z">
        <w:r w:rsidRPr="005D03CB">
          <w:rPr>
            <w:b/>
            <w:sz w:val="24"/>
            <w:szCs w:val="24"/>
          </w:rPr>
          <w:t>4</w:t>
        </w:r>
        <w:r w:rsidR="006E11B2" w:rsidRPr="005D03CB">
          <w:rPr>
            <w:b/>
            <w:sz w:val="24"/>
            <w:szCs w:val="24"/>
          </w:rPr>
          <w:t>.</w:t>
        </w:r>
        <w:r w:rsidR="00A93AE2" w:rsidRPr="005D03CB">
          <w:rPr>
            <w:b/>
            <w:sz w:val="24"/>
            <w:szCs w:val="24"/>
          </w:rPr>
          <w:t>9</w:t>
        </w:r>
        <w:r w:rsidR="006E11B2" w:rsidRPr="005D03CB">
          <w:rPr>
            <w:b/>
            <w:sz w:val="24"/>
            <w:szCs w:val="24"/>
          </w:rPr>
          <w:t xml:space="preserve"> </w:t>
        </w:r>
        <w:r w:rsidR="00D9507A" w:rsidRPr="005D03CB">
          <w:rPr>
            <w:b/>
            <w:sz w:val="24"/>
            <w:szCs w:val="24"/>
          </w:rPr>
          <w:t>VIALIDAD</w:t>
        </w:r>
        <w:r w:rsidR="008C76A4" w:rsidRPr="005D03CB">
          <w:rPr>
            <w:b/>
            <w:sz w:val="24"/>
            <w:szCs w:val="24"/>
          </w:rPr>
          <w:t xml:space="preserve">, </w:t>
        </w:r>
        <w:r w:rsidR="00781F1A" w:rsidRPr="005D03CB">
          <w:rPr>
            <w:b/>
            <w:sz w:val="24"/>
            <w:szCs w:val="24"/>
          </w:rPr>
          <w:t xml:space="preserve">PAISAJISMO, </w:t>
        </w:r>
        <w:r w:rsidR="008C76A4" w:rsidRPr="005D03CB">
          <w:rPr>
            <w:b/>
            <w:sz w:val="24"/>
            <w:szCs w:val="24"/>
          </w:rPr>
          <w:t>ALUMBRADO EXTERIOR</w:t>
        </w:r>
        <w:r w:rsidR="00D9507A" w:rsidRPr="005D03CB">
          <w:rPr>
            <w:b/>
            <w:sz w:val="24"/>
            <w:szCs w:val="24"/>
          </w:rPr>
          <w:t xml:space="preserve"> Y DRENAJES</w:t>
        </w:r>
      </w:ins>
    </w:p>
    <w:p w:rsidR="00D9507A" w:rsidRPr="005D03CB" w:rsidRDefault="00A85080" w:rsidP="00D9507A">
      <w:pPr>
        <w:ind w:left="720"/>
        <w:jc w:val="both"/>
        <w:rPr>
          <w:ins w:id="987" w:author="jmavares" w:date="2009-04-14T20:33:00Z"/>
        </w:rPr>
      </w:pPr>
      <w:ins w:id="988" w:author="jmavares" w:date="2009-04-14T20:33:00Z">
        <w:r w:rsidRPr="005D03CB">
          <w:t>El Contratista</w:t>
        </w:r>
        <w:r w:rsidR="00D9507A" w:rsidRPr="005D03CB">
          <w:t xml:space="preserve"> debe desarrollar la ingeniería, procura y construcción de la vialidad interna </w:t>
        </w:r>
        <w:r w:rsidR="00AD7E0A" w:rsidRPr="005D03CB">
          <w:t xml:space="preserve">para tráfico de vehículos pesados </w:t>
        </w:r>
        <w:r w:rsidR="00D9507A" w:rsidRPr="005D03CB">
          <w:t xml:space="preserve">de acuerdo con la distribución de equipos </w:t>
        </w:r>
        <w:r w:rsidR="008C76A4" w:rsidRPr="005D03CB">
          <w:t>o Layout</w:t>
        </w:r>
        <w:r w:rsidR="009E1F98" w:rsidRPr="005D03CB">
          <w:t>.</w:t>
        </w:r>
      </w:ins>
    </w:p>
    <w:p w:rsidR="00C25438" w:rsidRPr="005D03CB" w:rsidRDefault="00C25438" w:rsidP="00D9507A">
      <w:pPr>
        <w:ind w:left="720"/>
        <w:jc w:val="both"/>
        <w:rPr>
          <w:ins w:id="989" w:author="jmavares" w:date="2009-04-14T20:33:00Z"/>
        </w:rPr>
      </w:pPr>
      <w:ins w:id="990" w:author="jmavares" w:date="2009-04-14T20:33:00Z">
        <w:r w:rsidRPr="005D03CB">
          <w:t>El diseño y construcción de la vialidad de acceso a la Planta debe considerar dos interconexiones con el Ciclo Combinado II</w:t>
        </w:r>
        <w:r w:rsidR="00AD7E0A" w:rsidRPr="005D03CB">
          <w:t xml:space="preserve"> para tráfico de vehículos pesados</w:t>
        </w:r>
        <w:r w:rsidRPr="005D03CB">
          <w:t>, una por el lado norte y la otra por el lado sur.</w:t>
        </w:r>
      </w:ins>
    </w:p>
    <w:p w:rsidR="007B2938" w:rsidRPr="005D03CB" w:rsidRDefault="00A85080" w:rsidP="007B2938">
      <w:pPr>
        <w:ind w:left="720"/>
        <w:jc w:val="both"/>
        <w:rPr>
          <w:ins w:id="991" w:author="jmavares" w:date="2009-04-14T20:33:00Z"/>
        </w:rPr>
      </w:pPr>
      <w:ins w:id="992" w:author="jmavares" w:date="2009-04-14T20:33:00Z">
        <w:r w:rsidRPr="005D03CB">
          <w:t>El Contratista</w:t>
        </w:r>
        <w:r w:rsidR="00D9507A" w:rsidRPr="005D03CB">
          <w:t xml:space="preserve"> debe diseñar y construir el sistema de canales, tanquillas, tuberías, puntos de recolección y de descarga al lago o al canal recolector principal de las aguas de lluvia del área de los turbogeneradores, sus auxiliares  y tanque de almacenamiento de combustible.</w:t>
        </w:r>
        <w:r w:rsidR="007B2938" w:rsidRPr="005D03CB">
          <w:t xml:space="preserve"> </w:t>
        </w:r>
      </w:ins>
    </w:p>
    <w:p w:rsidR="00D9507A" w:rsidRPr="005D03CB" w:rsidRDefault="00D9507A" w:rsidP="00D9507A">
      <w:pPr>
        <w:tabs>
          <w:tab w:val="left" w:pos="0"/>
          <w:tab w:val="left" w:pos="720"/>
        </w:tabs>
        <w:ind w:left="720"/>
        <w:jc w:val="both"/>
        <w:rPr>
          <w:ins w:id="993" w:author="jmavares" w:date="2009-04-14T20:33:00Z"/>
        </w:rPr>
      </w:pPr>
    </w:p>
    <w:p w:rsidR="00D9507A" w:rsidRPr="005D03CB" w:rsidRDefault="00A85080" w:rsidP="00D9507A">
      <w:pPr>
        <w:tabs>
          <w:tab w:val="left" w:pos="0"/>
          <w:tab w:val="left" w:pos="720"/>
        </w:tabs>
        <w:ind w:left="720"/>
        <w:jc w:val="both"/>
        <w:rPr>
          <w:ins w:id="994" w:author="jmavares" w:date="2009-04-14T20:33:00Z"/>
        </w:rPr>
      </w:pPr>
      <w:ins w:id="995" w:author="jmavares" w:date="2009-04-14T20:33:00Z">
        <w:r w:rsidRPr="005D03CB">
          <w:t>El Contratista</w:t>
        </w:r>
        <w:r w:rsidR="00D9507A" w:rsidRPr="005D03CB">
          <w:t xml:space="preserve"> debe diseñar y construir el sistema de recolección de agua contaminada con hidrocarburo</w:t>
        </w:r>
        <w:r w:rsidR="0068373A" w:rsidRPr="005D03CB">
          <w:t>s</w:t>
        </w:r>
        <w:r w:rsidR="00D9507A" w:rsidRPr="005D03CB">
          <w:t xml:space="preserve"> (agua/aceite y agua/gasoil) desde los puntos </w:t>
        </w:r>
        <w:r w:rsidR="008C76A4" w:rsidRPr="005D03CB">
          <w:t xml:space="preserve">de descarga hasta fosas a través de tuberías. Las fosas debe contar con la disposición física y accesorios para permitir la recolección de las aguas contaminadas a través de camiones cisternas (vacum). </w:t>
        </w:r>
        <w:r w:rsidR="00781F1A" w:rsidRPr="005D03CB">
          <w:t>El contratista debe prever la construcción de muros de contención en aquellas equipos, tanques, estaciones de filtrado entre otros que manejen fluidos susceptibles a contaminar el ambiente.</w:t>
        </w:r>
      </w:ins>
    </w:p>
    <w:p w:rsidR="00781F1A" w:rsidRPr="005D03CB" w:rsidRDefault="00781F1A" w:rsidP="00D9507A">
      <w:pPr>
        <w:tabs>
          <w:tab w:val="left" w:pos="0"/>
          <w:tab w:val="left" w:pos="720"/>
        </w:tabs>
        <w:ind w:left="720"/>
        <w:jc w:val="both"/>
        <w:rPr>
          <w:ins w:id="996" w:author="jmavares" w:date="2009-04-14T20:33:00Z"/>
        </w:rPr>
      </w:pPr>
    </w:p>
    <w:p w:rsidR="00D9507A" w:rsidRPr="005D03CB" w:rsidRDefault="00D9507A" w:rsidP="00D9507A">
      <w:pPr>
        <w:tabs>
          <w:tab w:val="left" w:pos="0"/>
          <w:tab w:val="left" w:pos="720"/>
        </w:tabs>
        <w:ind w:left="720"/>
        <w:jc w:val="both"/>
        <w:rPr>
          <w:ins w:id="997" w:author="jmavares" w:date="2009-04-14T20:33:00Z"/>
        </w:rPr>
      </w:pPr>
      <w:ins w:id="998" w:author="jmavares" w:date="2009-04-14T20:33:00Z">
        <w:r w:rsidRPr="005D03CB">
          <w:t>Las tanquillas deberán ser en estructuras de concreto armado, cerradas, con la suficiente resistencia para el paso de las cargas mas pesadas a ser movilizadas durante los diferentes eventos de mantenimiento de las unidades de generación y de los sistemas auxiliares. Los drenajes de lluvia de estas áreas deberán estar canalizados.</w:t>
        </w:r>
      </w:ins>
    </w:p>
    <w:p w:rsidR="00781F1A" w:rsidRPr="005D03CB" w:rsidRDefault="00781F1A" w:rsidP="00D9507A">
      <w:pPr>
        <w:tabs>
          <w:tab w:val="left" w:pos="0"/>
          <w:tab w:val="left" w:pos="720"/>
        </w:tabs>
        <w:ind w:left="720"/>
        <w:jc w:val="both"/>
        <w:rPr>
          <w:ins w:id="999" w:author="jmavares" w:date="2009-04-14T20:33:00Z"/>
        </w:rPr>
      </w:pPr>
    </w:p>
    <w:p w:rsidR="008C76A4" w:rsidRPr="005D03CB" w:rsidRDefault="008C76A4" w:rsidP="00D9507A">
      <w:pPr>
        <w:tabs>
          <w:tab w:val="left" w:pos="0"/>
          <w:tab w:val="left" w:pos="720"/>
        </w:tabs>
        <w:ind w:left="720"/>
        <w:jc w:val="both"/>
        <w:rPr>
          <w:ins w:id="1000" w:author="jmavares" w:date="2009-04-14T20:33:00Z"/>
        </w:rPr>
      </w:pPr>
      <w:ins w:id="1001" w:author="jmavares" w:date="2009-04-14T20:33:00Z">
        <w:r w:rsidRPr="005D03CB">
          <w:t>Alrededor de las Unidades Turbogeneradores se debe diseñar y construir lozas o pisos que permitan la operación de equipos pesados para mantenimiento como grúas y camiones.</w:t>
        </w:r>
      </w:ins>
    </w:p>
    <w:p w:rsidR="00781F1A" w:rsidRPr="005D03CB" w:rsidRDefault="00781F1A" w:rsidP="00D9507A">
      <w:pPr>
        <w:tabs>
          <w:tab w:val="left" w:pos="0"/>
          <w:tab w:val="left" w:pos="720"/>
        </w:tabs>
        <w:ind w:left="720"/>
        <w:jc w:val="both"/>
        <w:rPr>
          <w:ins w:id="1002" w:author="jmavares" w:date="2009-04-14T20:33:00Z"/>
        </w:rPr>
      </w:pPr>
    </w:p>
    <w:p w:rsidR="00781F1A" w:rsidRPr="005D03CB" w:rsidRDefault="004A6A43" w:rsidP="00D9507A">
      <w:pPr>
        <w:tabs>
          <w:tab w:val="left" w:pos="0"/>
          <w:tab w:val="left" w:pos="720"/>
        </w:tabs>
        <w:ind w:left="720"/>
        <w:jc w:val="both"/>
        <w:rPr>
          <w:ins w:id="1003" w:author="jmavares" w:date="2009-04-14T20:33:00Z"/>
        </w:rPr>
      </w:pPr>
      <w:ins w:id="1004" w:author="jmavares" w:date="2009-04-14T20:33:00Z">
        <w:r w:rsidRPr="005D03CB">
          <w:t>El Contratista deberá mantener el sitio limpio y plano</w:t>
        </w:r>
        <w:r w:rsidR="00781F1A" w:rsidRPr="005D03CB">
          <w:t>.</w:t>
        </w:r>
      </w:ins>
    </w:p>
    <w:p w:rsidR="004A6A43" w:rsidRPr="005D03CB" w:rsidRDefault="004A6A43" w:rsidP="00781F1A">
      <w:pPr>
        <w:tabs>
          <w:tab w:val="left" w:pos="0"/>
          <w:tab w:val="left" w:pos="720"/>
        </w:tabs>
        <w:jc w:val="both"/>
        <w:rPr>
          <w:ins w:id="1005" w:author="jmavares" w:date="2009-04-14T20:33:00Z"/>
        </w:rPr>
      </w:pPr>
    </w:p>
    <w:p w:rsidR="007B2938" w:rsidRPr="005D03CB" w:rsidRDefault="00A85080" w:rsidP="008C76A4">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006" w:author="jmavares" w:date="2009-04-14T20:33:00Z"/>
          <w:bCs/>
        </w:rPr>
      </w:pPr>
      <w:ins w:id="1007" w:author="jmavares" w:date="2009-04-14T20:33:00Z">
        <w:r w:rsidRPr="005D03CB">
          <w:rPr>
            <w:bCs/>
          </w:rPr>
          <w:t>El Contratista</w:t>
        </w:r>
        <w:r w:rsidR="008C76A4" w:rsidRPr="005D03CB">
          <w:rPr>
            <w:bCs/>
          </w:rPr>
          <w:t xml:space="preserve"> debe diseñar, procurar y construir el sistema de iluminación exterior para la operación de la planta en condiciones normales en las adyacencias, caminerías y vialidad. El nivel de tensión para suministrar la energía a la iluminación debera diseñarse </w:t>
        </w:r>
        <w:r w:rsidR="0068373A" w:rsidRPr="005D03CB">
          <w:rPr>
            <w:bCs/>
          </w:rPr>
          <w:t xml:space="preserve">y construirse </w:t>
        </w:r>
        <w:r w:rsidR="008C76A4" w:rsidRPr="005D03CB">
          <w:rPr>
            <w:bCs/>
          </w:rPr>
          <w:t xml:space="preserve">para estar típicamente en 120 o 277 voltios, para la iluminación en la vialidad y la instalada en postes será de 277 voltios. </w:t>
        </w:r>
      </w:ins>
    </w:p>
    <w:p w:rsidR="007B2938" w:rsidRPr="005D03CB" w:rsidRDefault="007B2938" w:rsidP="008C76A4">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008" w:author="jmavares" w:date="2009-04-14T20:33:00Z"/>
          <w:bCs/>
        </w:rPr>
      </w:pPr>
    </w:p>
    <w:p w:rsidR="008C76A4" w:rsidRPr="005D03CB" w:rsidRDefault="007B2938" w:rsidP="008C76A4">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009" w:author="jmavares" w:date="2009-04-14T20:33:00Z"/>
          <w:bCs/>
        </w:rPr>
      </w:pPr>
      <w:ins w:id="1010" w:author="jmavares" w:date="2009-04-14T20:33:00Z">
        <w:r w:rsidRPr="005D03CB">
          <w:t>El contratista debe prever el diseño de áreas verdes y paisajismo en los espacios libres entre vialidad, equipos y lozas, considerando el sistema de riego, papeleras y avisos de señalización e identificación de equipos, riesgos</w:t>
        </w:r>
        <w:r w:rsidR="00F61185">
          <w:t>,</w:t>
        </w:r>
        <w:r w:rsidRPr="005D03CB">
          <w:t xml:space="preserve"> de seguridad</w:t>
        </w:r>
        <w:r w:rsidR="00AD7E0A" w:rsidRPr="005D03CB">
          <w:t xml:space="preserve"> y prevención</w:t>
        </w:r>
        <w:r w:rsidRPr="005D03CB">
          <w:t>.</w:t>
        </w:r>
      </w:ins>
    </w:p>
    <w:p w:rsidR="006E11B2" w:rsidRPr="005D03CB" w:rsidRDefault="006E11B2" w:rsidP="008C76A4">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011" w:author="jmavares" w:date="2009-04-14T20:33:00Z"/>
          <w:bCs/>
        </w:rPr>
      </w:pPr>
    </w:p>
    <w:p w:rsidR="00A93AE2" w:rsidRPr="005D03CB" w:rsidRDefault="00A93AE2" w:rsidP="008C76A4">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012" w:author="jmavares" w:date="2009-04-14T20:33:00Z"/>
          <w:bCs/>
        </w:rPr>
      </w:pPr>
    </w:p>
    <w:p w:rsidR="006E11B2" w:rsidRPr="005D03CB" w:rsidRDefault="0084098F" w:rsidP="006E11B2">
      <w:pPr>
        <w:pStyle w:val="BodyText"/>
        <w:ind w:left="720"/>
        <w:rPr>
          <w:ins w:id="1013" w:author="jmavares" w:date="2009-04-14T20:33:00Z"/>
          <w:b/>
          <w:sz w:val="24"/>
          <w:szCs w:val="24"/>
        </w:rPr>
      </w:pPr>
      <w:ins w:id="1014" w:author="jmavares" w:date="2009-04-14T20:33:00Z">
        <w:r w:rsidRPr="005D03CB">
          <w:rPr>
            <w:b/>
            <w:sz w:val="24"/>
            <w:szCs w:val="24"/>
          </w:rPr>
          <w:t>4</w:t>
        </w:r>
        <w:r w:rsidR="006E11B2" w:rsidRPr="005D03CB">
          <w:rPr>
            <w:b/>
            <w:sz w:val="24"/>
            <w:szCs w:val="24"/>
          </w:rPr>
          <w:t>.1</w:t>
        </w:r>
        <w:r w:rsidR="00A93AE2" w:rsidRPr="005D03CB">
          <w:rPr>
            <w:b/>
            <w:sz w:val="24"/>
            <w:szCs w:val="24"/>
          </w:rPr>
          <w:t>0</w:t>
        </w:r>
        <w:r w:rsidR="006E11B2" w:rsidRPr="005D03CB">
          <w:rPr>
            <w:b/>
            <w:sz w:val="24"/>
            <w:szCs w:val="24"/>
          </w:rPr>
          <w:t xml:space="preserve"> SISTEMA ELECTRICO 230KV</w:t>
        </w:r>
      </w:ins>
    </w:p>
    <w:p w:rsidR="005347C7" w:rsidRPr="005D03CB" w:rsidRDefault="00A85080" w:rsidP="008C76A4">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015" w:author="jmavares" w:date="2009-04-14T20:33:00Z"/>
          <w:bCs/>
        </w:rPr>
      </w:pPr>
      <w:ins w:id="1016" w:author="jmavares" w:date="2009-04-14T20:33:00Z">
        <w:r w:rsidRPr="005D03CB">
          <w:rPr>
            <w:bCs/>
          </w:rPr>
          <w:t>El Contratista</w:t>
        </w:r>
        <w:r w:rsidR="006E11B2" w:rsidRPr="005D03CB">
          <w:rPr>
            <w:bCs/>
          </w:rPr>
          <w:t xml:space="preserve"> debe diseñar, procurar y construir </w:t>
        </w:r>
        <w:r w:rsidR="00235ADE" w:rsidRPr="005D03CB">
          <w:rPr>
            <w:bCs/>
          </w:rPr>
          <w:t>la l</w:t>
        </w:r>
        <w:r w:rsidR="00235ADE" w:rsidRPr="005D03CB">
          <w:rPr>
            <w:lang w:val="es-VE"/>
          </w:rPr>
          <w:t xml:space="preserve">inea de salida de alta tensión en </w:t>
        </w:r>
        <w:r w:rsidR="00235ADE" w:rsidRPr="005D03CB">
          <w:rPr>
            <w:bCs/>
          </w:rPr>
          <w:t>simple terna</w:t>
        </w:r>
        <w:r w:rsidR="00235ADE" w:rsidRPr="005D03CB">
          <w:rPr>
            <w:lang w:val="es-VE"/>
          </w:rPr>
          <w:t xml:space="preserve"> de las unidades generadoras </w:t>
        </w:r>
        <w:r w:rsidR="00E129DC" w:rsidRPr="005D03CB">
          <w:rPr>
            <w:lang w:val="es-VE"/>
          </w:rPr>
          <w:t>y la bahía de potencia en</w:t>
        </w:r>
        <w:r w:rsidR="00235ADE" w:rsidRPr="005D03CB">
          <w:rPr>
            <w:lang w:val="es-VE"/>
          </w:rPr>
          <w:t xml:space="preserve"> 230Kv de acuerdo a la disposición preliminar ya definida.</w:t>
        </w:r>
        <w:r w:rsidR="003007B3" w:rsidRPr="005D03CB">
          <w:rPr>
            <w:lang w:val="es-VE"/>
          </w:rPr>
          <w:t xml:space="preserve"> El diseño y construcción de este sistema deberá tener la capacidad para trasmitir la potencia de salida de tres generadores pertenecientes al futuro ciclo combinado y </w:t>
        </w:r>
        <w:r w:rsidR="005347C7" w:rsidRPr="005D03CB">
          <w:rPr>
            <w:bCs/>
          </w:rPr>
          <w:t xml:space="preserve">debe </w:t>
        </w:r>
        <w:r w:rsidR="00771B61" w:rsidRPr="005D03CB">
          <w:rPr>
            <w:bCs/>
          </w:rPr>
          <w:t>incluir</w:t>
        </w:r>
        <w:r w:rsidR="005347C7" w:rsidRPr="005D03CB">
          <w:rPr>
            <w:bCs/>
          </w:rPr>
          <w:t xml:space="preserve"> sin limitarse: </w:t>
        </w:r>
        <w:r w:rsidR="009A2B66" w:rsidRPr="005D03CB">
          <w:rPr>
            <w:bCs/>
          </w:rPr>
          <w:t xml:space="preserve">fundaciones, </w:t>
        </w:r>
        <w:r w:rsidR="005347C7" w:rsidRPr="005D03CB">
          <w:rPr>
            <w:bCs/>
          </w:rPr>
          <w:t>po</w:t>
        </w:r>
        <w:r w:rsidR="0068373A" w:rsidRPr="005D03CB">
          <w:rPr>
            <w:bCs/>
          </w:rPr>
          <w:t>s</w:t>
        </w:r>
        <w:r w:rsidR="005347C7" w:rsidRPr="005D03CB">
          <w:rPr>
            <w:bCs/>
          </w:rPr>
          <w:t>tes</w:t>
        </w:r>
        <w:r w:rsidR="00AD7E0A" w:rsidRPr="005D03CB">
          <w:rPr>
            <w:bCs/>
          </w:rPr>
          <w:t>,</w:t>
        </w:r>
        <w:r w:rsidR="003007B3" w:rsidRPr="005D03CB">
          <w:rPr>
            <w:bCs/>
          </w:rPr>
          <w:t xml:space="preserve"> </w:t>
        </w:r>
        <w:r w:rsidR="00E129DC" w:rsidRPr="005D03CB">
          <w:rPr>
            <w:bCs/>
          </w:rPr>
          <w:t xml:space="preserve">bahía, </w:t>
        </w:r>
        <w:r w:rsidR="003007B3" w:rsidRPr="005D03CB">
          <w:rPr>
            <w:bCs/>
          </w:rPr>
          <w:t>pórticos,</w:t>
        </w:r>
        <w:r w:rsidR="00AD7E0A" w:rsidRPr="005D03CB">
          <w:rPr>
            <w:bCs/>
          </w:rPr>
          <w:t xml:space="preserve"> </w:t>
        </w:r>
        <w:r w:rsidR="00BB05F9" w:rsidRPr="005D03CB">
          <w:rPr>
            <w:bCs/>
          </w:rPr>
          <w:t xml:space="preserve">pararayos, puesta a tierra, cable de guarda, </w:t>
        </w:r>
        <w:r w:rsidR="00AD7E0A" w:rsidRPr="005D03CB">
          <w:rPr>
            <w:bCs/>
          </w:rPr>
          <w:t>a</w:t>
        </w:r>
        <w:r w:rsidR="00235ADE" w:rsidRPr="005D03CB">
          <w:rPr>
            <w:bCs/>
          </w:rPr>
          <w:t>is</w:t>
        </w:r>
        <w:r w:rsidR="00AD7E0A" w:rsidRPr="005D03CB">
          <w:rPr>
            <w:bCs/>
          </w:rPr>
          <w:t>ladores, accesorios</w:t>
        </w:r>
        <w:r w:rsidR="00235ADE" w:rsidRPr="005D03CB">
          <w:rPr>
            <w:bCs/>
          </w:rPr>
          <w:t>,</w:t>
        </w:r>
        <w:r w:rsidR="00AD7E0A" w:rsidRPr="005D03CB">
          <w:rPr>
            <w:bCs/>
          </w:rPr>
          <w:t xml:space="preserve"> </w:t>
        </w:r>
        <w:r w:rsidR="00235ADE" w:rsidRPr="005D03CB">
          <w:rPr>
            <w:bCs/>
          </w:rPr>
          <w:t>cable de potencia</w:t>
        </w:r>
        <w:r w:rsidR="0068373A" w:rsidRPr="005D03CB">
          <w:rPr>
            <w:bCs/>
          </w:rPr>
          <w:t xml:space="preserve">, </w:t>
        </w:r>
        <w:r w:rsidR="00235ADE" w:rsidRPr="005D03CB">
          <w:rPr>
            <w:bCs/>
          </w:rPr>
          <w:t xml:space="preserve">cable de </w:t>
        </w:r>
        <w:r w:rsidR="003007B3" w:rsidRPr="005D03CB">
          <w:rPr>
            <w:bCs/>
          </w:rPr>
          <w:t xml:space="preserve">protección y señalización. </w:t>
        </w:r>
      </w:ins>
    </w:p>
    <w:p w:rsidR="003007B3" w:rsidRPr="005D03CB" w:rsidRDefault="005347C7" w:rsidP="008C76A4">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017" w:author="jmavares" w:date="2009-04-14T20:33:00Z"/>
          <w:bCs/>
        </w:rPr>
      </w:pPr>
      <w:ins w:id="1018" w:author="jmavares" w:date="2009-04-14T20:33:00Z">
        <w:r w:rsidRPr="005D03CB">
          <w:rPr>
            <w:bCs/>
          </w:rPr>
          <w:t xml:space="preserve">El propietario </w:t>
        </w:r>
        <w:r w:rsidR="00A93AE2" w:rsidRPr="005D03CB">
          <w:rPr>
            <w:bCs/>
          </w:rPr>
          <w:t xml:space="preserve">suministrará el Layout, </w:t>
        </w:r>
        <w:r w:rsidR="009A2B66" w:rsidRPr="005D03CB">
          <w:rPr>
            <w:bCs/>
          </w:rPr>
          <w:t xml:space="preserve">la Ingeniería básica y </w:t>
        </w:r>
        <w:r w:rsidR="00A93AE2" w:rsidRPr="005D03CB">
          <w:rPr>
            <w:bCs/>
          </w:rPr>
          <w:t>de detalle de la linea y la bahía de potencia en 230Kv.</w:t>
        </w:r>
      </w:ins>
    </w:p>
    <w:p w:rsidR="00A93AE2" w:rsidRPr="005D03CB" w:rsidRDefault="00A93AE2" w:rsidP="008C76A4">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019" w:author="jmavares" w:date="2009-04-14T20:33:00Z"/>
          <w:bCs/>
        </w:rPr>
      </w:pPr>
      <w:ins w:id="1020" w:author="jmavares" w:date="2009-04-14T20:33:00Z">
        <w:r w:rsidRPr="005D03CB">
          <w:rPr>
            <w:bCs/>
          </w:rPr>
          <w:t>El diseño y procura debe mantener la simetría en estructura, equipamiento y sistema de control de los sistemas de potencia ya instalados en el Ciclo Combinado II.</w:t>
        </w:r>
      </w:ins>
    </w:p>
    <w:p w:rsidR="008C76A4" w:rsidRPr="005D03CB" w:rsidRDefault="008C76A4" w:rsidP="00D9507A">
      <w:pPr>
        <w:tabs>
          <w:tab w:val="left" w:pos="0"/>
          <w:tab w:val="left" w:pos="720"/>
        </w:tabs>
        <w:ind w:left="720"/>
        <w:jc w:val="both"/>
        <w:rPr>
          <w:ins w:id="1021" w:author="jmavares" w:date="2009-04-14T20:33:00Z"/>
        </w:rPr>
      </w:pPr>
    </w:p>
    <w:p w:rsidR="00AA0DCE" w:rsidRPr="005D03CB" w:rsidRDefault="00AA0DCE" w:rsidP="00D9507A">
      <w:pPr>
        <w:tabs>
          <w:tab w:val="left" w:pos="0"/>
          <w:tab w:val="left" w:pos="720"/>
        </w:tabs>
        <w:ind w:left="720"/>
        <w:jc w:val="both"/>
        <w:rPr>
          <w:ins w:id="1022" w:author="jmavares" w:date="2009-04-14T20:33:00Z"/>
        </w:rPr>
      </w:pPr>
    </w:p>
    <w:p w:rsidR="00A93AE2" w:rsidRPr="005D03CB" w:rsidRDefault="00A93AE2" w:rsidP="00A93AE2">
      <w:pPr>
        <w:autoSpaceDE w:val="0"/>
        <w:autoSpaceDN w:val="0"/>
        <w:adjustRightInd w:val="0"/>
        <w:ind w:left="720"/>
        <w:jc w:val="both"/>
        <w:rPr>
          <w:ins w:id="1023" w:author="jmavares" w:date="2009-04-14T20:33:00Z"/>
          <w:b/>
          <w:sz w:val="24"/>
          <w:szCs w:val="24"/>
          <w:lang w:val="es-VE"/>
        </w:rPr>
      </w:pPr>
      <w:ins w:id="1024" w:author="jmavares" w:date="2009-04-14T20:33:00Z">
        <w:r w:rsidRPr="005D03CB">
          <w:rPr>
            <w:b/>
            <w:bCs/>
            <w:sz w:val="24"/>
            <w:szCs w:val="24"/>
          </w:rPr>
          <w:t>4.</w:t>
        </w:r>
        <w:r w:rsidR="00BB5806" w:rsidRPr="005D03CB">
          <w:rPr>
            <w:b/>
            <w:bCs/>
            <w:sz w:val="24"/>
            <w:szCs w:val="24"/>
          </w:rPr>
          <w:t>11</w:t>
        </w:r>
        <w:r w:rsidRPr="005D03CB">
          <w:rPr>
            <w:b/>
            <w:sz w:val="24"/>
            <w:szCs w:val="24"/>
            <w:lang w:val="es-VE"/>
          </w:rPr>
          <w:t xml:space="preserve"> ARRANQUE, PUESTA EN MARCHA, PRUEBAS Y ASISTENCIA TECNICA</w:t>
        </w:r>
      </w:ins>
    </w:p>
    <w:p w:rsidR="00A93AE2" w:rsidRPr="005D03CB" w:rsidRDefault="00A93AE2" w:rsidP="00A93AE2">
      <w:pPr>
        <w:autoSpaceDE w:val="0"/>
        <w:autoSpaceDN w:val="0"/>
        <w:adjustRightInd w:val="0"/>
        <w:ind w:left="720"/>
        <w:jc w:val="both"/>
        <w:rPr>
          <w:ins w:id="1025" w:author="jmavares" w:date="2009-04-14T20:33:00Z"/>
          <w:b/>
          <w:sz w:val="24"/>
          <w:szCs w:val="24"/>
          <w:lang w:val="es-VE"/>
        </w:rPr>
      </w:pPr>
      <w:ins w:id="1026" w:author="jmavares" w:date="2009-04-14T20:33:00Z">
        <w:r w:rsidRPr="005D03CB">
          <w:rPr>
            <w:b/>
            <w:sz w:val="24"/>
            <w:szCs w:val="24"/>
            <w:lang w:val="es-VE"/>
          </w:rPr>
          <w:t>4.</w:t>
        </w:r>
        <w:r w:rsidR="00BB5806" w:rsidRPr="005D03CB">
          <w:rPr>
            <w:b/>
            <w:sz w:val="24"/>
            <w:szCs w:val="24"/>
            <w:lang w:val="es-VE"/>
          </w:rPr>
          <w:t>11</w:t>
        </w:r>
        <w:r w:rsidRPr="005D03CB">
          <w:rPr>
            <w:b/>
            <w:sz w:val="24"/>
            <w:szCs w:val="24"/>
            <w:lang w:val="es-VE"/>
          </w:rPr>
          <w:t>.1 ARRANQUE Y PUESTA EN MARCHA</w:t>
        </w:r>
      </w:ins>
    </w:p>
    <w:p w:rsidR="00A93AE2" w:rsidRPr="005D03CB" w:rsidRDefault="00A93AE2" w:rsidP="00A93AE2">
      <w:pPr>
        <w:autoSpaceDE w:val="0"/>
        <w:autoSpaceDN w:val="0"/>
        <w:adjustRightInd w:val="0"/>
        <w:ind w:left="720"/>
        <w:jc w:val="both"/>
        <w:rPr>
          <w:ins w:id="1027" w:author="jmavares" w:date="2009-04-14T20:33:00Z"/>
          <w:lang w:val="es-VE"/>
        </w:rPr>
      </w:pPr>
      <w:ins w:id="1028" w:author="jmavares" w:date="2009-04-14T20:33:00Z">
        <w:r w:rsidRPr="005D03CB">
          <w:rPr>
            <w:lang w:val="es-VE"/>
          </w:rPr>
          <w:t xml:space="preserve">El Contratista debe ejecutar las pruebas de arranque, comisionamiento y puesta en marcha con combustible líquido </w:t>
        </w:r>
        <w:r w:rsidR="00F52FC6" w:rsidRPr="005D03CB">
          <w:rPr>
            <w:lang w:val="es-VE"/>
          </w:rPr>
          <w:t xml:space="preserve">como fuente principal de energía primaria </w:t>
        </w:r>
        <w:r w:rsidRPr="005D03CB">
          <w:rPr>
            <w:lang w:val="es-VE"/>
          </w:rPr>
          <w:t xml:space="preserve">y </w:t>
        </w:r>
        <w:r w:rsidR="00F52FC6" w:rsidRPr="005D03CB">
          <w:rPr>
            <w:lang w:val="es-VE"/>
          </w:rPr>
          <w:t xml:space="preserve">con </w:t>
        </w:r>
        <w:r w:rsidRPr="005D03CB">
          <w:rPr>
            <w:lang w:val="es-VE"/>
          </w:rPr>
          <w:t>combustible gas, este último en caso de haber disponibilidad.</w:t>
        </w:r>
      </w:ins>
    </w:p>
    <w:p w:rsidR="00A93AE2" w:rsidRPr="005D03CB" w:rsidRDefault="00A93AE2" w:rsidP="00A93AE2">
      <w:pPr>
        <w:autoSpaceDE w:val="0"/>
        <w:autoSpaceDN w:val="0"/>
        <w:adjustRightInd w:val="0"/>
        <w:ind w:left="720"/>
        <w:jc w:val="both"/>
        <w:rPr>
          <w:lang w:val="es-VE"/>
        </w:rPr>
      </w:pPr>
      <w:r w:rsidRPr="005D03CB">
        <w:rPr>
          <w:lang w:val="es-VE"/>
        </w:rPr>
        <w:t>El Contratista será responsable de energizar, aislar, puesta en servicio y de la operación de todos los equipos pertenecientes a las Unidades de Generación durante las pruebas de puesta en marcha</w:t>
      </w:r>
      <w:del w:id="1029" w:author="jmavares" w:date="2009-04-14T20:33:00Z">
        <w:r w:rsidR="00F249FD" w:rsidRPr="00FA4613">
          <w:rPr>
            <w:lang w:val="es-VE"/>
          </w:rPr>
          <w:delText>.</w:delText>
        </w:r>
      </w:del>
      <w:ins w:id="1030" w:author="jmavares" w:date="2009-04-14T20:33:00Z">
        <w:r w:rsidRPr="005D03CB">
          <w:rPr>
            <w:lang w:val="es-VE"/>
          </w:rPr>
          <w:t xml:space="preserve"> y comisionamiento.</w:t>
        </w:r>
      </w:ins>
      <w:r w:rsidRPr="005D03CB">
        <w:rPr>
          <w:lang w:val="es-VE"/>
        </w:rPr>
        <w:t xml:space="preserve"> También será responsable de los flushings a realizar en todos los sistemas</w:t>
      </w:r>
      <w:del w:id="1031" w:author="jmavares" w:date="2009-04-14T20:33:00Z">
        <w:r w:rsidR="00F249FD">
          <w:rPr>
            <w:lang w:val="es-VE"/>
          </w:rPr>
          <w:delText xml:space="preserve"> dentro de su alcance de trabajo</w:delText>
        </w:r>
      </w:del>
      <w:r w:rsidRPr="005D03CB">
        <w:rPr>
          <w:lang w:val="es-VE"/>
        </w:rPr>
        <w:t>.</w:t>
      </w:r>
    </w:p>
    <w:p w:rsidR="00A93AE2" w:rsidRPr="005D03CB" w:rsidRDefault="00A93AE2" w:rsidP="00A93AE2">
      <w:pPr>
        <w:autoSpaceDE w:val="0"/>
        <w:autoSpaceDN w:val="0"/>
        <w:adjustRightInd w:val="0"/>
        <w:ind w:left="720"/>
        <w:jc w:val="both"/>
        <w:rPr>
          <w:lang w:val="es-VE"/>
        </w:rPr>
      </w:pPr>
      <w:r w:rsidRPr="005D03CB">
        <w:rPr>
          <w:lang w:val="es-VE"/>
        </w:rPr>
        <w:t>El Contratista deberá entregar al ENTE CONTRATANTE todos los ajustes finales realizados a los equipos y sistemas de las Unidades Turbogeneradores y equipos auxiliares.</w:t>
      </w:r>
    </w:p>
    <w:p w:rsidR="00F249FD" w:rsidRPr="00FA4613" w:rsidRDefault="00F249FD" w:rsidP="00F249FD">
      <w:pPr>
        <w:autoSpaceDE w:val="0"/>
        <w:autoSpaceDN w:val="0"/>
        <w:adjustRightInd w:val="0"/>
        <w:ind w:left="720"/>
        <w:jc w:val="both"/>
        <w:rPr>
          <w:del w:id="1032" w:author="jmavares" w:date="2009-04-14T20:33:00Z"/>
          <w:lang w:val="es-VE"/>
        </w:rPr>
      </w:pPr>
      <w:del w:id="1033" w:author="jmavares" w:date="2009-04-14T20:33:00Z">
        <w:r w:rsidRPr="00FA4613">
          <w:rPr>
            <w:lang w:val="es-VE"/>
          </w:rPr>
          <w:delText>La Pruebas de arranque y puesta en marcha deben regirse estrictamente por el procedimiento estándar del fabricante</w:delText>
        </w:r>
        <w:r>
          <w:rPr>
            <w:lang w:val="es-VE"/>
          </w:rPr>
          <w:delText xml:space="preserve"> de la Unidad Turbogeneradora</w:delText>
        </w:r>
        <w:r w:rsidRPr="00FA4613">
          <w:delText>.</w:delText>
        </w:r>
      </w:del>
    </w:p>
    <w:p w:rsidR="00A93AE2" w:rsidRPr="005D03CB" w:rsidRDefault="00F249FD" w:rsidP="00A93AE2">
      <w:pPr>
        <w:autoSpaceDE w:val="0"/>
        <w:autoSpaceDN w:val="0"/>
        <w:adjustRightInd w:val="0"/>
        <w:ind w:left="720"/>
        <w:jc w:val="both"/>
        <w:rPr>
          <w:ins w:id="1034" w:author="jmavares" w:date="2009-04-14T20:33:00Z"/>
          <w:lang w:val="es-VE"/>
        </w:rPr>
      </w:pPr>
      <w:del w:id="1035" w:author="jmavares" w:date="2009-04-14T20:33:00Z">
        <w:r w:rsidRPr="00FA4613">
          <w:rPr>
            <w:lang w:val="es-VE"/>
          </w:rPr>
          <w:delText>El contratista</w:delText>
        </w:r>
      </w:del>
    </w:p>
    <w:p w:rsidR="00A93AE2" w:rsidRPr="005D03CB" w:rsidRDefault="00A93AE2" w:rsidP="00A93AE2">
      <w:pPr>
        <w:autoSpaceDE w:val="0"/>
        <w:autoSpaceDN w:val="0"/>
        <w:adjustRightInd w:val="0"/>
        <w:ind w:left="720" w:right="13"/>
        <w:jc w:val="both"/>
        <w:rPr>
          <w:ins w:id="1036" w:author="jmavares" w:date="2009-04-14T20:33:00Z"/>
        </w:rPr>
      </w:pPr>
      <w:ins w:id="1037" w:author="jmavares" w:date="2009-04-14T20:33:00Z">
        <w:r w:rsidRPr="005D03CB">
          <w:rPr>
            <w:lang w:val="es-VE"/>
          </w:rPr>
          <w:t xml:space="preserve">El Contratista </w:t>
        </w:r>
        <w:r w:rsidRPr="005D03CB">
          <w:t>deberá prever y suministrar todas las herramientas, equipos, repuestos, materiales, consumibles, análisis de laboratorio y cualquier estudio especial requeridos para el arranque, comisionamiento y puesta en marcha las unidades de generación, sus equipos auxiliares y los equipos del balance de planta.</w:t>
        </w:r>
      </w:ins>
    </w:p>
    <w:p w:rsidR="00A93AE2" w:rsidRPr="005D03CB" w:rsidRDefault="00A93AE2" w:rsidP="00A93AE2">
      <w:pPr>
        <w:autoSpaceDE w:val="0"/>
        <w:autoSpaceDN w:val="0"/>
        <w:adjustRightInd w:val="0"/>
        <w:ind w:left="720" w:right="13"/>
        <w:jc w:val="both"/>
        <w:rPr>
          <w:ins w:id="1038" w:author="jmavares" w:date="2009-04-14T20:33:00Z"/>
        </w:rPr>
      </w:pPr>
    </w:p>
    <w:p w:rsidR="00A93AE2" w:rsidRPr="005D03CB" w:rsidRDefault="00A93AE2" w:rsidP="00A93AE2">
      <w:pPr>
        <w:autoSpaceDE w:val="0"/>
        <w:autoSpaceDN w:val="0"/>
        <w:adjustRightInd w:val="0"/>
        <w:ind w:left="720"/>
        <w:jc w:val="both"/>
        <w:rPr>
          <w:lang w:val="es-VE"/>
        </w:rPr>
      </w:pPr>
      <w:ins w:id="1039" w:author="jmavares" w:date="2009-04-14T20:33:00Z">
        <w:r w:rsidRPr="005D03CB">
          <w:rPr>
            <w:lang w:val="es-VE"/>
          </w:rPr>
          <w:t>El Contratista</w:t>
        </w:r>
      </w:ins>
      <w:r w:rsidRPr="005D03CB">
        <w:rPr>
          <w:lang w:val="es-VE"/>
        </w:rPr>
        <w:t xml:space="preserve"> previo a la pruebas de los equipos debe suministrar un plan de trabajo que incluye el personal técnico especializado, equipos de medición y monitoreo certificados, protocolo de prueba y los parámetros de aceptación del fabricante. Igualmente debe disponer el personal necesario para realizar las correcciones pertinentes.  Los parámetros de monitoreo son sin limitarse: vibraciones, temperatura, presión, consumo de corriente, tensión, potencia, aislamiento eléctrico, entre otros.</w:t>
      </w:r>
    </w:p>
    <w:p w:rsidR="00A93AE2" w:rsidRPr="005D03CB" w:rsidRDefault="00A93AE2" w:rsidP="00A93AE2">
      <w:pPr>
        <w:autoSpaceDE w:val="0"/>
        <w:autoSpaceDN w:val="0"/>
        <w:adjustRightInd w:val="0"/>
        <w:ind w:left="720"/>
        <w:jc w:val="both"/>
        <w:rPr>
          <w:lang w:val="es-VE"/>
        </w:rPr>
      </w:pPr>
    </w:p>
    <w:p w:rsidR="00F249FD" w:rsidRPr="00FA4613" w:rsidRDefault="00A93AE2" w:rsidP="00F249FD">
      <w:pPr>
        <w:autoSpaceDE w:val="0"/>
        <w:autoSpaceDN w:val="0"/>
        <w:adjustRightInd w:val="0"/>
        <w:ind w:left="720"/>
        <w:jc w:val="both"/>
        <w:rPr>
          <w:del w:id="1040" w:author="jmavares" w:date="2009-04-14T20:33:00Z"/>
          <w:lang w:val="es-VE"/>
        </w:rPr>
      </w:pPr>
      <w:r w:rsidRPr="005D03CB">
        <w:rPr>
          <w:lang w:val="es-VE"/>
        </w:rPr>
        <w:t xml:space="preserve">El </w:t>
      </w:r>
      <w:del w:id="1041" w:author="jmavares" w:date="2009-04-14T20:33:00Z">
        <w:r w:rsidR="00F249FD" w:rsidRPr="00FA4613">
          <w:rPr>
            <w:lang w:val="es-VE"/>
          </w:rPr>
          <w:delText>Contratista</w:delText>
        </w:r>
      </w:del>
      <w:ins w:id="1042" w:author="jmavares" w:date="2009-04-14T20:33:00Z">
        <w:r w:rsidRPr="005D03CB">
          <w:rPr>
            <w:lang w:val="es-VE"/>
          </w:rPr>
          <w:t>CONTRATISTA</w:t>
        </w:r>
      </w:ins>
      <w:r w:rsidRPr="005D03CB">
        <w:rPr>
          <w:lang w:val="es-VE"/>
        </w:rPr>
        <w:t xml:space="preserve"> deberá </w:t>
      </w:r>
      <w:del w:id="1043" w:author="jmavares" w:date="2009-04-14T20:33:00Z">
        <w:r w:rsidR="00F249FD" w:rsidRPr="00FA4613">
          <w:rPr>
            <w:lang w:val="es-VE"/>
          </w:rPr>
          <w:delText>realizar en concordancia con las indicaciones del fabricante,</w:delText>
        </w:r>
      </w:del>
      <w:ins w:id="1044" w:author="jmavares" w:date="2009-04-14T20:33:00Z">
        <w:r w:rsidRPr="005D03CB">
          <w:rPr>
            <w:lang w:val="es-VE"/>
          </w:rPr>
          <w:t>suministrar al finalizar</w:t>
        </w:r>
      </w:ins>
      <w:r w:rsidRPr="005D03CB">
        <w:rPr>
          <w:lang w:val="es-VE"/>
        </w:rPr>
        <w:t xml:space="preserve"> las pruebas </w:t>
      </w:r>
      <w:del w:id="1045" w:author="jmavares" w:date="2009-04-14T20:33:00Z">
        <w:r w:rsidR="00F249FD" w:rsidRPr="00FA4613">
          <w:rPr>
            <w:lang w:val="es-VE"/>
          </w:rPr>
          <w:delText>de rendimiento (potencia y heat rate) de las Unidades Turbogeneradores con combustible líquido.</w:delText>
        </w:r>
      </w:del>
    </w:p>
    <w:p w:rsidR="00A93AE2" w:rsidRPr="005D03CB" w:rsidRDefault="00F249FD" w:rsidP="00A93AE2">
      <w:pPr>
        <w:autoSpaceDE w:val="0"/>
        <w:autoSpaceDN w:val="0"/>
        <w:adjustRightInd w:val="0"/>
        <w:ind w:left="720"/>
        <w:jc w:val="both"/>
        <w:rPr>
          <w:lang w:val="es-VE"/>
        </w:rPr>
      </w:pPr>
      <w:del w:id="1046" w:author="jmavares" w:date="2009-04-14T20:33:00Z">
        <w:r w:rsidRPr="00FA4613">
          <w:rPr>
            <w:lang w:val="es-VE"/>
          </w:rPr>
          <w:delText>El Contratista deberá entregar al ENTE CONTRATANTE los siguientes reportes</w:delText>
        </w:r>
      </w:del>
      <w:ins w:id="1047" w:author="jmavares" w:date="2009-04-14T20:33:00Z">
        <w:r w:rsidR="00A93AE2" w:rsidRPr="005D03CB">
          <w:rPr>
            <w:lang w:val="es-VE"/>
          </w:rPr>
          <w:t>un reporte que contemple</w:t>
        </w:r>
      </w:ins>
      <w:r w:rsidR="00A93AE2" w:rsidRPr="005D03CB">
        <w:rPr>
          <w:lang w:val="es-VE"/>
        </w:rPr>
        <w:t xml:space="preserve"> sin limitarse</w:t>
      </w:r>
      <w:del w:id="1048" w:author="jmavares" w:date="2009-04-14T20:33:00Z">
        <w:r w:rsidRPr="00FA4613">
          <w:rPr>
            <w:lang w:val="es-VE"/>
          </w:rPr>
          <w:delText xml:space="preserve"> a</w:delText>
        </w:r>
      </w:del>
      <w:r w:rsidR="00A93AE2" w:rsidRPr="005D03CB">
        <w:rPr>
          <w:lang w:val="es-VE"/>
        </w:rPr>
        <w:t>:</w:t>
      </w:r>
    </w:p>
    <w:p w:rsidR="00000000" w:rsidRDefault="00A93AE2">
      <w:pPr>
        <w:numPr>
          <w:ilvl w:val="0"/>
          <w:numId w:val="29"/>
        </w:numPr>
        <w:autoSpaceDE w:val="0"/>
        <w:autoSpaceDN w:val="0"/>
        <w:adjustRightInd w:val="0"/>
        <w:jc w:val="both"/>
        <w:rPr>
          <w:lang w:val="es-VE"/>
        </w:rPr>
        <w:pPrChange w:id="1049" w:author="jmavares" w:date="2009-04-14T20:33:00Z">
          <w:pPr>
            <w:autoSpaceDE w:val="0"/>
            <w:autoSpaceDN w:val="0"/>
            <w:adjustRightInd w:val="0"/>
            <w:jc w:val="both"/>
          </w:pPr>
        </w:pPrChange>
      </w:pPr>
      <w:r w:rsidRPr="005D03CB">
        <w:rPr>
          <w:lang w:val="es-VE"/>
        </w:rPr>
        <w:t>Protocolos de Pruebas debidamente aprobados.</w:t>
      </w:r>
    </w:p>
    <w:p w:rsidR="00000000" w:rsidRDefault="00A93AE2">
      <w:pPr>
        <w:numPr>
          <w:ilvl w:val="0"/>
          <w:numId w:val="29"/>
        </w:numPr>
        <w:autoSpaceDE w:val="0"/>
        <w:autoSpaceDN w:val="0"/>
        <w:adjustRightInd w:val="0"/>
        <w:jc w:val="both"/>
        <w:rPr>
          <w:lang w:val="es-VE"/>
        </w:rPr>
        <w:pPrChange w:id="1050" w:author="jmavares" w:date="2009-04-14T20:33:00Z">
          <w:pPr>
            <w:autoSpaceDE w:val="0"/>
            <w:autoSpaceDN w:val="0"/>
            <w:adjustRightInd w:val="0"/>
            <w:jc w:val="both"/>
          </w:pPr>
        </w:pPrChange>
      </w:pPr>
      <w:r w:rsidRPr="005D03CB">
        <w:rPr>
          <w:lang w:val="es-VE"/>
        </w:rPr>
        <w:t xml:space="preserve">Hoja de datos (data </w:t>
      </w:r>
      <w:del w:id="1051" w:author="jmavares" w:date="2009-04-14T20:33:00Z">
        <w:r w:rsidR="00F249FD" w:rsidRPr="00FA4613">
          <w:rPr>
            <w:lang w:val="es-VE"/>
          </w:rPr>
          <w:delText>seet</w:delText>
        </w:r>
      </w:del>
      <w:ins w:id="1052" w:author="jmavares" w:date="2009-04-14T20:33:00Z">
        <w:r w:rsidRPr="005D03CB">
          <w:rPr>
            <w:lang w:val="es-VE"/>
          </w:rPr>
          <w:t>sheet</w:t>
        </w:r>
      </w:ins>
      <w:r w:rsidRPr="005D03CB">
        <w:rPr>
          <w:lang w:val="es-VE"/>
        </w:rPr>
        <w:t>) de todos los equipos probados y elementos calibrados.</w:t>
      </w:r>
    </w:p>
    <w:p w:rsidR="00000000" w:rsidRDefault="00A93AE2">
      <w:pPr>
        <w:numPr>
          <w:ilvl w:val="0"/>
          <w:numId w:val="29"/>
        </w:numPr>
        <w:autoSpaceDE w:val="0"/>
        <w:autoSpaceDN w:val="0"/>
        <w:adjustRightInd w:val="0"/>
        <w:jc w:val="both"/>
        <w:rPr>
          <w:lang w:val="es-VE"/>
        </w:rPr>
        <w:pPrChange w:id="1053" w:author="jmavares" w:date="2009-04-14T20:33:00Z">
          <w:pPr>
            <w:autoSpaceDE w:val="0"/>
            <w:autoSpaceDN w:val="0"/>
            <w:adjustRightInd w:val="0"/>
            <w:jc w:val="both"/>
          </w:pPr>
        </w:pPrChange>
      </w:pPr>
      <w:r w:rsidRPr="005D03CB">
        <w:rPr>
          <w:lang w:val="es-VE"/>
        </w:rPr>
        <w:t xml:space="preserve">Reporte de Vibraciones de equipos rotativos de potencia </w:t>
      </w:r>
      <w:ins w:id="1054" w:author="jmavares" w:date="2009-04-14T20:33:00Z">
        <w:r w:rsidRPr="005D03CB">
          <w:rPr>
            <w:lang w:val="es-VE"/>
          </w:rPr>
          <w:t xml:space="preserve">igual o </w:t>
        </w:r>
      </w:ins>
      <w:r w:rsidRPr="005D03CB">
        <w:rPr>
          <w:lang w:val="es-VE"/>
        </w:rPr>
        <w:t xml:space="preserve">mayor a </w:t>
      </w:r>
      <w:del w:id="1055" w:author="jmavares" w:date="2009-04-14T20:33:00Z">
        <w:r w:rsidR="00F249FD" w:rsidRPr="00FA4613">
          <w:rPr>
            <w:lang w:val="es-VE"/>
          </w:rPr>
          <w:delText>10HP</w:delText>
        </w:r>
      </w:del>
      <w:ins w:id="1056" w:author="jmavares" w:date="2009-04-14T20:33:00Z">
        <w:r w:rsidRPr="005D03CB">
          <w:rPr>
            <w:lang w:val="es-VE"/>
          </w:rPr>
          <w:t>7 HP</w:t>
        </w:r>
      </w:ins>
      <w:r w:rsidRPr="005D03CB">
        <w:rPr>
          <w:lang w:val="es-VE"/>
        </w:rPr>
        <w:t>.</w:t>
      </w:r>
    </w:p>
    <w:p w:rsidR="00000000" w:rsidRDefault="00A93AE2">
      <w:pPr>
        <w:numPr>
          <w:ilvl w:val="0"/>
          <w:numId w:val="29"/>
        </w:numPr>
        <w:autoSpaceDE w:val="0"/>
        <w:autoSpaceDN w:val="0"/>
        <w:adjustRightInd w:val="0"/>
        <w:jc w:val="both"/>
        <w:rPr>
          <w:lang w:val="es-VE"/>
        </w:rPr>
        <w:pPrChange w:id="1057" w:author="jmavares" w:date="2009-04-14T20:33:00Z">
          <w:pPr>
            <w:autoSpaceDE w:val="0"/>
            <w:autoSpaceDN w:val="0"/>
            <w:adjustRightInd w:val="0"/>
            <w:jc w:val="both"/>
          </w:pPr>
        </w:pPrChange>
      </w:pPr>
      <w:r w:rsidRPr="005D03CB">
        <w:rPr>
          <w:lang w:val="es-VE"/>
        </w:rPr>
        <w:t>Niveles de Ruido.</w:t>
      </w:r>
    </w:p>
    <w:p w:rsidR="00F249FD" w:rsidRDefault="00F249FD" w:rsidP="00F249FD">
      <w:pPr>
        <w:autoSpaceDE w:val="0"/>
        <w:autoSpaceDN w:val="0"/>
        <w:adjustRightInd w:val="0"/>
        <w:ind w:left="720"/>
        <w:jc w:val="both"/>
        <w:rPr>
          <w:del w:id="1058" w:author="jmavares" w:date="2009-04-14T20:33:00Z"/>
          <w:lang w:val="es-VE"/>
        </w:rPr>
      </w:pPr>
      <w:del w:id="1059" w:author="jmavares" w:date="2009-04-14T20:33:00Z">
        <w:r w:rsidRPr="00FA4613">
          <w:rPr>
            <w:lang w:val="es-VE"/>
          </w:rPr>
          <w:delText>Reporte de las pruebas de rendimiento.</w:delText>
        </w:r>
      </w:del>
    </w:p>
    <w:p w:rsidR="00F249FD" w:rsidRDefault="00F249FD" w:rsidP="00F249FD">
      <w:pPr>
        <w:autoSpaceDE w:val="0"/>
        <w:autoSpaceDN w:val="0"/>
        <w:adjustRightInd w:val="0"/>
        <w:ind w:left="720"/>
        <w:jc w:val="both"/>
        <w:rPr>
          <w:del w:id="1060" w:author="jmavares" w:date="2009-04-14T20:33:00Z"/>
          <w:lang w:val="es-VE"/>
        </w:rPr>
      </w:pPr>
    </w:p>
    <w:p w:rsidR="00A93AE2" w:rsidRPr="005D03CB" w:rsidRDefault="00A93AE2" w:rsidP="00A93AE2">
      <w:pPr>
        <w:autoSpaceDE w:val="0"/>
        <w:autoSpaceDN w:val="0"/>
        <w:adjustRightInd w:val="0"/>
        <w:ind w:left="720"/>
        <w:jc w:val="both"/>
        <w:rPr>
          <w:ins w:id="1061" w:author="jmavares" w:date="2009-04-14T20:33:00Z"/>
          <w:lang w:val="es-VE"/>
        </w:rPr>
      </w:pPr>
    </w:p>
    <w:p w:rsidR="00A93AE2" w:rsidRPr="005D03CB" w:rsidRDefault="00A93AE2" w:rsidP="00A93AE2">
      <w:pPr>
        <w:autoSpaceDE w:val="0"/>
        <w:autoSpaceDN w:val="0"/>
        <w:adjustRightInd w:val="0"/>
        <w:ind w:left="720"/>
        <w:jc w:val="both"/>
        <w:rPr>
          <w:ins w:id="1062" w:author="jmavares" w:date="2009-04-14T20:33:00Z"/>
          <w:lang w:val="es-VE"/>
        </w:rPr>
      </w:pPr>
      <w:ins w:id="1063" w:author="jmavares" w:date="2009-04-14T20:33:00Z">
        <w:r w:rsidRPr="005D03CB">
          <w:rPr>
            <w:lang w:val="es-VE"/>
          </w:rPr>
          <w:t>Las Unidades Turbogeneradores deberán estar disponibles para operar con combustible principal Destilado Nº 2 y como combustible alterno Gas Natural, en tal sentido El Contratista debe garantizar los ajustes necesarios al Sistema de Control para ambos combustibles.</w:t>
        </w:r>
      </w:ins>
    </w:p>
    <w:p w:rsidR="00A93AE2" w:rsidRPr="005D03CB" w:rsidRDefault="00A93AE2" w:rsidP="00A93AE2">
      <w:pPr>
        <w:autoSpaceDE w:val="0"/>
        <w:autoSpaceDN w:val="0"/>
        <w:adjustRightInd w:val="0"/>
        <w:ind w:left="720"/>
        <w:jc w:val="both"/>
        <w:rPr>
          <w:ins w:id="1064" w:author="jmavares" w:date="2009-04-14T20:33:00Z"/>
          <w:lang w:val="es-VE"/>
        </w:rPr>
      </w:pPr>
    </w:p>
    <w:p w:rsidR="00A93AE2" w:rsidRPr="005D03CB" w:rsidRDefault="00A93AE2" w:rsidP="00A93AE2">
      <w:pPr>
        <w:autoSpaceDE w:val="0"/>
        <w:autoSpaceDN w:val="0"/>
        <w:adjustRightInd w:val="0"/>
        <w:ind w:left="720"/>
        <w:jc w:val="both"/>
        <w:rPr>
          <w:ins w:id="1065" w:author="jmavares" w:date="2009-04-14T20:33:00Z"/>
          <w:rFonts w:ascii="Times New Roman" w:hAnsi="Times New Roman" w:cs="Times New Roman"/>
          <w:sz w:val="24"/>
          <w:szCs w:val="24"/>
        </w:rPr>
      </w:pPr>
      <w:ins w:id="1066" w:author="jmavares" w:date="2009-04-14T20:33:00Z">
        <w:r w:rsidRPr="005D03CB">
          <w:rPr>
            <w:b/>
            <w:sz w:val="24"/>
            <w:szCs w:val="24"/>
            <w:lang w:val="es-VE"/>
          </w:rPr>
          <w:t>4.</w:t>
        </w:r>
        <w:r w:rsidR="00BB5806" w:rsidRPr="005D03CB">
          <w:rPr>
            <w:b/>
            <w:sz w:val="24"/>
            <w:szCs w:val="24"/>
            <w:lang w:val="es-VE"/>
          </w:rPr>
          <w:t>11</w:t>
        </w:r>
        <w:r w:rsidRPr="005D03CB">
          <w:rPr>
            <w:b/>
            <w:sz w:val="24"/>
            <w:szCs w:val="24"/>
            <w:lang w:val="es-VE"/>
          </w:rPr>
          <w:t>.2 PRUEBA DE CAPABILIDAD (</w:t>
        </w:r>
        <w:r w:rsidRPr="005D03CB">
          <w:rPr>
            <w:b/>
            <w:bCs/>
            <w:sz w:val="24"/>
            <w:szCs w:val="24"/>
          </w:rPr>
          <w:t>CAPABILITY TESTING</w:t>
        </w:r>
        <w:r w:rsidRPr="005D03CB">
          <w:rPr>
            <w:rFonts w:ascii="Times New Roman" w:hAnsi="Times New Roman" w:cs="Times New Roman"/>
            <w:sz w:val="24"/>
            <w:szCs w:val="24"/>
          </w:rPr>
          <w:t>)</w:t>
        </w:r>
      </w:ins>
    </w:p>
    <w:p w:rsidR="00A93AE2" w:rsidRPr="005D03CB" w:rsidRDefault="00A93AE2" w:rsidP="00A93AE2">
      <w:pPr>
        <w:autoSpaceDE w:val="0"/>
        <w:autoSpaceDN w:val="0"/>
        <w:adjustRightInd w:val="0"/>
        <w:ind w:left="720"/>
        <w:jc w:val="both"/>
        <w:rPr>
          <w:ins w:id="1067" w:author="jmavares" w:date="2009-04-14T20:33:00Z"/>
          <w:lang w:val="es-VE"/>
        </w:rPr>
      </w:pPr>
      <w:ins w:id="1068" w:author="jmavares" w:date="2009-04-14T20:33:00Z">
        <w:r w:rsidRPr="005D03CB">
          <w:rPr>
            <w:lang w:val="es-VE"/>
          </w:rPr>
          <w:t xml:space="preserve">El CONTRATISTA debe diseñar un plan de pruebas de eficiencia de acuerdo con los códigos (PTC 22) y estándares del fabricante, dicho plan debe ser presentando al ENTE CONTRATANTE con al menos </w:t>
        </w:r>
        <w:r w:rsidR="001E43BB" w:rsidRPr="005D03CB">
          <w:rPr>
            <w:lang w:val="es-VE"/>
          </w:rPr>
          <w:t>30</w:t>
        </w:r>
        <w:r w:rsidRPr="005D03CB">
          <w:rPr>
            <w:lang w:val="es-VE"/>
          </w:rPr>
          <w:t xml:space="preserve"> días de anticipación al inicio de cualquiera de las pruebas, para su revisión y aprobación.</w:t>
        </w:r>
      </w:ins>
    </w:p>
    <w:p w:rsidR="00A93AE2" w:rsidRPr="005D03CB" w:rsidRDefault="00A93AE2" w:rsidP="00A93AE2">
      <w:pPr>
        <w:autoSpaceDE w:val="0"/>
        <w:autoSpaceDN w:val="0"/>
        <w:adjustRightInd w:val="0"/>
        <w:ind w:left="720"/>
        <w:jc w:val="both"/>
        <w:rPr>
          <w:ins w:id="1069" w:author="jmavares" w:date="2009-04-14T20:33:00Z"/>
          <w:lang w:val="es-VE"/>
        </w:rPr>
      </w:pPr>
    </w:p>
    <w:p w:rsidR="00A93AE2" w:rsidRPr="005D03CB" w:rsidRDefault="00A93AE2" w:rsidP="00A93AE2">
      <w:pPr>
        <w:autoSpaceDE w:val="0"/>
        <w:autoSpaceDN w:val="0"/>
        <w:adjustRightInd w:val="0"/>
        <w:ind w:left="720"/>
        <w:jc w:val="both"/>
        <w:rPr>
          <w:ins w:id="1070" w:author="jmavares" w:date="2009-04-14T20:33:00Z"/>
          <w:lang w:val="es-VE"/>
        </w:rPr>
      </w:pPr>
      <w:ins w:id="1071" w:author="jmavares" w:date="2009-04-14T20:33:00Z">
        <w:r w:rsidRPr="005D03CB">
          <w:rPr>
            <w:b/>
            <w:lang w:val="es-VE"/>
          </w:rPr>
          <w:t>ALCANCE GENERAL:</w:t>
        </w:r>
        <w:r w:rsidRPr="005D03CB">
          <w:rPr>
            <w:lang w:val="es-VE"/>
          </w:rPr>
          <w:t xml:space="preserve"> La garantía del proyecto será demostrada con una serie de pruebas de eficiencia, las cuales tendrán una duración de dos (02) horas para determinar el Heat Rate y la Potencia de salida neta ajustada de la Planta. Los resultados de las pruebas serán ajustados a las condiciones de garantía del proyecto.</w:t>
        </w:r>
      </w:ins>
    </w:p>
    <w:p w:rsidR="00A93AE2" w:rsidRPr="005D03CB" w:rsidRDefault="00A93AE2" w:rsidP="00A93AE2">
      <w:pPr>
        <w:spacing w:before="100" w:beforeAutospacing="1" w:after="100" w:afterAutospacing="1"/>
        <w:ind w:left="720"/>
        <w:jc w:val="both"/>
        <w:rPr>
          <w:ins w:id="1072" w:author="jmavares" w:date="2009-04-14T20:33:00Z"/>
          <w:b/>
          <w:lang w:val="es-VE"/>
        </w:rPr>
      </w:pPr>
      <w:ins w:id="1073" w:author="jmavares" w:date="2009-04-14T20:33:00Z">
        <w:r w:rsidRPr="005D03CB">
          <w:rPr>
            <w:b/>
            <w:lang w:val="es-VE"/>
          </w:rPr>
          <w:t>4.</w:t>
        </w:r>
        <w:r w:rsidR="00BB5806" w:rsidRPr="005D03CB">
          <w:rPr>
            <w:b/>
            <w:lang w:val="es-VE"/>
          </w:rPr>
          <w:t>11</w:t>
        </w:r>
        <w:r w:rsidRPr="005D03CB">
          <w:rPr>
            <w:b/>
            <w:lang w:val="es-VE"/>
          </w:rPr>
          <w:t>.2.1 PRUEBA DE CAPABILIDAD (CAPABILITY TESTS).</w:t>
        </w:r>
      </w:ins>
    </w:p>
    <w:p w:rsidR="00A93AE2" w:rsidRPr="005D03CB" w:rsidRDefault="00A93AE2" w:rsidP="00A93AE2">
      <w:pPr>
        <w:spacing w:before="100" w:beforeAutospacing="1" w:after="100" w:afterAutospacing="1"/>
        <w:ind w:left="720"/>
        <w:jc w:val="both"/>
        <w:rPr>
          <w:ins w:id="1074" w:author="jmavares" w:date="2009-04-14T20:33:00Z"/>
          <w:lang w:val="es-VE"/>
        </w:rPr>
      </w:pPr>
      <w:ins w:id="1075" w:author="jmavares" w:date="2009-04-14T20:33:00Z">
        <w:r w:rsidRPr="005D03CB">
          <w:rPr>
            <w:lang w:val="es-VE"/>
          </w:rPr>
          <w:t xml:space="preserve">La prueba de Capabilidad será llevada a cabo por el CONTRATISTA </w:t>
        </w:r>
        <w:r w:rsidR="00F52FC6" w:rsidRPr="005D03CB">
          <w:rPr>
            <w:lang w:val="es-VE"/>
          </w:rPr>
          <w:t xml:space="preserve">para cada una de las Unidades de Generación </w:t>
        </w:r>
        <w:r w:rsidRPr="005D03CB">
          <w:rPr>
            <w:lang w:val="es-VE"/>
          </w:rPr>
          <w:t xml:space="preserve">de acuerdo con el procedimiento desarrollado y aceptado mutuamente. El propósito de la prueba es verificar la capabilidad operacional garantizada de </w:t>
        </w:r>
        <w:r w:rsidR="00F52FC6" w:rsidRPr="005D03CB">
          <w:rPr>
            <w:lang w:val="es-VE"/>
          </w:rPr>
          <w:t>cada</w:t>
        </w:r>
        <w:r w:rsidRPr="005D03CB">
          <w:rPr>
            <w:lang w:val="es-VE"/>
          </w:rPr>
          <w:t xml:space="preserve"> turbina a gas.</w:t>
        </w:r>
      </w:ins>
    </w:p>
    <w:p w:rsidR="00A93AE2" w:rsidRPr="005D03CB" w:rsidRDefault="00A93AE2" w:rsidP="00A93AE2">
      <w:pPr>
        <w:spacing w:before="100" w:beforeAutospacing="1" w:after="100" w:afterAutospacing="1"/>
        <w:ind w:left="720"/>
        <w:jc w:val="both"/>
        <w:rPr>
          <w:ins w:id="1076" w:author="jmavares" w:date="2009-04-14T20:33:00Z"/>
          <w:lang w:val="es-VE"/>
        </w:rPr>
      </w:pPr>
      <w:ins w:id="1077" w:author="jmavares" w:date="2009-04-14T20:33:00Z">
        <w:r w:rsidRPr="005D03CB">
          <w:rPr>
            <w:lang w:val="es-VE"/>
          </w:rPr>
          <w:t>El sistema de protección contra incendio será actuado para demostrar su apropiado funcionamiento antes de la operación de cada unidad. La prueba debe garantizar la concentración de CO2 durante la parada de la Unidad. El CONTRATISTA es responsabilidad de reponer el CO2 utilizado en esta prueba.</w:t>
        </w:r>
      </w:ins>
    </w:p>
    <w:p w:rsidR="00A93AE2" w:rsidRPr="005D03CB" w:rsidRDefault="00A93AE2" w:rsidP="00A93AE2">
      <w:pPr>
        <w:spacing w:before="100" w:beforeAutospacing="1" w:after="100" w:afterAutospacing="1"/>
        <w:ind w:left="720"/>
        <w:jc w:val="both"/>
        <w:rPr>
          <w:ins w:id="1078" w:author="jmavares" w:date="2009-04-14T20:33:00Z"/>
          <w:lang w:val="es-VE"/>
        </w:rPr>
      </w:pPr>
      <w:ins w:id="1079" w:author="jmavares" w:date="2009-04-14T20:33:00Z">
        <w:r w:rsidRPr="005D03CB">
          <w:rPr>
            <w:lang w:val="es-VE"/>
          </w:rPr>
          <w:t>EL CONTRATISTA es responsable a sus expensas de realizar todas las correcciones y modificaciones necesarias para realizar las pruebas de capabilidad, y las mismas debe ejecutarse antes de la prueba de eficiencia.</w:t>
        </w:r>
      </w:ins>
    </w:p>
    <w:p w:rsidR="00A93AE2" w:rsidRPr="005D03CB" w:rsidRDefault="00A93AE2" w:rsidP="00A93AE2">
      <w:pPr>
        <w:spacing w:before="100" w:beforeAutospacing="1" w:after="100" w:afterAutospacing="1"/>
        <w:ind w:left="720"/>
        <w:jc w:val="both"/>
        <w:rPr>
          <w:ins w:id="1080" w:author="jmavares" w:date="2009-04-14T20:33:00Z"/>
          <w:lang w:val="es-VE"/>
        </w:rPr>
      </w:pPr>
      <w:ins w:id="1081" w:author="jmavares" w:date="2009-04-14T20:33:00Z">
        <w:r w:rsidRPr="005D03CB">
          <w:rPr>
            <w:lang w:val="es-VE"/>
          </w:rPr>
          <w:t xml:space="preserve">La prueba de capabilidad </w:t>
        </w:r>
        <w:r w:rsidR="00F52FC6" w:rsidRPr="005D03CB">
          <w:rPr>
            <w:lang w:val="es-VE"/>
          </w:rPr>
          <w:t xml:space="preserve">de cada Unidad Turbogeneradora </w:t>
        </w:r>
        <w:r w:rsidRPr="005D03CB">
          <w:rPr>
            <w:lang w:val="es-VE"/>
          </w:rPr>
          <w:t xml:space="preserve">debe incluir sin limitarse: </w:t>
        </w:r>
      </w:ins>
    </w:p>
    <w:p w:rsidR="00A93AE2" w:rsidRPr="005D03CB" w:rsidRDefault="00A93AE2" w:rsidP="00A93AE2">
      <w:pPr>
        <w:numPr>
          <w:ilvl w:val="0"/>
          <w:numId w:val="15"/>
        </w:numPr>
        <w:tabs>
          <w:tab w:val="clear" w:pos="720"/>
          <w:tab w:val="num" w:pos="1080"/>
        </w:tabs>
        <w:spacing w:before="100" w:beforeAutospacing="1" w:after="100" w:afterAutospacing="1"/>
        <w:ind w:firstLine="0"/>
        <w:jc w:val="both"/>
        <w:rPr>
          <w:ins w:id="1082" w:author="jmavares" w:date="2009-04-14T20:33:00Z"/>
          <w:lang w:val="es-VE"/>
        </w:rPr>
      </w:pPr>
      <w:ins w:id="1083" w:author="jmavares" w:date="2009-04-14T20:33:00Z">
        <w:r w:rsidRPr="005D03CB">
          <w:rPr>
            <w:lang w:val="es-VE"/>
          </w:rPr>
          <w:t>Tiempo de secuencia de arranque, corresponde a la duración del tiempo de arranque normal y rápido que va desde el giro lento hasta la sincronización.</w:t>
        </w:r>
      </w:ins>
    </w:p>
    <w:p w:rsidR="00A93AE2" w:rsidRPr="005D03CB" w:rsidRDefault="00A93AE2" w:rsidP="00A93AE2">
      <w:pPr>
        <w:numPr>
          <w:ilvl w:val="0"/>
          <w:numId w:val="15"/>
        </w:numPr>
        <w:tabs>
          <w:tab w:val="clear" w:pos="720"/>
          <w:tab w:val="num" w:pos="1080"/>
        </w:tabs>
        <w:spacing w:before="100" w:beforeAutospacing="1" w:after="100" w:afterAutospacing="1"/>
        <w:ind w:firstLine="0"/>
        <w:jc w:val="both"/>
        <w:rPr>
          <w:ins w:id="1084" w:author="jmavares" w:date="2009-04-14T20:33:00Z"/>
          <w:lang w:val="es-VE"/>
        </w:rPr>
      </w:pPr>
      <w:ins w:id="1085" w:author="jmavares" w:date="2009-04-14T20:33:00Z">
        <w:r w:rsidRPr="005D03CB">
          <w:rPr>
            <w:lang w:val="es-VE"/>
          </w:rPr>
          <w:t>Velocidad de cambio de carga, las turbinas deberán ser probadas para demostrar que la velocidad de cambios de carga satisfagan los requerimientos operacionales, sin causar daños a la Unidad. La Velocidad de cambio de carga debe ser calculada desde giro lento hasta máxima carga.</w:t>
        </w:r>
      </w:ins>
    </w:p>
    <w:p w:rsidR="00A93AE2" w:rsidRPr="005D03CB" w:rsidRDefault="00A93AE2" w:rsidP="00A93AE2">
      <w:pPr>
        <w:numPr>
          <w:ilvl w:val="0"/>
          <w:numId w:val="15"/>
        </w:numPr>
        <w:tabs>
          <w:tab w:val="clear" w:pos="720"/>
          <w:tab w:val="num" w:pos="1080"/>
        </w:tabs>
        <w:spacing w:before="100" w:beforeAutospacing="1" w:after="100" w:afterAutospacing="1"/>
        <w:ind w:firstLine="0"/>
        <w:jc w:val="both"/>
        <w:rPr>
          <w:ins w:id="1086" w:author="jmavares" w:date="2009-04-14T20:33:00Z"/>
          <w:lang w:val="es-VE"/>
        </w:rPr>
      </w:pPr>
      <w:ins w:id="1087" w:author="jmavares" w:date="2009-04-14T20:33:00Z">
        <w:r w:rsidRPr="005D03CB">
          <w:rPr>
            <w:lang w:val="es-VE"/>
          </w:rPr>
          <w:t>Rechazo del 100% de carga, las turbinas deberán ser probadas para demostrar la hablidad de éstas para manejar satisfactoriamente el rechazo del 100% de carga.</w:t>
        </w:r>
      </w:ins>
    </w:p>
    <w:p w:rsidR="00A93AE2" w:rsidRPr="005D03CB" w:rsidRDefault="00A93AE2" w:rsidP="00A93AE2">
      <w:pPr>
        <w:numPr>
          <w:ilvl w:val="0"/>
          <w:numId w:val="15"/>
        </w:numPr>
        <w:tabs>
          <w:tab w:val="clear" w:pos="720"/>
          <w:tab w:val="num" w:pos="1080"/>
        </w:tabs>
        <w:spacing w:before="100" w:beforeAutospacing="1" w:after="100" w:afterAutospacing="1"/>
        <w:ind w:firstLine="0"/>
        <w:jc w:val="both"/>
        <w:rPr>
          <w:ins w:id="1088" w:author="jmavares" w:date="2009-04-14T20:33:00Z"/>
          <w:lang w:val="es-VE"/>
        </w:rPr>
      </w:pPr>
      <w:ins w:id="1089" w:author="jmavares" w:date="2009-04-14T20:33:00Z">
        <w:r w:rsidRPr="005D03CB">
          <w:rPr>
            <w:lang w:val="es-VE"/>
          </w:rPr>
          <w:t>Disparo de las Unidades según indicaciones del fabricante, dentro de los cuales se mencionan sin limitarse: Sobrevelocidad (mecánico y/o electrónico), Alta temperatura de aceite de lubricación, Baja presión de aceite de lubricación, Pérdida de Combustión, etc.</w:t>
        </w:r>
      </w:ins>
    </w:p>
    <w:p w:rsidR="00A93AE2" w:rsidRPr="005D03CB" w:rsidRDefault="00A93AE2" w:rsidP="00A93AE2">
      <w:pPr>
        <w:numPr>
          <w:ilvl w:val="0"/>
          <w:numId w:val="15"/>
        </w:numPr>
        <w:tabs>
          <w:tab w:val="clear" w:pos="720"/>
          <w:tab w:val="num" w:pos="1080"/>
        </w:tabs>
        <w:spacing w:before="100" w:beforeAutospacing="1" w:after="100" w:afterAutospacing="1"/>
        <w:ind w:firstLine="0"/>
        <w:jc w:val="both"/>
        <w:rPr>
          <w:ins w:id="1090" w:author="jmavares" w:date="2009-04-14T20:33:00Z"/>
          <w:lang w:val="es-VE"/>
        </w:rPr>
      </w:pPr>
      <w:ins w:id="1091" w:author="jmavares" w:date="2009-04-14T20:33:00Z">
        <w:r w:rsidRPr="005D03CB">
          <w:rPr>
            <w:lang w:val="es-VE"/>
          </w:rPr>
          <w:t>Operación estable a mínima carga (sin variación de dicha carga nominal).</w:t>
        </w:r>
      </w:ins>
    </w:p>
    <w:p w:rsidR="00A93AE2" w:rsidRPr="005D03CB" w:rsidRDefault="00A93AE2" w:rsidP="00A93AE2">
      <w:pPr>
        <w:numPr>
          <w:ilvl w:val="0"/>
          <w:numId w:val="15"/>
        </w:numPr>
        <w:tabs>
          <w:tab w:val="clear" w:pos="720"/>
          <w:tab w:val="num" w:pos="1080"/>
        </w:tabs>
        <w:spacing w:before="100" w:beforeAutospacing="1" w:after="100" w:afterAutospacing="1"/>
        <w:ind w:firstLine="0"/>
        <w:jc w:val="both"/>
        <w:rPr>
          <w:ins w:id="1092" w:author="jmavares" w:date="2009-04-14T20:33:00Z"/>
          <w:lang w:val="es-VE"/>
        </w:rPr>
      </w:pPr>
      <w:ins w:id="1093" w:author="jmavares" w:date="2009-04-14T20:33:00Z">
        <w:r w:rsidRPr="005D03CB">
          <w:rPr>
            <w:lang w:val="es-VE"/>
          </w:rPr>
          <w:t>Operación del sistema de protección contra incendio.</w:t>
        </w:r>
      </w:ins>
    </w:p>
    <w:p w:rsidR="00A93AE2" w:rsidRPr="005D03CB" w:rsidRDefault="00A93AE2" w:rsidP="00A93AE2">
      <w:pPr>
        <w:numPr>
          <w:ilvl w:val="0"/>
          <w:numId w:val="15"/>
        </w:numPr>
        <w:tabs>
          <w:tab w:val="clear" w:pos="720"/>
          <w:tab w:val="num" w:pos="1080"/>
        </w:tabs>
        <w:spacing w:before="100" w:beforeAutospacing="1" w:after="100" w:afterAutospacing="1"/>
        <w:ind w:firstLine="0"/>
        <w:jc w:val="both"/>
        <w:rPr>
          <w:ins w:id="1094" w:author="jmavares" w:date="2009-04-14T20:33:00Z"/>
          <w:lang w:val="es-VE"/>
        </w:rPr>
      </w:pPr>
      <w:ins w:id="1095" w:author="jmavares" w:date="2009-04-14T20:33:00Z">
        <w:r w:rsidRPr="005D03CB">
          <w:rPr>
            <w:lang w:val="es-VE"/>
          </w:rPr>
          <w:t>Prueba de Ruido de la planta de acuerdo con los valores garantizados.</w:t>
        </w:r>
      </w:ins>
    </w:p>
    <w:p w:rsidR="00A93AE2" w:rsidRPr="005D03CB" w:rsidRDefault="00A93AE2" w:rsidP="00A93AE2">
      <w:pPr>
        <w:ind w:left="720"/>
        <w:jc w:val="both"/>
        <w:rPr>
          <w:ins w:id="1096" w:author="jmavares" w:date="2009-04-14T20:33:00Z"/>
          <w:b/>
          <w:lang w:val="es-VE"/>
        </w:rPr>
      </w:pPr>
      <w:ins w:id="1097" w:author="jmavares" w:date="2009-04-14T20:33:00Z">
        <w:r w:rsidRPr="005D03CB">
          <w:rPr>
            <w:b/>
            <w:lang w:val="es-VE"/>
          </w:rPr>
          <w:t>4.</w:t>
        </w:r>
        <w:r w:rsidR="00BB5806" w:rsidRPr="005D03CB">
          <w:rPr>
            <w:b/>
            <w:lang w:val="es-VE"/>
          </w:rPr>
          <w:t>11</w:t>
        </w:r>
        <w:r w:rsidRPr="005D03CB">
          <w:rPr>
            <w:b/>
            <w:lang w:val="es-VE"/>
          </w:rPr>
          <w:t>.2.2 PRUEBA DE HEAT RATE</w:t>
        </w:r>
      </w:ins>
    </w:p>
    <w:p w:rsidR="00A93AE2" w:rsidRPr="005D03CB" w:rsidRDefault="00A93AE2" w:rsidP="00A93AE2">
      <w:pPr>
        <w:ind w:left="720"/>
        <w:jc w:val="both"/>
        <w:rPr>
          <w:ins w:id="1098" w:author="jmavares" w:date="2009-04-14T20:33:00Z"/>
          <w:lang w:val="es-VE"/>
        </w:rPr>
      </w:pPr>
      <w:ins w:id="1099" w:author="jmavares" w:date="2009-04-14T20:33:00Z">
        <w:r w:rsidRPr="005D03CB">
          <w:rPr>
            <w:lang w:val="es-VE"/>
          </w:rPr>
          <w:t xml:space="preserve">El Heat Rate Neto será determinado durante tres (03) pruebas con una duración de dos (02) horas cada una, estas pruebas </w:t>
        </w:r>
        <w:r w:rsidR="00F52FC6" w:rsidRPr="005D03CB">
          <w:rPr>
            <w:lang w:val="es-VE"/>
          </w:rPr>
          <w:t>son del tipo entrada/salida de cad</w:t>
        </w:r>
        <w:r w:rsidRPr="005D03CB">
          <w:rPr>
            <w:lang w:val="es-VE"/>
          </w:rPr>
          <w:t>a Unidad</w:t>
        </w:r>
        <w:r w:rsidR="00F52FC6" w:rsidRPr="005D03CB">
          <w:rPr>
            <w:lang w:val="es-VE"/>
          </w:rPr>
          <w:t xml:space="preserve"> Turbogeneradora</w:t>
        </w:r>
        <w:r w:rsidRPr="005D03CB">
          <w:rPr>
            <w:lang w:val="es-VE"/>
          </w:rPr>
          <w:t xml:space="preserve">. El cumplimiento de los resultados de las pruebas estará basado en el promedio de los resultados corregidos al compararlo con la garantía del proyecto. El consumo de combustible de la Unidad </w:t>
        </w:r>
        <w:r w:rsidR="00F52FC6" w:rsidRPr="005D03CB">
          <w:rPr>
            <w:lang w:val="es-VE"/>
          </w:rPr>
          <w:t xml:space="preserve">Turbogeneradora </w:t>
        </w:r>
        <w:r w:rsidRPr="005D03CB">
          <w:rPr>
            <w:lang w:val="es-VE"/>
          </w:rPr>
          <w:t>será medido de acuerdo con la norma ASME PTC 22 incluido en el plan de pruebas.</w:t>
        </w:r>
      </w:ins>
    </w:p>
    <w:p w:rsidR="00A93AE2" w:rsidRPr="005D03CB" w:rsidRDefault="00A93AE2" w:rsidP="00A93AE2">
      <w:pPr>
        <w:ind w:left="720"/>
        <w:jc w:val="both"/>
        <w:rPr>
          <w:ins w:id="1100" w:author="jmavares" w:date="2009-04-14T20:33:00Z"/>
          <w:lang w:val="es-VE"/>
        </w:rPr>
      </w:pPr>
      <w:ins w:id="1101" w:author="jmavares" w:date="2009-04-14T20:33:00Z">
        <w:r w:rsidRPr="005D03CB">
          <w:rPr>
            <w:lang w:val="es-VE"/>
          </w:rPr>
          <w:t>El CONTRATISTA podría realizar una prueba preliminar de dos horas (previa aprobación del ENTE CONTRATANTE), con el objeto de verificar la operación de todos los instrumentos, toma de data y ajuste menores que son necesarios pero que no se detectaron durante la preparación de la prueba.</w:t>
        </w:r>
      </w:ins>
    </w:p>
    <w:p w:rsidR="00A93AE2" w:rsidRPr="005D03CB" w:rsidRDefault="00A93AE2" w:rsidP="00A93AE2">
      <w:pPr>
        <w:spacing w:before="100" w:beforeAutospacing="1" w:after="100" w:afterAutospacing="1"/>
        <w:ind w:left="720"/>
        <w:jc w:val="both"/>
        <w:rPr>
          <w:ins w:id="1102" w:author="jmavares" w:date="2009-04-14T20:33:00Z"/>
          <w:b/>
          <w:sz w:val="24"/>
          <w:szCs w:val="24"/>
        </w:rPr>
      </w:pPr>
      <w:ins w:id="1103" w:author="jmavares" w:date="2009-04-14T20:33:00Z">
        <w:r w:rsidRPr="005D03CB">
          <w:rPr>
            <w:b/>
            <w:sz w:val="24"/>
            <w:szCs w:val="24"/>
          </w:rPr>
          <w:t>4.</w:t>
        </w:r>
        <w:r w:rsidR="00BB5806" w:rsidRPr="005D03CB">
          <w:rPr>
            <w:b/>
            <w:sz w:val="24"/>
            <w:szCs w:val="24"/>
          </w:rPr>
          <w:t>11</w:t>
        </w:r>
        <w:r w:rsidRPr="005D03CB">
          <w:rPr>
            <w:b/>
            <w:sz w:val="24"/>
            <w:szCs w:val="24"/>
          </w:rPr>
          <w:t>.2.3 PRUEBA DE CONFIABILIDAD</w:t>
        </w:r>
      </w:ins>
    </w:p>
    <w:p w:rsidR="00A93AE2" w:rsidRPr="005D03CB" w:rsidRDefault="00A93AE2" w:rsidP="00A93AE2">
      <w:pPr>
        <w:tabs>
          <w:tab w:val="left" w:pos="720"/>
        </w:tabs>
        <w:ind w:left="720"/>
        <w:jc w:val="both"/>
        <w:rPr>
          <w:ins w:id="1104" w:author="jmavares" w:date="2009-04-14T20:33:00Z"/>
        </w:rPr>
      </w:pPr>
      <w:ins w:id="1105" w:author="jmavares" w:date="2009-04-14T20:33:00Z">
        <w:r w:rsidRPr="005D03CB">
          <w:t xml:space="preserve">La Prueba de Confiabilidad se realizará </w:t>
        </w:r>
        <w:r w:rsidR="00F52FC6" w:rsidRPr="005D03CB">
          <w:t xml:space="preserve">en cada Unidad </w:t>
        </w:r>
        <w:r w:rsidR="00F52FC6" w:rsidRPr="005D03CB">
          <w:rPr>
            <w:lang w:val="es-VE"/>
          </w:rPr>
          <w:t>Turbogeneradora</w:t>
        </w:r>
        <w:r w:rsidR="00F52FC6" w:rsidRPr="005D03CB">
          <w:t xml:space="preserve"> </w:t>
        </w:r>
        <w:r w:rsidRPr="005D03CB">
          <w:t xml:space="preserve">con duración de Quine (15) días continuos. En este periodo no se permite operaciones especiales o intervenciones de mantenimiento y todos los equipos deberán operar de acuerdo a las recomendaciones del fabricante. </w:t>
        </w:r>
      </w:ins>
    </w:p>
    <w:p w:rsidR="00A93AE2" w:rsidRPr="005D03CB" w:rsidRDefault="00A93AE2" w:rsidP="00A93AE2">
      <w:pPr>
        <w:tabs>
          <w:tab w:val="left" w:pos="720"/>
        </w:tabs>
        <w:ind w:left="720"/>
        <w:jc w:val="both"/>
        <w:rPr>
          <w:ins w:id="1106" w:author="jmavares" w:date="2009-04-14T20:33:00Z"/>
        </w:rPr>
      </w:pPr>
    </w:p>
    <w:p w:rsidR="00A93AE2" w:rsidRPr="005D03CB" w:rsidRDefault="00A93AE2" w:rsidP="00A93AE2">
      <w:pPr>
        <w:tabs>
          <w:tab w:val="left" w:pos="720"/>
        </w:tabs>
        <w:ind w:left="720"/>
        <w:jc w:val="both"/>
        <w:rPr>
          <w:ins w:id="1107" w:author="jmavares" w:date="2009-04-14T20:33:00Z"/>
        </w:rPr>
      </w:pPr>
      <w:ins w:id="1108" w:author="jmavares" w:date="2009-04-14T20:33:00Z">
        <w:r w:rsidRPr="005D03CB">
          <w:t xml:space="preserve">El propósito de la Prueba es demostrar la confiabilidad operacional sin interrupciones bajo las siguientes condiciones: </w:t>
        </w:r>
      </w:ins>
    </w:p>
    <w:p w:rsidR="00A93AE2" w:rsidRPr="005D03CB" w:rsidRDefault="00A93AE2" w:rsidP="00A93AE2">
      <w:pPr>
        <w:tabs>
          <w:tab w:val="left" w:pos="900"/>
        </w:tabs>
        <w:ind w:left="720"/>
        <w:jc w:val="both"/>
        <w:rPr>
          <w:ins w:id="1109" w:author="jmavares" w:date="2009-04-14T20:33:00Z"/>
        </w:rPr>
      </w:pPr>
    </w:p>
    <w:p w:rsidR="00A93AE2" w:rsidRPr="005D03CB" w:rsidRDefault="00A93AE2" w:rsidP="00A93AE2">
      <w:pPr>
        <w:numPr>
          <w:ilvl w:val="0"/>
          <w:numId w:val="30"/>
        </w:numPr>
        <w:tabs>
          <w:tab w:val="left" w:pos="900"/>
        </w:tabs>
        <w:jc w:val="both"/>
        <w:rPr>
          <w:ins w:id="1110" w:author="jmavares" w:date="2009-04-14T20:33:00Z"/>
        </w:rPr>
      </w:pPr>
      <w:ins w:id="1111" w:author="jmavares" w:date="2009-04-14T20:33:00Z">
        <w:r w:rsidRPr="005D03CB">
          <w:t>Variación en la carga de la planta de conformidad con los requisitos de planta y servicios auxiliares.</w:t>
        </w:r>
      </w:ins>
    </w:p>
    <w:p w:rsidR="00A93AE2" w:rsidRPr="005D03CB" w:rsidRDefault="00A93AE2" w:rsidP="00A93AE2">
      <w:pPr>
        <w:numPr>
          <w:ilvl w:val="0"/>
          <w:numId w:val="30"/>
        </w:numPr>
        <w:tabs>
          <w:tab w:val="left" w:pos="900"/>
        </w:tabs>
        <w:jc w:val="both"/>
        <w:rPr>
          <w:ins w:id="1112" w:author="jmavares" w:date="2009-04-14T20:33:00Z"/>
        </w:rPr>
      </w:pPr>
      <w:ins w:id="1113" w:author="jmavares" w:date="2009-04-14T20:33:00Z">
        <w:r w:rsidRPr="005D03CB">
          <w:t>Carga del generador de turbina a gas con variaciones no mayores de cincuenta (50) a cien (100) por ciento (%) de carga.</w:t>
        </w:r>
      </w:ins>
    </w:p>
    <w:p w:rsidR="00A93AE2" w:rsidRPr="005D03CB" w:rsidRDefault="00A93AE2" w:rsidP="00A93AE2">
      <w:pPr>
        <w:numPr>
          <w:ilvl w:val="0"/>
          <w:numId w:val="30"/>
        </w:numPr>
        <w:tabs>
          <w:tab w:val="left" w:pos="900"/>
        </w:tabs>
        <w:jc w:val="both"/>
        <w:rPr>
          <w:ins w:id="1114" w:author="jmavares" w:date="2009-04-14T20:33:00Z"/>
        </w:rPr>
      </w:pPr>
      <w:ins w:id="1115" w:author="jmavares" w:date="2009-04-14T20:33:00Z">
        <w:r w:rsidRPr="005D03CB">
          <w:t>Factores de Potencia del Generador comprendidos entre 0,85 lagging a 0,</w:t>
        </w:r>
      </w:ins>
      <w:r w:rsidR="00872AD3" w:rsidRPr="00872AD3">
        <w:rPr>
          <w:rPrChange w:id="1116" w:author="jmavares" w:date="2009-04-14T20:33:00Z">
            <w:rPr>
              <w:b/>
            </w:rPr>
          </w:rPrChange>
        </w:rPr>
        <w:t>9</w:t>
      </w:r>
      <w:del w:id="1117" w:author="jmavares" w:date="2009-04-14T20:33:00Z">
        <w:r w:rsidR="00F249FD" w:rsidRPr="00FA4613">
          <w:rPr>
            <w:b/>
          </w:rPr>
          <w:delText>.</w:delText>
        </w:r>
      </w:del>
      <w:ins w:id="1118" w:author="jmavares" w:date="2009-04-14T20:33:00Z">
        <w:r w:rsidRPr="005D03CB">
          <w:t xml:space="preserve"> leading.</w:t>
        </w:r>
      </w:ins>
    </w:p>
    <w:p w:rsidR="00A93AE2" w:rsidRPr="005D03CB" w:rsidRDefault="00A93AE2" w:rsidP="00A93AE2">
      <w:pPr>
        <w:spacing w:before="100" w:beforeAutospacing="1" w:after="100" w:afterAutospacing="1"/>
        <w:ind w:left="720"/>
        <w:jc w:val="both"/>
        <w:rPr>
          <w:ins w:id="1119" w:author="jmavares" w:date="2009-04-14T20:33:00Z"/>
        </w:rPr>
      </w:pPr>
      <w:ins w:id="1120" w:author="jmavares" w:date="2009-04-14T20:33:00Z">
        <w:r w:rsidRPr="005D03CB">
          <w:t>Si la operación de la planta se interrumpe por razones no atribuibles a EL CONTRATISTA, el período de no interrupción será registrado y sumado al tiempo de operación no interrumpida después del nuevo arranque de la planta. EL CONTRATISTA y el ENTE CONTRATANTE firmarán un Acta y Protocolo que confirme el cumplimiento de la Prueba de Confiabilidad.</w:t>
        </w:r>
      </w:ins>
    </w:p>
    <w:p w:rsidR="00A93AE2" w:rsidRPr="005D03CB" w:rsidRDefault="00A93AE2" w:rsidP="00A93AE2">
      <w:pPr>
        <w:spacing w:before="100" w:beforeAutospacing="1" w:after="100" w:afterAutospacing="1"/>
        <w:ind w:left="720"/>
        <w:jc w:val="both"/>
        <w:rPr>
          <w:ins w:id="1121" w:author="jmavares" w:date="2009-04-14T20:33:00Z"/>
          <w:b/>
          <w:sz w:val="24"/>
          <w:szCs w:val="24"/>
        </w:rPr>
      </w:pPr>
      <w:ins w:id="1122" w:author="jmavares" w:date="2009-04-14T20:33:00Z">
        <w:r w:rsidRPr="005D03CB">
          <w:rPr>
            <w:b/>
            <w:sz w:val="24"/>
            <w:szCs w:val="24"/>
          </w:rPr>
          <w:t>CORRECCION DE RESULTADOS</w:t>
        </w:r>
      </w:ins>
    </w:p>
    <w:p w:rsidR="00A93AE2" w:rsidRPr="005D03CB" w:rsidRDefault="00A93AE2" w:rsidP="00A93AE2">
      <w:pPr>
        <w:spacing w:before="100" w:beforeAutospacing="1" w:after="100" w:afterAutospacing="1"/>
        <w:ind w:left="720"/>
        <w:jc w:val="both"/>
        <w:rPr>
          <w:ins w:id="1123" w:author="jmavares" w:date="2009-04-14T20:33:00Z"/>
        </w:rPr>
      </w:pPr>
      <w:ins w:id="1124" w:author="jmavares" w:date="2009-04-14T20:33:00Z">
        <w:r w:rsidRPr="005D03CB">
          <w:t xml:space="preserve">Los resultados obtenidos en la pruebas </w:t>
        </w:r>
        <w:r w:rsidR="00F52FC6" w:rsidRPr="005D03CB">
          <w:t xml:space="preserve">de cada Turbina </w:t>
        </w:r>
        <w:r w:rsidRPr="005D03CB">
          <w:t>serán corregidos de acuerdo a las garantías indicadas por el fabricante del equipo.</w:t>
        </w:r>
      </w:ins>
    </w:p>
    <w:p w:rsidR="00A93AE2" w:rsidRPr="005D03CB" w:rsidRDefault="00A93AE2" w:rsidP="00A93AE2">
      <w:pPr>
        <w:spacing w:before="100" w:beforeAutospacing="1" w:after="100" w:afterAutospacing="1"/>
        <w:ind w:left="720"/>
        <w:jc w:val="both"/>
        <w:rPr>
          <w:ins w:id="1125" w:author="jmavares" w:date="2009-04-14T20:33:00Z"/>
        </w:rPr>
      </w:pPr>
      <w:ins w:id="1126" w:author="jmavares" w:date="2009-04-14T20:33:00Z">
        <w:r w:rsidRPr="005D03CB">
          <w:t xml:space="preserve">Las garantías son basadas sobre equipos estando en condición de nuevo y limpio (definida con menos de 200 horas de operación con fuego de la turbina). </w:t>
        </w:r>
      </w:ins>
    </w:p>
    <w:p w:rsidR="00A93AE2" w:rsidRPr="005D03CB" w:rsidRDefault="00A93AE2" w:rsidP="00A93AE2">
      <w:pPr>
        <w:spacing w:before="100" w:beforeAutospacing="1" w:after="100" w:afterAutospacing="1"/>
        <w:ind w:left="720"/>
        <w:jc w:val="both"/>
        <w:rPr>
          <w:ins w:id="1127" w:author="jmavares" w:date="2009-04-14T20:33:00Z"/>
        </w:rPr>
      </w:pPr>
      <w:ins w:id="1128" w:author="jmavares" w:date="2009-04-14T20:33:00Z">
        <w:r w:rsidRPr="005D03CB">
          <w:t>La corrección total de los resultados será hecha con la combinación de las correcciones individuales.</w:t>
        </w:r>
      </w:ins>
    </w:p>
    <w:p w:rsidR="00A93AE2" w:rsidRPr="005D03CB" w:rsidRDefault="00A93AE2" w:rsidP="00A93AE2">
      <w:pPr>
        <w:spacing w:before="100" w:beforeAutospacing="1" w:after="100" w:afterAutospacing="1"/>
        <w:ind w:left="720"/>
        <w:jc w:val="both"/>
        <w:rPr>
          <w:ins w:id="1129" w:author="jmavares" w:date="2009-04-14T20:33:00Z"/>
          <w:b/>
          <w:sz w:val="24"/>
          <w:szCs w:val="24"/>
        </w:rPr>
      </w:pPr>
      <w:ins w:id="1130" w:author="jmavares" w:date="2009-04-14T20:33:00Z">
        <w:r w:rsidRPr="005D03CB">
          <w:rPr>
            <w:b/>
            <w:sz w:val="24"/>
            <w:szCs w:val="24"/>
          </w:rPr>
          <w:t>CONDICION GENERALES DE LAS PRUEBAS</w:t>
        </w:r>
      </w:ins>
    </w:p>
    <w:p w:rsidR="00A93AE2" w:rsidRPr="005D03CB" w:rsidRDefault="00A93AE2" w:rsidP="00A93AE2">
      <w:pPr>
        <w:spacing w:before="100" w:beforeAutospacing="1" w:after="100" w:afterAutospacing="1"/>
        <w:ind w:left="720"/>
        <w:jc w:val="both"/>
        <w:rPr>
          <w:ins w:id="1131" w:author="jmavares" w:date="2009-04-14T20:33:00Z"/>
        </w:rPr>
      </w:pPr>
      <w:ins w:id="1132" w:author="jmavares" w:date="2009-04-14T20:33:00Z">
        <w:r w:rsidRPr="005D03CB">
          <w:t>Durante los periodos de pruebas, todos los equipos requeridos para la operación de las Unidades deberán ser operador en modo manual o automático o una combinación de estos. Las Unidades deberán estar  mecánicamente listas o cumplir con los prerrequisitos indicados en el plan de pruebas.</w:t>
        </w:r>
      </w:ins>
    </w:p>
    <w:p w:rsidR="00A93AE2" w:rsidRPr="005D03CB" w:rsidRDefault="00A93AE2" w:rsidP="00A93AE2">
      <w:pPr>
        <w:spacing w:before="100" w:beforeAutospacing="1" w:after="100" w:afterAutospacing="1"/>
        <w:ind w:left="720"/>
        <w:jc w:val="both"/>
        <w:rPr>
          <w:ins w:id="1133" w:author="jmavares" w:date="2009-04-14T20:33:00Z"/>
        </w:rPr>
      </w:pPr>
      <w:ins w:id="1134" w:author="jmavares" w:date="2009-04-14T20:33:00Z">
        <w:r w:rsidRPr="005D03CB">
          <w:t>Las pruebas deberán ser realizadas con las unidades a carga base como se definen en las curvas de control del fabricante.</w:t>
        </w:r>
      </w:ins>
    </w:p>
    <w:p w:rsidR="00A93AE2" w:rsidRPr="005D03CB" w:rsidRDefault="00A93AE2" w:rsidP="00A93AE2">
      <w:pPr>
        <w:spacing w:before="100" w:beforeAutospacing="1" w:after="100" w:afterAutospacing="1"/>
        <w:ind w:left="720"/>
        <w:rPr>
          <w:ins w:id="1135" w:author="jmavares" w:date="2009-04-14T20:33:00Z"/>
          <w:rFonts w:ascii="Times New Roman" w:hAnsi="Times New Roman" w:cs="Times New Roman"/>
        </w:rPr>
      </w:pPr>
      <w:ins w:id="1136" w:author="jmavares" w:date="2009-04-14T20:33:00Z">
        <w:r w:rsidRPr="005D03CB">
          <w:t>La potencia auxiliar usada por la planta deberá ser basada sobre los requeridos normalmente requeridos para la operación de la unidad a máxima potencia durante los periodos de prueba tomando en cuenta todos sus equipos auxiliares.</w:t>
        </w:r>
      </w:ins>
    </w:p>
    <w:p w:rsidR="00A93AE2" w:rsidRPr="005D03CB" w:rsidRDefault="00A93AE2" w:rsidP="00A93AE2">
      <w:pPr>
        <w:spacing w:before="100" w:beforeAutospacing="1" w:after="100" w:afterAutospacing="1"/>
        <w:ind w:left="720"/>
        <w:rPr>
          <w:ins w:id="1137" w:author="jmavares" w:date="2009-04-14T20:33:00Z"/>
          <w:rFonts w:ascii="Times New Roman" w:hAnsi="Times New Roman" w:cs="Times New Roman"/>
        </w:rPr>
      </w:pPr>
      <w:ins w:id="1138" w:author="jmavares" w:date="2009-04-14T20:33:00Z">
        <w:r w:rsidRPr="005D03CB">
          <w:t>Durante todas las pruebas, el contratista y  sus Sub-contratistas tendrán acceso a la planta y todos los datos para propósito de monitoreo y calculo de la eficiencia, para lo cual deberá presentar una lista del personal al ente contratante con la finalidad de obtener aprobación escrita.</w:t>
        </w:r>
      </w:ins>
    </w:p>
    <w:p w:rsidR="00A93AE2" w:rsidRPr="005D03CB" w:rsidRDefault="00A93AE2" w:rsidP="00A93AE2">
      <w:pPr>
        <w:spacing w:before="100" w:beforeAutospacing="1" w:after="100" w:afterAutospacing="1"/>
        <w:ind w:left="720"/>
        <w:jc w:val="both"/>
        <w:rPr>
          <w:ins w:id="1139" w:author="jmavares" w:date="2009-04-14T20:33:00Z"/>
        </w:rPr>
      </w:pPr>
      <w:ins w:id="1140" w:author="jmavares" w:date="2009-04-14T20:33:00Z">
        <w:r w:rsidRPr="005D03CB">
          <w:t>La prueba de eficiencia debe realizar lo mas temprano posible luego de realizadas las pruebas pre-operacionales y el procedimiento normal de arranque, de tal manera que todos los sistemas están operando correctamente.</w:t>
        </w:r>
      </w:ins>
    </w:p>
    <w:p w:rsidR="00A93AE2" w:rsidRPr="005D03CB" w:rsidRDefault="00A93AE2" w:rsidP="00A93AE2">
      <w:pPr>
        <w:autoSpaceDE w:val="0"/>
        <w:autoSpaceDN w:val="0"/>
        <w:adjustRightInd w:val="0"/>
        <w:ind w:left="720"/>
        <w:jc w:val="both"/>
        <w:rPr>
          <w:ins w:id="1141" w:author="jmavares" w:date="2009-04-14T20:33:00Z"/>
          <w:lang w:val="es-VE"/>
        </w:rPr>
      </w:pPr>
      <w:ins w:id="1142" w:author="jmavares" w:date="2009-04-14T20:33:00Z">
        <w:r w:rsidRPr="005D03CB">
          <w:rPr>
            <w:lang w:val="es-VE"/>
          </w:rPr>
          <w:t>El CONTRATISTA debe diseñar un plan de pruebas de eficiencia de acuerdo con los códigos y estándares del fabricante, dicho plan debe ser presentando al ENTE CONTRATANTE con al menos 30 días de anticipación al inicio de cualquiera de las pruebas, para su revisión y aprobación. El plan debe contener el método de cálculo y corrección de las curvas, identificación de los instrumentos a utilizar, requerimientos de calibración de instrumentos, procedimientos para recolección e interpretación de la data. El CONTRATISTA debe incluir en el diseño de la planta las previsiones de instrumentación y equipamiento permanentes y temporales para demostrar la eficiencia actual.</w:t>
        </w:r>
      </w:ins>
    </w:p>
    <w:p w:rsidR="00A93AE2" w:rsidRPr="005D03CB" w:rsidRDefault="00A93AE2" w:rsidP="00A93AE2">
      <w:pPr>
        <w:autoSpaceDE w:val="0"/>
        <w:autoSpaceDN w:val="0"/>
        <w:adjustRightInd w:val="0"/>
        <w:ind w:left="720"/>
        <w:jc w:val="both"/>
        <w:rPr>
          <w:ins w:id="1143" w:author="jmavares" w:date="2009-04-14T20:33:00Z"/>
          <w:lang w:val="es-VE"/>
        </w:rPr>
      </w:pPr>
    </w:p>
    <w:p w:rsidR="00A93AE2" w:rsidRPr="005D03CB" w:rsidRDefault="00A93AE2" w:rsidP="00A93AE2">
      <w:pPr>
        <w:autoSpaceDE w:val="0"/>
        <w:autoSpaceDN w:val="0"/>
        <w:adjustRightInd w:val="0"/>
        <w:ind w:left="720"/>
        <w:jc w:val="both"/>
        <w:rPr>
          <w:ins w:id="1144" w:author="jmavares" w:date="2009-04-14T20:33:00Z"/>
          <w:lang w:val="es-VE"/>
        </w:rPr>
      </w:pPr>
      <w:ins w:id="1145" w:author="jmavares" w:date="2009-04-14T20:33:00Z">
        <w:r w:rsidRPr="005D03CB">
          <w:rPr>
            <w:lang w:val="es-VE"/>
          </w:rPr>
          <w:t>EL CONTRATISTA es el responsable de manejar la prueba de eficiencia y de analizar los resultados y coordinara con el ENTE CONTRATANTE  la operación de la Unidad durante la prueba.</w:t>
        </w:r>
      </w:ins>
    </w:p>
    <w:p w:rsidR="00A93AE2" w:rsidRPr="005D03CB" w:rsidRDefault="00A93AE2" w:rsidP="00A93AE2">
      <w:pPr>
        <w:autoSpaceDE w:val="0"/>
        <w:autoSpaceDN w:val="0"/>
        <w:adjustRightInd w:val="0"/>
        <w:ind w:left="720"/>
        <w:jc w:val="both"/>
        <w:rPr>
          <w:ins w:id="1146" w:author="jmavares" w:date="2009-04-14T20:33:00Z"/>
          <w:lang w:val="es-VE"/>
        </w:rPr>
      </w:pPr>
      <w:ins w:id="1147" w:author="jmavares" w:date="2009-04-14T20:33:00Z">
        <w:r w:rsidRPr="005D03CB">
          <w:rPr>
            <w:lang w:val="es-VE"/>
          </w:rPr>
          <w:t xml:space="preserve">EL CONTRATISTA es el responsable de suministrar cualquier equipo de prueba requerido. EL ENTE CONTRATANTE sólo es responsable de suministrar el Combustible durante las pruebas, los requerimientos de carga y el personal de apoyo operacional.  </w:t>
        </w:r>
      </w:ins>
    </w:p>
    <w:p w:rsidR="00A93AE2" w:rsidRPr="005D03CB" w:rsidRDefault="00A93AE2" w:rsidP="00A93AE2">
      <w:pPr>
        <w:spacing w:before="100" w:beforeAutospacing="1" w:after="100" w:afterAutospacing="1"/>
        <w:ind w:left="720"/>
        <w:jc w:val="both"/>
        <w:rPr>
          <w:ins w:id="1148" w:author="jmavares" w:date="2009-04-14T20:33:00Z"/>
          <w:lang w:val="es-VE"/>
        </w:rPr>
      </w:pPr>
      <w:ins w:id="1149" w:author="jmavares" w:date="2009-04-14T20:33:00Z">
        <w:r w:rsidRPr="005D03CB">
          <w:rPr>
            <w:lang w:val="es-VE"/>
          </w:rPr>
          <w:t xml:space="preserve">Los cronogramas y procedimientos de pruebas deberán ser desarrollados para permitir pruebas de eficiencia concurrentes y al mismo tiempo de diferentes sistemas y componentes, EL CONTRATISTA deberá realizar la coordinación con antelación de las pruebas de eficiencia y pruebas de equipos y sistemas para la preparación y utilización de instrumentación, datos de prueba, etc. </w:t>
        </w:r>
      </w:ins>
    </w:p>
    <w:p w:rsidR="00A93AE2" w:rsidRPr="005D03CB" w:rsidRDefault="00A93AE2" w:rsidP="00A93AE2">
      <w:pPr>
        <w:spacing w:before="100" w:beforeAutospacing="1" w:after="100" w:afterAutospacing="1"/>
        <w:ind w:left="720"/>
        <w:jc w:val="both"/>
        <w:rPr>
          <w:ins w:id="1150" w:author="jmavares" w:date="2009-04-14T20:33:00Z"/>
          <w:lang w:val="es-VE"/>
        </w:rPr>
      </w:pPr>
      <w:ins w:id="1151" w:author="jmavares" w:date="2009-04-14T20:33:00Z">
        <w:r w:rsidRPr="005D03CB">
          <w:rPr>
            <w:lang w:val="es-VE"/>
          </w:rPr>
          <w:t>La instrumentación usada en las pruebas de eficiencia  para la recolección de datos generalmente serán instrumentos de planta los cuales han sido calibrados en un lazo bajo un estándar 30 dias antes del inicio de las pruebas, la realización de la calibración debe ser acordada y observada por el CONTRATISTA y el ENTE CONTRATANTE.</w:t>
        </w:r>
      </w:ins>
    </w:p>
    <w:p w:rsidR="00A93AE2" w:rsidRPr="005D03CB" w:rsidRDefault="00A93AE2" w:rsidP="00A93AE2">
      <w:pPr>
        <w:spacing w:before="100" w:beforeAutospacing="1" w:after="100" w:afterAutospacing="1"/>
        <w:ind w:left="720"/>
        <w:jc w:val="both"/>
        <w:rPr>
          <w:ins w:id="1152" w:author="jmavares" w:date="2009-04-14T20:33:00Z"/>
          <w:lang w:val="es-VE"/>
        </w:rPr>
      </w:pPr>
      <w:ins w:id="1153" w:author="jmavares" w:date="2009-04-14T20:33:00Z">
        <w:r w:rsidRPr="005D03CB">
          <w:rPr>
            <w:lang w:val="es-VE"/>
          </w:rPr>
          <w:t>El CONTRATISTA deberá suministrar al ENTE CONTRATANTE una copia de los datos de calibración de cada unos de los instrumentos.</w:t>
        </w:r>
      </w:ins>
    </w:p>
    <w:p w:rsidR="00A93AE2" w:rsidRPr="005D03CB" w:rsidRDefault="00A93AE2" w:rsidP="00A93AE2">
      <w:pPr>
        <w:spacing w:before="100" w:beforeAutospacing="1" w:after="100" w:afterAutospacing="1"/>
        <w:ind w:left="720"/>
        <w:jc w:val="both"/>
        <w:rPr>
          <w:ins w:id="1154" w:author="jmavares" w:date="2009-04-14T20:33:00Z"/>
          <w:b/>
          <w:sz w:val="24"/>
          <w:szCs w:val="24"/>
          <w:lang w:val="es-VE"/>
        </w:rPr>
      </w:pPr>
      <w:ins w:id="1155" w:author="jmavares" w:date="2009-04-14T20:33:00Z">
        <w:r w:rsidRPr="005D03CB">
          <w:rPr>
            <w:b/>
            <w:sz w:val="24"/>
            <w:szCs w:val="24"/>
            <w:lang w:val="es-VE"/>
          </w:rPr>
          <w:t xml:space="preserve">COMPARACIÓN CON GARANTÍAS. </w:t>
        </w:r>
      </w:ins>
    </w:p>
    <w:p w:rsidR="00A93AE2" w:rsidRPr="005D03CB" w:rsidRDefault="00A93AE2" w:rsidP="00A93AE2">
      <w:pPr>
        <w:spacing w:before="100" w:beforeAutospacing="1" w:after="100" w:afterAutospacing="1"/>
        <w:ind w:left="720"/>
        <w:jc w:val="both"/>
        <w:rPr>
          <w:ins w:id="1156" w:author="jmavares" w:date="2009-04-14T20:33:00Z"/>
          <w:lang w:val="es-VE"/>
        </w:rPr>
      </w:pPr>
      <w:ins w:id="1157" w:author="jmavares" w:date="2009-04-14T20:33:00Z">
        <w:r w:rsidRPr="005D03CB">
          <w:rPr>
            <w:lang w:val="es-VE"/>
          </w:rPr>
          <w:t xml:space="preserve">Una vez corregidas con las condiciones básicas de garantía el resultado de las pruebas de eficiencia realizadas en los lapsos de 2 horas serán promediadas. La carga de salida y el heat rate promedio de </w:t>
        </w:r>
        <w:r w:rsidR="00F52FC6" w:rsidRPr="005D03CB">
          <w:rPr>
            <w:lang w:val="es-VE"/>
          </w:rPr>
          <w:t>cada unidad turbogeneradora</w:t>
        </w:r>
        <w:r w:rsidRPr="005D03CB">
          <w:rPr>
            <w:lang w:val="es-VE"/>
          </w:rPr>
          <w:t xml:space="preserve"> serán entonces comparados con los valores de garantía. Si la carga de salida de </w:t>
        </w:r>
        <w:r w:rsidR="00F52FC6" w:rsidRPr="005D03CB">
          <w:rPr>
            <w:lang w:val="es-VE"/>
          </w:rPr>
          <w:t>cada</w:t>
        </w:r>
        <w:r w:rsidRPr="005D03CB">
          <w:rPr>
            <w:lang w:val="es-VE"/>
          </w:rPr>
          <w:t xml:space="preserve"> unidad con su correspondiente margen de error es igual o mayor que el valor de garantía y el Heat Rate de las unidades con su correspondiente margen de error es menor o igual al valor de garantía, se considerara que la prueba de eficiencia ha sido superada.</w:t>
        </w:r>
      </w:ins>
    </w:p>
    <w:p w:rsidR="00A93AE2" w:rsidRPr="005D03CB" w:rsidRDefault="00A93AE2" w:rsidP="00A93AE2">
      <w:pPr>
        <w:spacing w:before="100" w:beforeAutospacing="1" w:after="100" w:afterAutospacing="1"/>
        <w:ind w:left="720"/>
        <w:jc w:val="both"/>
        <w:rPr>
          <w:ins w:id="1158" w:author="jmavares" w:date="2009-04-14T20:33:00Z"/>
          <w:b/>
          <w:sz w:val="24"/>
          <w:szCs w:val="24"/>
        </w:rPr>
      </w:pPr>
      <w:ins w:id="1159" w:author="jmavares" w:date="2009-04-14T20:33:00Z">
        <w:r w:rsidRPr="005D03CB">
          <w:rPr>
            <w:b/>
            <w:sz w:val="24"/>
            <w:szCs w:val="24"/>
          </w:rPr>
          <w:t>REPORTE DE LAS PRUEBAS</w:t>
        </w:r>
      </w:ins>
    </w:p>
    <w:p w:rsidR="00F61185" w:rsidRDefault="00A93AE2" w:rsidP="00F61185">
      <w:pPr>
        <w:spacing w:before="100" w:beforeAutospacing="1" w:after="100" w:afterAutospacing="1"/>
        <w:ind w:left="720"/>
        <w:jc w:val="both"/>
        <w:rPr>
          <w:ins w:id="1160" w:author="jmavares" w:date="2009-04-14T20:33:00Z"/>
        </w:rPr>
      </w:pPr>
      <w:ins w:id="1161" w:author="jmavares" w:date="2009-04-14T20:33:00Z">
        <w:r w:rsidRPr="005D03CB">
          <w:t>El CONTRATISTA deberá preparar un reporte escrito de los resultados de las pruebas</w:t>
        </w:r>
        <w:r w:rsidR="00F52FC6" w:rsidRPr="005D03CB">
          <w:t xml:space="preserve"> para cada Unidad Turbogeneradora</w:t>
        </w:r>
        <w:r w:rsidRPr="005D03CB">
          <w:t>, el cual debe incluir sin limitarse:</w:t>
        </w:r>
      </w:ins>
    </w:p>
    <w:p w:rsidR="00A93AE2" w:rsidRPr="005D03CB" w:rsidRDefault="00A93AE2" w:rsidP="00F61185">
      <w:pPr>
        <w:numPr>
          <w:ilvl w:val="0"/>
          <w:numId w:val="33"/>
        </w:numPr>
        <w:spacing w:before="100" w:beforeAutospacing="1" w:after="100" w:afterAutospacing="1"/>
        <w:jc w:val="both"/>
        <w:rPr>
          <w:ins w:id="1162" w:author="jmavares" w:date="2009-04-14T20:33:00Z"/>
        </w:rPr>
      </w:pPr>
      <w:ins w:id="1163" w:author="jmavares" w:date="2009-04-14T20:33:00Z">
        <w:r w:rsidRPr="005D03CB">
          <w:t>Fecha y tiempo inicial y final de la prueba.</w:t>
        </w:r>
      </w:ins>
    </w:p>
    <w:p w:rsidR="00A93AE2" w:rsidRPr="005D03CB" w:rsidRDefault="00A93AE2" w:rsidP="00A93AE2">
      <w:pPr>
        <w:numPr>
          <w:ilvl w:val="0"/>
          <w:numId w:val="33"/>
        </w:numPr>
        <w:spacing w:before="100" w:beforeAutospacing="1" w:after="100" w:afterAutospacing="1"/>
        <w:jc w:val="both"/>
        <w:rPr>
          <w:ins w:id="1164" w:author="jmavares" w:date="2009-04-14T20:33:00Z"/>
        </w:rPr>
      </w:pPr>
      <w:ins w:id="1165" w:author="jmavares" w:date="2009-04-14T20:33:00Z">
        <w:r w:rsidRPr="005D03CB">
          <w:t>Descripción de las condiciones bajo las cuales las pruebas fueron conducidas.</w:t>
        </w:r>
      </w:ins>
    </w:p>
    <w:p w:rsidR="00A93AE2" w:rsidRPr="005D03CB" w:rsidRDefault="00A93AE2" w:rsidP="00A93AE2">
      <w:pPr>
        <w:numPr>
          <w:ilvl w:val="0"/>
          <w:numId w:val="33"/>
        </w:numPr>
        <w:spacing w:before="100" w:beforeAutospacing="1" w:after="100" w:afterAutospacing="1"/>
        <w:jc w:val="both"/>
        <w:rPr>
          <w:ins w:id="1166" w:author="jmavares" w:date="2009-04-14T20:33:00Z"/>
        </w:rPr>
      </w:pPr>
      <w:ins w:id="1167" w:author="jmavares" w:date="2009-04-14T20:33:00Z">
        <w:r w:rsidRPr="005D03CB">
          <w:t>Resumen de la data de calibración de los instrumentos incluyendo los formatos de calibración firmados y aprobados.</w:t>
        </w:r>
      </w:ins>
    </w:p>
    <w:p w:rsidR="00A93AE2" w:rsidRPr="005D03CB" w:rsidRDefault="00A93AE2" w:rsidP="00A93AE2">
      <w:pPr>
        <w:numPr>
          <w:ilvl w:val="0"/>
          <w:numId w:val="33"/>
        </w:numPr>
        <w:spacing w:before="100" w:beforeAutospacing="1" w:after="100" w:afterAutospacing="1"/>
        <w:jc w:val="both"/>
        <w:rPr>
          <w:ins w:id="1168" w:author="jmavares" w:date="2009-04-14T20:33:00Z"/>
        </w:rPr>
      </w:pPr>
      <w:ins w:id="1169" w:author="jmavares" w:date="2009-04-14T20:33:00Z">
        <w:r w:rsidRPr="005D03CB">
          <w:t>Resumen de los resultados.</w:t>
        </w:r>
      </w:ins>
    </w:p>
    <w:p w:rsidR="00A93AE2" w:rsidRPr="005D03CB" w:rsidRDefault="00A93AE2" w:rsidP="00A93AE2">
      <w:pPr>
        <w:numPr>
          <w:ilvl w:val="0"/>
          <w:numId w:val="33"/>
        </w:numPr>
        <w:spacing w:before="100" w:beforeAutospacing="1" w:after="100" w:afterAutospacing="1"/>
        <w:jc w:val="both"/>
        <w:rPr>
          <w:ins w:id="1170" w:author="jmavares" w:date="2009-04-14T20:33:00Z"/>
        </w:rPr>
      </w:pPr>
      <w:ins w:id="1171" w:author="jmavares" w:date="2009-04-14T20:33:00Z">
        <w:r w:rsidRPr="005D03CB">
          <w:t xml:space="preserve">Comparación de los resultados de las pruebas con las condiciones de </w:t>
        </w:r>
        <w:r w:rsidR="00F61185" w:rsidRPr="005D03CB">
          <w:t>garantía</w:t>
        </w:r>
        <w:r w:rsidRPr="005D03CB">
          <w:t xml:space="preserve"> de eficiencia del proyecto.</w:t>
        </w:r>
      </w:ins>
    </w:p>
    <w:p w:rsidR="00A93AE2" w:rsidRDefault="00A93AE2" w:rsidP="00A93AE2">
      <w:pPr>
        <w:numPr>
          <w:ilvl w:val="0"/>
          <w:numId w:val="33"/>
        </w:numPr>
        <w:spacing w:before="100" w:beforeAutospacing="1" w:after="100" w:afterAutospacing="1"/>
        <w:jc w:val="both"/>
        <w:rPr>
          <w:ins w:id="1172" w:author="jmavares" w:date="2009-04-14T20:33:00Z"/>
        </w:rPr>
      </w:pPr>
      <w:ins w:id="1173" w:author="jmavares" w:date="2009-04-14T20:33:00Z">
        <w:r w:rsidRPr="005D03CB">
          <w:t>Conclusión acerca de los resultados de las pruebas.</w:t>
        </w:r>
      </w:ins>
    </w:p>
    <w:p w:rsidR="00F61185" w:rsidRPr="005D03CB" w:rsidRDefault="00F61185" w:rsidP="00F61185">
      <w:pPr>
        <w:spacing w:before="100" w:beforeAutospacing="1" w:after="100" w:afterAutospacing="1"/>
        <w:ind w:left="1155"/>
        <w:jc w:val="both"/>
        <w:rPr>
          <w:ins w:id="1174" w:author="jmavares" w:date="2009-04-14T20:33:00Z"/>
        </w:rPr>
      </w:pPr>
    </w:p>
    <w:p w:rsidR="00A93AE2" w:rsidRPr="005D03CB" w:rsidRDefault="00A93AE2" w:rsidP="00F61185">
      <w:pPr>
        <w:spacing w:before="100" w:beforeAutospacing="1" w:after="100" w:afterAutospacing="1"/>
        <w:ind w:left="720"/>
        <w:jc w:val="both"/>
        <w:rPr>
          <w:ins w:id="1175" w:author="jmavares" w:date="2009-04-14T20:33:00Z"/>
          <w:b/>
          <w:sz w:val="24"/>
          <w:szCs w:val="24"/>
        </w:rPr>
      </w:pPr>
      <w:ins w:id="1176" w:author="jmavares" w:date="2009-04-14T20:33:00Z">
        <w:r w:rsidRPr="005D03CB">
          <w:rPr>
            <w:b/>
            <w:sz w:val="24"/>
            <w:szCs w:val="24"/>
          </w:rPr>
          <w:t>REPETICION DE PRUEBAS</w:t>
        </w:r>
      </w:ins>
    </w:p>
    <w:p w:rsidR="00A93AE2" w:rsidRPr="005D03CB" w:rsidRDefault="00A93AE2" w:rsidP="00F61185">
      <w:pPr>
        <w:ind w:left="720"/>
        <w:jc w:val="both"/>
        <w:rPr>
          <w:ins w:id="1177" w:author="jmavares" w:date="2009-04-14T20:33:00Z"/>
        </w:rPr>
      </w:pPr>
      <w:ins w:id="1178" w:author="jmavares" w:date="2009-04-14T20:33:00Z">
        <w:r w:rsidRPr="005D03CB">
          <w:t>La repetición de pruebas después de realizadas las reparaciones y/o modificaciones serán hechas en un periodo máximo de 30 días después de la prueba inicial.</w:t>
        </w:r>
      </w:ins>
    </w:p>
    <w:p w:rsidR="00A93AE2" w:rsidRPr="005D03CB" w:rsidRDefault="00A93AE2" w:rsidP="00A93AE2">
      <w:pPr>
        <w:ind w:left="720"/>
        <w:jc w:val="both"/>
        <w:rPr>
          <w:ins w:id="1179" w:author="jmavares" w:date="2009-04-14T20:33:00Z"/>
          <w:u w:val="single"/>
        </w:rPr>
      </w:pPr>
    </w:p>
    <w:p w:rsidR="00A93AE2" w:rsidRPr="005D03CB" w:rsidRDefault="00A93AE2" w:rsidP="00A93AE2">
      <w:pPr>
        <w:ind w:left="720"/>
        <w:jc w:val="both"/>
        <w:rPr>
          <w:ins w:id="1180" w:author="jmavares" w:date="2009-04-14T20:33:00Z"/>
          <w:b/>
          <w:sz w:val="24"/>
          <w:szCs w:val="24"/>
        </w:rPr>
      </w:pPr>
      <w:ins w:id="1181" w:author="jmavares" w:date="2009-04-14T20:33:00Z">
        <w:r w:rsidRPr="005D03CB">
          <w:rPr>
            <w:b/>
            <w:sz w:val="24"/>
            <w:szCs w:val="24"/>
          </w:rPr>
          <w:t>4.</w:t>
        </w:r>
        <w:r w:rsidR="00BB5806" w:rsidRPr="005D03CB">
          <w:rPr>
            <w:b/>
            <w:sz w:val="24"/>
            <w:szCs w:val="24"/>
          </w:rPr>
          <w:t>11</w:t>
        </w:r>
        <w:r w:rsidRPr="005D03CB">
          <w:rPr>
            <w:b/>
            <w:sz w:val="24"/>
            <w:szCs w:val="24"/>
          </w:rPr>
          <w:t>.3 PRUEBAS DE EMISIONES</w:t>
        </w:r>
      </w:ins>
    </w:p>
    <w:p w:rsidR="00A93AE2" w:rsidRPr="005D03CB" w:rsidRDefault="00A93AE2" w:rsidP="00A93AE2">
      <w:pPr>
        <w:ind w:left="720"/>
        <w:jc w:val="both"/>
        <w:rPr>
          <w:ins w:id="1182" w:author="jmavares" w:date="2009-04-14T20:33:00Z"/>
        </w:rPr>
      </w:pPr>
      <w:ins w:id="1183" w:author="jmavares" w:date="2009-04-14T20:33:00Z">
        <w:r w:rsidRPr="005D03CB">
          <w:t xml:space="preserve">PRUEBAS DE CONFORMIDAD </w:t>
        </w:r>
      </w:ins>
    </w:p>
    <w:p w:rsidR="00A93AE2" w:rsidRPr="005D03CB" w:rsidRDefault="00A93AE2" w:rsidP="00A93AE2">
      <w:pPr>
        <w:ind w:left="720"/>
        <w:jc w:val="both"/>
        <w:rPr>
          <w:ins w:id="1184" w:author="jmavares" w:date="2009-04-14T20:33:00Z"/>
        </w:rPr>
      </w:pPr>
      <w:ins w:id="1185" w:author="jmavares" w:date="2009-04-14T20:33:00Z">
        <w:r w:rsidRPr="005D03CB">
          <w:t xml:space="preserve">Las pruebas deberán realizarse </w:t>
        </w:r>
        <w:r w:rsidR="00F52FC6" w:rsidRPr="005D03CB">
          <w:t xml:space="preserve">a cada Unidad Turbogeneradora </w:t>
        </w:r>
        <w:r w:rsidRPr="005D03CB">
          <w:t>de acuerdo con la metodología de EPA  40 CFR 60 sub-partes A y GG. Las actividades a realizar deben incluir labor, supervisión, materiales, equipos y servicios necesarios para realizar las pruebas en cada Unidad, tomando en cuenta sin limitarse:</w:t>
        </w:r>
      </w:ins>
    </w:p>
    <w:p w:rsidR="00A93AE2" w:rsidRPr="005D03CB" w:rsidRDefault="00A93AE2" w:rsidP="00A93AE2">
      <w:pPr>
        <w:numPr>
          <w:ilvl w:val="0"/>
          <w:numId w:val="35"/>
        </w:numPr>
        <w:spacing w:before="100" w:beforeAutospacing="1" w:after="100" w:afterAutospacing="1"/>
        <w:jc w:val="both"/>
        <w:rPr>
          <w:ins w:id="1186" w:author="jmavares" w:date="2009-04-14T20:33:00Z"/>
        </w:rPr>
      </w:pPr>
      <w:ins w:id="1187" w:author="jmavares" w:date="2009-04-14T20:33:00Z">
        <w:r w:rsidRPr="005D03CB">
          <w:t>Previsión de suficientes equipos para hacer las pruebas, incluyendo adecuado calentamiento de las líneas y probetas.</w:t>
        </w:r>
      </w:ins>
    </w:p>
    <w:p w:rsidR="00A93AE2" w:rsidRPr="005D03CB" w:rsidRDefault="00A93AE2" w:rsidP="00A93AE2">
      <w:pPr>
        <w:numPr>
          <w:ilvl w:val="0"/>
          <w:numId w:val="35"/>
        </w:numPr>
        <w:spacing w:before="100" w:beforeAutospacing="1" w:after="100" w:afterAutospacing="1"/>
        <w:jc w:val="both"/>
        <w:rPr>
          <w:ins w:id="1188" w:author="jmavares" w:date="2009-04-14T20:33:00Z"/>
        </w:rPr>
      </w:pPr>
      <w:ins w:id="1189" w:author="jmavares" w:date="2009-04-14T20:33:00Z">
        <w:r w:rsidRPr="005D03CB">
          <w:t>Tomar tres muestras de combustible, dos para ser analizadas en su composición y la otra será devuelta al ENTE CONTRATANTE.</w:t>
        </w:r>
      </w:ins>
    </w:p>
    <w:p w:rsidR="00A93AE2" w:rsidRPr="005D03CB" w:rsidRDefault="00A93AE2" w:rsidP="00A93AE2">
      <w:pPr>
        <w:numPr>
          <w:ilvl w:val="0"/>
          <w:numId w:val="35"/>
        </w:numPr>
        <w:spacing w:before="100" w:beforeAutospacing="1" w:after="100" w:afterAutospacing="1"/>
        <w:jc w:val="both"/>
        <w:rPr>
          <w:ins w:id="1190" w:author="jmavares" w:date="2009-04-14T20:33:00Z"/>
        </w:rPr>
      </w:pPr>
      <w:ins w:id="1191" w:author="jmavares" w:date="2009-04-14T20:33:00Z">
        <w:r w:rsidRPr="005D03CB">
          <w:t>Preparar y suministrar al ENTE CONTRATANTE un reporte de la prueba de cada Unidad.</w:t>
        </w:r>
      </w:ins>
    </w:p>
    <w:p w:rsidR="00A93AE2" w:rsidRPr="005D03CB" w:rsidRDefault="00A93AE2" w:rsidP="00A93AE2">
      <w:pPr>
        <w:numPr>
          <w:ilvl w:val="0"/>
          <w:numId w:val="35"/>
        </w:numPr>
        <w:spacing w:before="100" w:beforeAutospacing="1" w:after="100" w:afterAutospacing="1"/>
        <w:jc w:val="both"/>
        <w:rPr>
          <w:ins w:id="1192" w:author="jmavares" w:date="2009-04-14T20:33:00Z"/>
        </w:rPr>
      </w:pPr>
      <w:ins w:id="1193" w:author="jmavares" w:date="2009-04-14T20:33:00Z">
        <w:r w:rsidRPr="005D03CB">
          <w:t>Si es requerido un sub-contratista, éste deberá ser aprobado por el ENTE CONTRATANTE.</w:t>
        </w:r>
      </w:ins>
    </w:p>
    <w:p w:rsidR="00A93AE2" w:rsidRPr="005D03CB" w:rsidRDefault="00A93AE2" w:rsidP="00A93AE2">
      <w:pPr>
        <w:ind w:left="720"/>
        <w:jc w:val="both"/>
        <w:rPr>
          <w:ins w:id="1194" w:author="jmavares" w:date="2009-04-14T20:33:00Z"/>
        </w:rPr>
      </w:pPr>
      <w:ins w:id="1195" w:author="jmavares" w:date="2009-04-14T20:33:00Z">
        <w:r w:rsidRPr="005D03CB">
          <w:t>En el caso de conflicto, prevalecerá lo permitido.</w:t>
        </w:r>
      </w:ins>
    </w:p>
    <w:p w:rsidR="00A93AE2" w:rsidRPr="005D03CB" w:rsidRDefault="00A93AE2" w:rsidP="00A93AE2">
      <w:pPr>
        <w:spacing w:before="100" w:beforeAutospacing="1" w:after="100" w:afterAutospacing="1"/>
        <w:ind w:left="720"/>
        <w:jc w:val="both"/>
        <w:rPr>
          <w:ins w:id="1196" w:author="jmavares" w:date="2009-04-14T20:33:00Z"/>
        </w:rPr>
      </w:pPr>
      <w:ins w:id="1197" w:author="jmavares" w:date="2009-04-14T20:33:00Z">
        <w:r w:rsidRPr="005D03CB">
          <w:t>El CONTRATISTA desarrollará el protocolo de prueba de emisiones, dicho protocolo será suministrado al ENTE CONTRATANTE para revisión y aprobación con al menos 30 días de anticipación al inicio de las pruebas de emisión.</w:t>
        </w:r>
      </w:ins>
    </w:p>
    <w:p w:rsidR="00A93AE2" w:rsidRPr="005D03CB" w:rsidRDefault="00A93AE2" w:rsidP="00A93AE2">
      <w:pPr>
        <w:spacing w:before="100" w:beforeAutospacing="1" w:after="100" w:afterAutospacing="1"/>
        <w:ind w:left="720"/>
        <w:jc w:val="both"/>
        <w:rPr>
          <w:ins w:id="1198" w:author="jmavares" w:date="2009-04-14T20:33:00Z"/>
        </w:rPr>
      </w:pPr>
      <w:ins w:id="1199" w:author="jmavares" w:date="2009-04-14T20:33:00Z">
        <w:r w:rsidRPr="005D03CB">
          <w:t xml:space="preserve">La planta garantizará que no excederá los </w:t>
        </w:r>
        <w:r w:rsidR="001E43BB" w:rsidRPr="005D03CB">
          <w:t>límites</w:t>
        </w:r>
        <w:r w:rsidRPr="005D03CB">
          <w:t xml:space="preserve"> de emisiones en el aire permitidos en Venezuela y las directrices de emisiones de aire del banco mundial incluyendo los siguientes parámetros a evaluar:</w:t>
        </w:r>
      </w:ins>
    </w:p>
    <w:p w:rsidR="00A93AE2" w:rsidRPr="005D03CB" w:rsidRDefault="00A93AE2" w:rsidP="00A93AE2">
      <w:pPr>
        <w:spacing w:before="100" w:beforeAutospacing="1" w:after="100" w:afterAutospacing="1"/>
        <w:ind w:left="720"/>
        <w:jc w:val="both"/>
        <w:rPr>
          <w:ins w:id="1200" w:author="jmavares" w:date="2009-04-14T20:33:00Z"/>
          <w:rFonts w:ascii="Times New Roman" w:hAnsi="Times New Roman" w:cs="Times New Roman"/>
        </w:rPr>
      </w:pPr>
      <w:ins w:id="1201" w:author="jmavares" w:date="2009-04-14T20:33:00Z">
        <w:r w:rsidRPr="005D03CB">
          <w:rPr>
            <w:rFonts w:ascii="Times New Roman" w:hAnsi="Times New Roman" w:cs="Times New Roman"/>
          </w:rPr>
          <w:t xml:space="preserve">        </w:t>
        </w:r>
        <w:r w:rsidRPr="005D03CB">
          <w:t>NO</w:t>
        </w:r>
        <w:r w:rsidRPr="005D03CB">
          <w:rPr>
            <w:vertAlign w:val="subscript"/>
          </w:rPr>
          <w:t>x</w:t>
        </w:r>
        <w:r w:rsidRPr="005D03CB">
          <w:t xml:space="preserve"> (EPA Metodo 20 y 7).</w:t>
        </w:r>
      </w:ins>
    </w:p>
    <w:p w:rsidR="00A93AE2" w:rsidRPr="005D03CB" w:rsidRDefault="00A93AE2" w:rsidP="00A93AE2">
      <w:pPr>
        <w:spacing w:before="100" w:beforeAutospacing="1" w:after="100" w:afterAutospacing="1"/>
        <w:ind w:left="720"/>
        <w:jc w:val="both"/>
        <w:rPr>
          <w:ins w:id="1202" w:author="jmavares" w:date="2009-04-14T20:33:00Z"/>
          <w:rFonts w:ascii="Times New Roman" w:hAnsi="Times New Roman" w:cs="Times New Roman"/>
        </w:rPr>
      </w:pPr>
      <w:ins w:id="1203" w:author="jmavares" w:date="2009-04-14T20:33:00Z">
        <w:r w:rsidRPr="005D03CB">
          <w:rPr>
            <w:rFonts w:ascii="Times New Roman" w:hAnsi="Times New Roman" w:cs="Times New Roman"/>
          </w:rPr>
          <w:t xml:space="preserve">        </w:t>
        </w:r>
        <w:r w:rsidRPr="005D03CB">
          <w:t>Emisiones Visibles (EPA Metodo 9).</w:t>
        </w:r>
      </w:ins>
    </w:p>
    <w:p w:rsidR="00A93AE2" w:rsidRPr="005D03CB" w:rsidRDefault="00A93AE2" w:rsidP="00A93AE2">
      <w:pPr>
        <w:spacing w:before="100" w:beforeAutospacing="1" w:after="100" w:afterAutospacing="1"/>
        <w:ind w:left="720"/>
        <w:jc w:val="both"/>
        <w:rPr>
          <w:ins w:id="1204" w:author="jmavares" w:date="2009-04-14T20:33:00Z"/>
          <w:rFonts w:ascii="Times New Roman" w:hAnsi="Times New Roman" w:cs="Times New Roman"/>
        </w:rPr>
      </w:pPr>
      <w:ins w:id="1205" w:author="jmavares" w:date="2009-04-14T20:33:00Z">
        <w:r w:rsidRPr="005D03CB">
          <w:rPr>
            <w:rFonts w:ascii="Times New Roman" w:hAnsi="Times New Roman" w:cs="Times New Roman"/>
          </w:rPr>
          <w:t xml:space="preserve">        </w:t>
        </w:r>
        <w:r w:rsidRPr="005D03CB">
          <w:t xml:space="preserve">CO (EPA Method </w:t>
        </w:r>
      </w:ins>
      <w:r w:rsidR="00872AD3" w:rsidRPr="00872AD3">
        <w:rPr>
          <w:rPrChange w:id="1206" w:author="jmavares" w:date="2009-04-14T20:33:00Z">
            <w:rPr>
              <w:b/>
            </w:rPr>
          </w:rPrChange>
        </w:rPr>
        <w:t>10</w:t>
      </w:r>
      <w:ins w:id="1207" w:author="jmavares" w:date="2009-04-14T20:33:00Z">
        <w:r w:rsidRPr="005D03CB">
          <w:t>).</w:t>
        </w:r>
      </w:ins>
    </w:p>
    <w:p w:rsidR="00A93AE2" w:rsidRPr="005D03CB" w:rsidRDefault="00A93AE2" w:rsidP="00A93AE2">
      <w:pPr>
        <w:spacing w:before="100" w:beforeAutospacing="1" w:after="100" w:afterAutospacing="1"/>
        <w:ind w:left="720"/>
        <w:jc w:val="both"/>
        <w:rPr>
          <w:ins w:id="1208" w:author="jmavares" w:date="2009-04-14T20:33:00Z"/>
          <w:rFonts w:ascii="Times New Roman" w:hAnsi="Times New Roman" w:cs="Times New Roman"/>
        </w:rPr>
      </w:pPr>
      <w:ins w:id="1209" w:author="jmavares" w:date="2009-04-14T20:33:00Z">
        <w:r w:rsidRPr="005D03CB">
          <w:rPr>
            <w:rFonts w:ascii="Times New Roman" w:hAnsi="Times New Roman" w:cs="Times New Roman"/>
          </w:rPr>
          <w:t xml:space="preserve">        </w:t>
        </w:r>
        <w:r w:rsidRPr="005D03CB">
          <w:t>VOC expresado como hydrocarbonos no-metano/no-etano (EPA Metodo 18).</w:t>
        </w:r>
      </w:ins>
    </w:p>
    <w:p w:rsidR="00A93AE2" w:rsidRDefault="00A93AE2" w:rsidP="00A93AE2">
      <w:pPr>
        <w:spacing w:before="100" w:beforeAutospacing="1" w:after="100" w:afterAutospacing="1"/>
        <w:ind w:left="720"/>
        <w:jc w:val="both"/>
        <w:rPr>
          <w:ins w:id="1210" w:author="jmavares" w:date="2009-04-14T20:33:00Z"/>
        </w:rPr>
      </w:pPr>
      <w:ins w:id="1211" w:author="jmavares" w:date="2009-04-14T20:33:00Z">
        <w:r w:rsidRPr="005D03CB">
          <w:rPr>
            <w:rFonts w:ascii="Times New Roman" w:hAnsi="Times New Roman" w:cs="Times New Roman"/>
          </w:rPr>
          <w:t xml:space="preserve">        </w:t>
        </w:r>
        <w:r w:rsidRPr="005D03CB">
          <w:t>PM/PM10 (EPA Metodo 201A/202).</w:t>
        </w:r>
      </w:ins>
    </w:p>
    <w:p w:rsidR="00F61185" w:rsidRDefault="00F61185" w:rsidP="00A93AE2">
      <w:pPr>
        <w:spacing w:before="100" w:beforeAutospacing="1" w:after="100" w:afterAutospacing="1"/>
        <w:ind w:left="720"/>
        <w:jc w:val="both"/>
        <w:rPr>
          <w:ins w:id="1212" w:author="jmavares" w:date="2009-04-14T20:33:00Z"/>
        </w:rPr>
      </w:pPr>
    </w:p>
    <w:p w:rsidR="00F61185" w:rsidRPr="005D03CB" w:rsidRDefault="00F61185" w:rsidP="00A93AE2">
      <w:pPr>
        <w:spacing w:before="100" w:beforeAutospacing="1" w:after="100" w:afterAutospacing="1"/>
        <w:ind w:left="720"/>
        <w:jc w:val="both"/>
        <w:rPr>
          <w:ins w:id="1213" w:author="jmavares" w:date="2009-04-14T20:33:00Z"/>
        </w:rPr>
      </w:pPr>
    </w:p>
    <w:p w:rsidR="00A93AE2" w:rsidRPr="005D03CB" w:rsidRDefault="00A93AE2" w:rsidP="00A93AE2">
      <w:pPr>
        <w:spacing w:before="100" w:beforeAutospacing="1" w:after="100" w:afterAutospacing="1"/>
        <w:ind w:left="720"/>
        <w:jc w:val="both"/>
        <w:rPr>
          <w:ins w:id="1214" w:author="jmavares" w:date="2009-04-14T20:33:00Z"/>
          <w:b/>
          <w:sz w:val="24"/>
          <w:szCs w:val="24"/>
        </w:rPr>
      </w:pPr>
      <w:ins w:id="1215" w:author="jmavares" w:date="2009-04-14T20:33:00Z">
        <w:r w:rsidRPr="005D03CB">
          <w:rPr>
            <w:b/>
            <w:sz w:val="24"/>
            <w:szCs w:val="24"/>
          </w:rPr>
          <w:t>REQUERIMIENTOS DE LAS PRUEBAS</w:t>
        </w:r>
      </w:ins>
    </w:p>
    <w:p w:rsidR="00A93AE2" w:rsidRPr="005D03CB" w:rsidRDefault="00A93AE2" w:rsidP="00A93AE2">
      <w:pPr>
        <w:spacing w:before="100" w:beforeAutospacing="1" w:after="100" w:afterAutospacing="1"/>
        <w:ind w:left="720"/>
        <w:jc w:val="both"/>
        <w:rPr>
          <w:ins w:id="1216" w:author="jmavares" w:date="2009-04-14T20:33:00Z"/>
        </w:rPr>
      </w:pPr>
      <w:ins w:id="1217" w:author="jmavares" w:date="2009-04-14T20:33:00Z">
        <w:r w:rsidRPr="005D03CB">
          <w:t xml:space="preserve">Las pruebas deberán ser ejecutadas en carga base excepto para el NOx, SO2 y TSP los cuales serán realizados en cuatro  niveles de carga. El resultado será el promedio de tres (03) pruebas válidas. </w:t>
        </w:r>
      </w:ins>
    </w:p>
    <w:p w:rsidR="00A93AE2" w:rsidRPr="005D03CB" w:rsidRDefault="00A93AE2" w:rsidP="00A93AE2">
      <w:pPr>
        <w:spacing w:before="100" w:beforeAutospacing="1" w:after="100" w:afterAutospacing="1"/>
        <w:ind w:left="720"/>
        <w:jc w:val="both"/>
        <w:rPr>
          <w:ins w:id="1218" w:author="jmavares" w:date="2009-04-14T20:33:00Z"/>
        </w:rPr>
      </w:pPr>
      <w:ins w:id="1219" w:author="jmavares" w:date="2009-04-14T20:33:00Z">
        <w:r w:rsidRPr="005D03CB">
          <w:rPr>
            <w:b/>
          </w:rPr>
          <w:t>Prueba de Emisión de Óxidos de Nitrógeno (NOx).</w:t>
        </w:r>
        <w:r w:rsidRPr="005D03CB">
          <w:t xml:space="preserve"> La prueba para NO</w:t>
        </w:r>
        <w:r w:rsidR="00473492" w:rsidRPr="005D03CB">
          <w:t>x</w:t>
        </w:r>
        <w:r w:rsidRPr="005D03CB">
          <w:t xml:space="preserve"> será realizada de acuerdo con la última revisión de la metodología EPA 20 y 40 CFR 60 sub-parte GG. La prueba será manejada a carga minima, 50, 75 y 100 %.</w:t>
        </w:r>
      </w:ins>
    </w:p>
    <w:p w:rsidR="00A93AE2" w:rsidRPr="005D03CB" w:rsidRDefault="00A93AE2" w:rsidP="00A93AE2">
      <w:pPr>
        <w:spacing w:before="100" w:beforeAutospacing="1" w:after="100" w:afterAutospacing="1"/>
        <w:ind w:left="720"/>
        <w:jc w:val="both"/>
        <w:rPr>
          <w:ins w:id="1220" w:author="jmavares" w:date="2009-04-14T20:33:00Z"/>
        </w:rPr>
      </w:pPr>
      <w:ins w:id="1221" w:author="jmavares" w:date="2009-04-14T20:33:00Z">
        <w:r w:rsidRPr="005D03CB">
          <w:t>El ajuste del analizador de NOx será el apropiado para la lectura de la concentración esperada del NOx (300 ppm según lo especificado en la sub-parte GG)</w:t>
        </w:r>
      </w:ins>
    </w:p>
    <w:p w:rsidR="00A93AE2" w:rsidRPr="005D03CB" w:rsidRDefault="00A93AE2" w:rsidP="00A93AE2">
      <w:pPr>
        <w:spacing w:before="100" w:beforeAutospacing="1" w:after="100" w:afterAutospacing="1"/>
        <w:ind w:left="720"/>
        <w:jc w:val="both"/>
        <w:rPr>
          <w:ins w:id="1222" w:author="jmavares" w:date="2009-04-14T20:33:00Z"/>
        </w:rPr>
      </w:pPr>
      <w:ins w:id="1223" w:author="jmavares" w:date="2009-04-14T20:33:00Z">
        <w:r w:rsidRPr="005D03CB">
          <w:t>El oxigeno será muestreado simultáneamente con las lecturas del NOx, las lectura serán corregidas a 15% de O2 de acuerdo con la sub-parte GG.</w:t>
        </w:r>
      </w:ins>
    </w:p>
    <w:p w:rsidR="00A93AE2" w:rsidRPr="005D03CB" w:rsidRDefault="00A93AE2" w:rsidP="00A93AE2">
      <w:pPr>
        <w:spacing w:before="100" w:beforeAutospacing="1" w:after="100" w:afterAutospacing="1"/>
        <w:ind w:left="720"/>
        <w:jc w:val="both"/>
        <w:rPr>
          <w:ins w:id="1224" w:author="jmavares" w:date="2009-04-14T20:33:00Z"/>
        </w:rPr>
      </w:pPr>
      <w:ins w:id="1225" w:author="jmavares" w:date="2009-04-14T20:33:00Z">
        <w:r w:rsidRPr="005D03CB">
          <w:rPr>
            <w:b/>
          </w:rPr>
          <w:t>Prueba de Monóxido de Carbono.</w:t>
        </w:r>
        <w:r w:rsidRPr="005D03CB">
          <w:t xml:space="preserve"> La prueba de CO debe ser realizada en conformidad con la última revisión del Método EPA 10.</w:t>
        </w:r>
      </w:ins>
    </w:p>
    <w:p w:rsidR="00A93AE2" w:rsidRPr="005D03CB" w:rsidRDefault="00A93AE2" w:rsidP="00A93AE2">
      <w:pPr>
        <w:spacing w:before="100" w:beforeAutospacing="1" w:after="100" w:afterAutospacing="1"/>
        <w:ind w:left="720"/>
        <w:jc w:val="both"/>
        <w:rPr>
          <w:ins w:id="1226" w:author="jmavares" w:date="2009-04-14T20:33:00Z"/>
        </w:rPr>
      </w:pPr>
      <w:ins w:id="1227" w:author="jmavares" w:date="2009-04-14T20:33:00Z">
        <w:r w:rsidRPr="005D03CB">
          <w:rPr>
            <w:b/>
          </w:rPr>
          <w:t xml:space="preserve">Prueba de Emisiones Visibles. </w:t>
        </w:r>
        <w:r w:rsidRPr="005D03CB">
          <w:t>El método EPA 9 será usado para determinar la opacidad de los efluentes de la chimenea durante el periodo de prueba. La opacidad debe ser monitoreada por un lector de emisiones visibles certificado.</w:t>
        </w:r>
      </w:ins>
    </w:p>
    <w:p w:rsidR="00A93AE2" w:rsidRPr="005D03CB" w:rsidRDefault="00A93AE2" w:rsidP="00A93AE2">
      <w:pPr>
        <w:spacing w:before="100" w:beforeAutospacing="1" w:after="100" w:afterAutospacing="1"/>
        <w:ind w:left="720"/>
        <w:jc w:val="both"/>
        <w:rPr>
          <w:ins w:id="1228" w:author="jmavares" w:date="2009-04-14T20:33:00Z"/>
        </w:rPr>
      </w:pPr>
      <w:ins w:id="1229" w:author="jmavares" w:date="2009-04-14T20:33:00Z">
        <w:r w:rsidRPr="005D03CB">
          <w:rPr>
            <w:b/>
          </w:rPr>
          <w:t>Prueba de Emisiones de Hidrocarbonos No-metano/No etano (VOC).</w:t>
        </w:r>
        <w:r w:rsidRPr="005D03CB">
          <w:t xml:space="preserve"> La velocidad de emisiones para Hidrocarbonos No-metano/No etano será determinado de acuerdo con el Metodo EPA 18, sección 7.2. Los resultados serán calculados como metano (CH4) equivalente. El CONTRATISTA establecerá si una línea de toma muestra es requerida para eliminar errores causados por posibles carbonos desgasificados cuando se usan probetas sin recubrimiento. Para asegurar exactitud en la medición, la probeta debe ser calibrada.  De ser posible, sin sacrificar la exactitud o cumplimiento con el método EPA 20, esta prueba podría ser hecha en conjunto con la pruebas de NOx y O2 a 100% de la carga.</w:t>
        </w:r>
      </w:ins>
    </w:p>
    <w:p w:rsidR="00A93AE2" w:rsidRPr="005D03CB" w:rsidRDefault="00A93AE2" w:rsidP="00A93AE2">
      <w:pPr>
        <w:spacing w:before="100" w:beforeAutospacing="1" w:after="100" w:afterAutospacing="1"/>
        <w:ind w:left="720"/>
        <w:jc w:val="both"/>
        <w:rPr>
          <w:ins w:id="1230" w:author="jmavares" w:date="2009-04-14T20:33:00Z"/>
        </w:rPr>
      </w:pPr>
      <w:ins w:id="1231" w:author="jmavares" w:date="2009-04-14T20:33:00Z">
        <w:r w:rsidRPr="005D03CB">
          <w:rPr>
            <w:b/>
          </w:rPr>
          <w:t>Prueba de Emisiones de Particulado</w:t>
        </w:r>
        <w:r w:rsidRPr="005D03CB">
          <w:t>. Las emisiones de particulado deberán ser tomadas, analizadas y calculadas de acuerdo con el Método EPA 201A/202. Las pruebas deben ser realizadas a carga mínima, 50, 75 y 100 % de la carga base.</w:t>
        </w:r>
      </w:ins>
    </w:p>
    <w:p w:rsidR="00A93AE2" w:rsidRPr="005D03CB" w:rsidRDefault="00A93AE2" w:rsidP="00A93AE2">
      <w:pPr>
        <w:spacing w:before="100" w:beforeAutospacing="1" w:after="100" w:afterAutospacing="1"/>
        <w:ind w:left="720"/>
        <w:jc w:val="both"/>
        <w:rPr>
          <w:ins w:id="1232" w:author="jmavares" w:date="2009-04-14T20:33:00Z"/>
          <w:b/>
          <w:sz w:val="24"/>
          <w:szCs w:val="24"/>
        </w:rPr>
      </w:pPr>
      <w:ins w:id="1233" w:author="jmavares" w:date="2009-04-14T20:33:00Z">
        <w:r w:rsidRPr="005D03CB">
          <w:rPr>
            <w:b/>
            <w:sz w:val="24"/>
            <w:szCs w:val="24"/>
          </w:rPr>
          <w:t>CERTIFICACION DE GASES DE CALIBRACION</w:t>
        </w:r>
      </w:ins>
    </w:p>
    <w:p w:rsidR="00A93AE2" w:rsidRPr="005D03CB" w:rsidRDefault="00A93AE2" w:rsidP="00A93AE2">
      <w:pPr>
        <w:spacing w:before="100" w:beforeAutospacing="1" w:after="100" w:afterAutospacing="1"/>
        <w:ind w:left="720"/>
        <w:jc w:val="both"/>
        <w:rPr>
          <w:ins w:id="1234" w:author="jmavares" w:date="2009-04-14T20:33:00Z"/>
        </w:rPr>
      </w:pPr>
      <w:ins w:id="1235" w:author="jmavares" w:date="2009-04-14T20:33:00Z">
        <w:r w:rsidRPr="005D03CB">
          <w:t>Todos los gases usados en la calibración de los instrumentos deben ser certificados.</w:t>
        </w:r>
      </w:ins>
    </w:p>
    <w:p w:rsidR="00983419" w:rsidRPr="005D03CB" w:rsidRDefault="00983419" w:rsidP="00A93AE2">
      <w:pPr>
        <w:spacing w:before="100" w:beforeAutospacing="1" w:after="100" w:afterAutospacing="1"/>
        <w:ind w:left="720"/>
        <w:jc w:val="both"/>
        <w:rPr>
          <w:ins w:id="1236" w:author="jmavares" w:date="2009-04-14T20:33:00Z"/>
        </w:rPr>
      </w:pPr>
    </w:p>
    <w:p w:rsidR="00A93AE2" w:rsidRPr="005D03CB" w:rsidRDefault="00A93AE2" w:rsidP="00A93AE2">
      <w:pPr>
        <w:spacing w:before="100" w:beforeAutospacing="1" w:after="100" w:afterAutospacing="1"/>
        <w:ind w:left="720"/>
        <w:jc w:val="both"/>
        <w:rPr>
          <w:ins w:id="1237" w:author="jmavares" w:date="2009-04-14T20:33:00Z"/>
          <w:b/>
          <w:sz w:val="24"/>
          <w:szCs w:val="24"/>
        </w:rPr>
      </w:pPr>
      <w:ins w:id="1238" w:author="jmavares" w:date="2009-04-14T20:33:00Z">
        <w:r w:rsidRPr="005D03CB">
          <w:rPr>
            <w:b/>
            <w:sz w:val="24"/>
            <w:szCs w:val="24"/>
          </w:rPr>
          <w:t>REPORTES DE PRUEBAS DE EMISIONES</w:t>
        </w:r>
      </w:ins>
    </w:p>
    <w:p w:rsidR="00A93AE2" w:rsidRPr="005D03CB" w:rsidRDefault="00A93AE2" w:rsidP="00A93AE2">
      <w:pPr>
        <w:spacing w:before="100" w:beforeAutospacing="1" w:after="100" w:afterAutospacing="1"/>
        <w:ind w:left="720"/>
        <w:jc w:val="both"/>
        <w:rPr>
          <w:ins w:id="1239" w:author="jmavares" w:date="2009-04-14T20:33:00Z"/>
        </w:rPr>
      </w:pPr>
      <w:ins w:id="1240" w:author="jmavares" w:date="2009-04-14T20:33:00Z">
        <w:r w:rsidRPr="005D03CB">
          <w:t>Los protocolos preliminares de las prueba deberán ser suministrados 14 días antes del inicio de las pruebas.</w:t>
        </w:r>
      </w:ins>
    </w:p>
    <w:p w:rsidR="00473492" w:rsidRPr="005D03CB" w:rsidRDefault="00A93AE2" w:rsidP="00A93AE2">
      <w:pPr>
        <w:spacing w:before="100" w:beforeAutospacing="1" w:after="100" w:afterAutospacing="1"/>
        <w:ind w:left="720"/>
        <w:jc w:val="both"/>
        <w:rPr>
          <w:ins w:id="1241" w:author="jmavares" w:date="2009-04-14T20:33:00Z"/>
        </w:rPr>
      </w:pPr>
      <w:ins w:id="1242" w:author="jmavares" w:date="2009-04-14T20:33:00Z">
        <w:r w:rsidRPr="005D03CB">
          <w:t>Los resultados de las pruebas deberán ser entregados al ENTE CONTRATANTE para su revisión dentro de los siguientes 14 días después de realizados las pruebas y los resultados finales corregidos deben ser entregados en un máximo de 14 días después de haber recibido las correcciones del ENTE CONTRATANTE</w:t>
        </w:r>
      </w:ins>
    </w:p>
    <w:p w:rsidR="00A93AE2" w:rsidRPr="005D03CB" w:rsidRDefault="00A93AE2" w:rsidP="00A93AE2">
      <w:pPr>
        <w:autoSpaceDE w:val="0"/>
        <w:autoSpaceDN w:val="0"/>
        <w:adjustRightInd w:val="0"/>
        <w:ind w:left="720"/>
        <w:jc w:val="both"/>
        <w:rPr>
          <w:ins w:id="1243" w:author="jmavares" w:date="2009-04-14T20:33:00Z"/>
          <w:b/>
          <w:sz w:val="24"/>
          <w:szCs w:val="24"/>
        </w:rPr>
      </w:pPr>
      <w:ins w:id="1244" w:author="jmavares" w:date="2009-04-14T20:33:00Z">
        <w:r w:rsidRPr="005D03CB">
          <w:rPr>
            <w:b/>
            <w:sz w:val="24"/>
            <w:szCs w:val="24"/>
          </w:rPr>
          <w:t>4.</w:t>
        </w:r>
        <w:r w:rsidR="00BB5806" w:rsidRPr="005D03CB">
          <w:rPr>
            <w:b/>
            <w:sz w:val="24"/>
            <w:szCs w:val="24"/>
          </w:rPr>
          <w:t>11</w:t>
        </w:r>
        <w:r w:rsidRPr="005D03CB">
          <w:rPr>
            <w:b/>
            <w:sz w:val="24"/>
            <w:szCs w:val="24"/>
          </w:rPr>
          <w:t>.4 APOYO PARA LA OPERACION DE LA PLANTA</w:t>
        </w:r>
      </w:ins>
    </w:p>
    <w:p w:rsidR="00A93AE2" w:rsidRPr="005D03CB" w:rsidRDefault="00A93AE2" w:rsidP="00A93AE2">
      <w:pPr>
        <w:autoSpaceDE w:val="0"/>
        <w:autoSpaceDN w:val="0"/>
        <w:adjustRightInd w:val="0"/>
        <w:ind w:left="720"/>
        <w:jc w:val="both"/>
        <w:rPr>
          <w:ins w:id="1245" w:author="jmavares" w:date="2009-04-14T20:33:00Z"/>
          <w:lang w:val="es-VE"/>
        </w:rPr>
      </w:pPr>
      <w:ins w:id="1246" w:author="jmavares" w:date="2009-04-14T20:33:00Z">
        <w:r w:rsidRPr="005D03CB">
          <w:rPr>
            <w:lang w:val="es-VE"/>
          </w:rPr>
          <w:t>Luego de firmada el acta de terminación, el Contratista debe suministrar un técnico especialista en operación y control para la supervisión, formación y apoyo de la operación de las Unidades Turbogeneradores por un periodo de Cuarenta y Cinco (45) días hábiles de Ocho (08) horas/día.</w:t>
        </w:r>
      </w:ins>
    </w:p>
    <w:p w:rsidR="00A93AE2" w:rsidRPr="005D03CB" w:rsidRDefault="00A93AE2" w:rsidP="00A93AE2">
      <w:pPr>
        <w:autoSpaceDE w:val="0"/>
        <w:autoSpaceDN w:val="0"/>
        <w:adjustRightInd w:val="0"/>
        <w:ind w:left="720"/>
        <w:jc w:val="both"/>
        <w:rPr>
          <w:ins w:id="1247" w:author="jmavares" w:date="2009-04-14T20:33:00Z"/>
          <w:lang w:val="es-VE"/>
        </w:rPr>
      </w:pPr>
    </w:p>
    <w:p w:rsidR="009B75E6" w:rsidRPr="005D03CB" w:rsidRDefault="009B75E6" w:rsidP="00D9507A">
      <w:pPr>
        <w:tabs>
          <w:tab w:val="left" w:pos="0"/>
          <w:tab w:val="left" w:pos="720"/>
        </w:tabs>
        <w:ind w:left="720"/>
        <w:jc w:val="both"/>
        <w:rPr>
          <w:ins w:id="1248" w:author="jmavares" w:date="2009-04-14T20:33:00Z"/>
        </w:rPr>
      </w:pPr>
    </w:p>
    <w:p w:rsidR="00267CFA" w:rsidRPr="005D03CB" w:rsidRDefault="0084098F" w:rsidP="00267CFA">
      <w:pPr>
        <w:pStyle w:val="BodyText"/>
        <w:ind w:left="720"/>
        <w:rPr>
          <w:b/>
          <w:sz w:val="24"/>
          <w:lang w:val="es-VE"/>
          <w:rPrChange w:id="1249" w:author="jmavares" w:date="2009-04-14T20:33:00Z">
            <w:rPr>
              <w:b/>
            </w:rPr>
          </w:rPrChange>
        </w:rPr>
      </w:pPr>
      <w:ins w:id="1250" w:author="jmavares" w:date="2009-04-14T20:33:00Z">
        <w:r w:rsidRPr="005D03CB">
          <w:rPr>
            <w:b/>
            <w:sz w:val="24"/>
            <w:szCs w:val="24"/>
            <w:lang w:val="es-VE"/>
          </w:rPr>
          <w:t>4</w:t>
        </w:r>
        <w:r w:rsidR="00267CFA" w:rsidRPr="005D03CB">
          <w:rPr>
            <w:b/>
            <w:sz w:val="24"/>
            <w:szCs w:val="24"/>
            <w:lang w:val="es-VE"/>
          </w:rPr>
          <w:t>.</w:t>
        </w:r>
        <w:r w:rsidR="008C76A4" w:rsidRPr="005D03CB">
          <w:rPr>
            <w:b/>
            <w:sz w:val="24"/>
            <w:szCs w:val="24"/>
            <w:lang w:val="es-VE"/>
          </w:rPr>
          <w:t>1</w:t>
        </w:r>
        <w:r w:rsidR="009B75E6" w:rsidRPr="005D03CB">
          <w:rPr>
            <w:b/>
            <w:sz w:val="24"/>
            <w:szCs w:val="24"/>
            <w:lang w:val="es-VE"/>
          </w:rPr>
          <w:t>2</w:t>
        </w:r>
      </w:ins>
      <w:r w:rsidR="00872AD3" w:rsidRPr="00872AD3">
        <w:rPr>
          <w:b/>
          <w:sz w:val="24"/>
          <w:lang w:val="es-VE"/>
          <w:rPrChange w:id="1251" w:author="jmavares" w:date="2009-04-14T20:33:00Z">
            <w:rPr>
              <w:b/>
            </w:rPr>
          </w:rPrChange>
        </w:rPr>
        <w:t xml:space="preserve"> SUMINISTRO DE CONSUMIBLES </w:t>
      </w:r>
      <w:ins w:id="1252" w:author="jmavares" w:date="2009-04-14T20:33:00Z">
        <w:r w:rsidR="00140035" w:rsidRPr="005D03CB">
          <w:rPr>
            <w:b/>
            <w:sz w:val="24"/>
            <w:szCs w:val="24"/>
            <w:lang w:val="es-VE"/>
          </w:rPr>
          <w:t xml:space="preserve">Y PARTES </w:t>
        </w:r>
      </w:ins>
      <w:r w:rsidR="00872AD3" w:rsidRPr="00872AD3">
        <w:rPr>
          <w:b/>
          <w:sz w:val="24"/>
          <w:lang w:val="es-VE"/>
          <w:rPrChange w:id="1253" w:author="jmavares" w:date="2009-04-14T20:33:00Z">
            <w:rPr>
              <w:b/>
            </w:rPr>
          </w:rPrChange>
        </w:rPr>
        <w:t xml:space="preserve">PARA </w:t>
      </w:r>
      <w:smartTag w:uri="urn:schemas-microsoft-com:office:smarttags" w:element="PersonName">
        <w:smartTagPr>
          <w:attr w:name="ProductID" w:val="LA PRIMERA ETAPA"/>
        </w:smartTagPr>
        <w:r w:rsidR="00872AD3" w:rsidRPr="00872AD3">
          <w:rPr>
            <w:b/>
            <w:sz w:val="24"/>
            <w:lang w:val="es-VE"/>
            <w:rPrChange w:id="1254" w:author="jmavares" w:date="2009-04-14T20:33:00Z">
              <w:rPr>
                <w:b/>
              </w:rPr>
            </w:rPrChange>
          </w:rPr>
          <w:t>LA PRIMERA ETAPA</w:t>
        </w:r>
      </w:smartTag>
      <w:r w:rsidR="00872AD3" w:rsidRPr="00872AD3">
        <w:rPr>
          <w:b/>
          <w:sz w:val="24"/>
          <w:lang w:val="es-VE"/>
          <w:rPrChange w:id="1255" w:author="jmavares" w:date="2009-04-14T20:33:00Z">
            <w:rPr>
              <w:b/>
            </w:rPr>
          </w:rPrChange>
        </w:rPr>
        <w:t xml:space="preserve"> DE OPERACIÓN</w:t>
      </w:r>
      <w:ins w:id="1256" w:author="jmavares" w:date="2009-04-14T20:33:00Z">
        <w:r w:rsidR="00F61185">
          <w:rPr>
            <w:b/>
            <w:sz w:val="24"/>
            <w:szCs w:val="24"/>
            <w:lang w:val="es-VE"/>
          </w:rPr>
          <w:t xml:space="preserve"> Y LAS HERRAMIENTAS MINIMAS NECESARIAS.</w:t>
        </w:r>
      </w:ins>
    </w:p>
    <w:p w:rsidR="00000000" w:rsidRDefault="00A85080">
      <w:pPr>
        <w:pStyle w:val="BodyText"/>
        <w:spacing w:line="240" w:lineRule="auto"/>
        <w:ind w:left="720"/>
        <w:pPrChange w:id="1257" w:author="jmavares" w:date="2009-04-14T20:33:00Z">
          <w:pPr>
            <w:pStyle w:val="BodyText"/>
            <w:ind w:left="720"/>
          </w:pPr>
        </w:pPrChange>
      </w:pPr>
      <w:r w:rsidRPr="005D03CB">
        <w:t>El Contratista</w:t>
      </w:r>
      <w:r w:rsidR="00267CFA" w:rsidRPr="005D03CB">
        <w:t xml:space="preserve"> debe suministrar una lista de repuestos </w:t>
      </w:r>
      <w:del w:id="1258" w:author="jmavares" w:date="2009-04-14T20:33:00Z">
        <w:r w:rsidR="002D3059">
          <w:delText>criticos</w:delText>
        </w:r>
      </w:del>
      <w:ins w:id="1259" w:author="jmavares" w:date="2009-04-14T20:33:00Z">
        <w:r w:rsidR="00267CFA" w:rsidRPr="005D03CB">
          <w:t>críticos</w:t>
        </w:r>
      </w:ins>
      <w:r w:rsidR="00267CFA" w:rsidRPr="005D03CB">
        <w:t xml:space="preserve"> para </w:t>
      </w:r>
      <w:del w:id="1260" w:author="jmavares" w:date="2009-04-14T20:33:00Z">
        <w:r w:rsidR="002D3059">
          <w:delText>selección</w:delText>
        </w:r>
      </w:del>
      <w:ins w:id="1261" w:author="jmavares" w:date="2009-04-14T20:33:00Z">
        <w:r w:rsidR="00D24BF7">
          <w:t>la primera etapa</w:t>
        </w:r>
      </w:ins>
      <w:r w:rsidR="00D24BF7">
        <w:t xml:space="preserve"> de </w:t>
      </w:r>
      <w:del w:id="1262" w:author="jmavares" w:date="2009-04-14T20:33:00Z">
        <w:r w:rsidR="002D3059">
          <w:delText>ENELVEN</w:delText>
        </w:r>
      </w:del>
      <w:ins w:id="1263" w:author="jmavares" w:date="2009-04-14T20:33:00Z">
        <w:r w:rsidR="00D24BF7">
          <w:t>operación</w:t>
        </w:r>
      </w:ins>
      <w:r w:rsidR="00D24BF7">
        <w:t>, la cual</w:t>
      </w:r>
      <w:r w:rsidR="00267CFA" w:rsidRPr="005D03CB">
        <w:t xml:space="preserve"> debe incluir </w:t>
      </w:r>
      <w:del w:id="1264" w:author="jmavares" w:date="2009-04-14T20:33:00Z">
        <w:r w:rsidR="002D3059">
          <w:delText>sin limitarse</w:delText>
        </w:r>
      </w:del>
      <w:ins w:id="1265" w:author="jmavares" w:date="2009-04-14T20:33:00Z">
        <w:r w:rsidR="00F61185">
          <w:t>como mínimo</w:t>
        </w:r>
      </w:ins>
      <w:r w:rsidR="00267CFA" w:rsidRPr="005D03CB">
        <w:t>:</w:t>
      </w:r>
    </w:p>
    <w:p w:rsidR="00000000" w:rsidRDefault="00267CFA">
      <w:pPr>
        <w:pStyle w:val="BodyText"/>
        <w:spacing w:line="240" w:lineRule="auto"/>
        <w:ind w:left="720"/>
        <w:pPrChange w:id="1266" w:author="jmavares" w:date="2009-04-14T20:33:00Z">
          <w:pPr>
            <w:pStyle w:val="BodyText"/>
            <w:ind w:left="720"/>
          </w:pPr>
        </w:pPrChange>
      </w:pPr>
      <w:r w:rsidRPr="005D03CB">
        <w:t>Cuarenta (40) juegos de filtros para combustible líquido.</w:t>
      </w:r>
    </w:p>
    <w:p w:rsidR="00F249FD" w:rsidRPr="00FA4613" w:rsidRDefault="00F249FD" w:rsidP="00F249FD">
      <w:pPr>
        <w:pStyle w:val="BodyText"/>
        <w:ind w:left="720"/>
        <w:rPr>
          <w:del w:id="1267" w:author="jmavares" w:date="2009-04-14T20:33:00Z"/>
        </w:rPr>
      </w:pPr>
      <w:del w:id="1268" w:author="jmavares" w:date="2009-04-14T20:33:00Z">
        <w:r w:rsidRPr="00FA4613">
          <w:delText>Dos (02) juegos de componentes internos de inyectores de combustible líquido.</w:delText>
        </w:r>
      </w:del>
    </w:p>
    <w:p w:rsidR="00000000" w:rsidRDefault="00267CFA">
      <w:pPr>
        <w:pStyle w:val="BodyText"/>
        <w:spacing w:line="240" w:lineRule="auto"/>
        <w:ind w:left="720"/>
        <w:pPrChange w:id="1269" w:author="jmavares" w:date="2009-04-14T20:33:00Z">
          <w:pPr>
            <w:pStyle w:val="BodyText"/>
            <w:ind w:left="720"/>
          </w:pPr>
        </w:pPrChange>
      </w:pPr>
      <w:r w:rsidRPr="005D03CB">
        <w:t>Seis (06) juegos de empacaduras para inyectores de combustible líquido.</w:t>
      </w:r>
    </w:p>
    <w:p w:rsidR="00000000" w:rsidRDefault="00267CFA">
      <w:pPr>
        <w:pStyle w:val="BodyText"/>
        <w:spacing w:line="240" w:lineRule="auto"/>
        <w:ind w:left="720"/>
        <w:pPrChange w:id="1270" w:author="jmavares" w:date="2009-04-14T20:33:00Z">
          <w:pPr>
            <w:pStyle w:val="BodyText"/>
            <w:ind w:left="720"/>
          </w:pPr>
        </w:pPrChange>
      </w:pPr>
      <w:r w:rsidRPr="005D03CB">
        <w:t>Dos (02) juegos de válvulas checks hacia inyectores para operación con combustible líquido.</w:t>
      </w:r>
    </w:p>
    <w:p w:rsidR="00000000" w:rsidRDefault="00267CFA">
      <w:pPr>
        <w:pStyle w:val="BodyText"/>
        <w:spacing w:line="240" w:lineRule="auto"/>
        <w:ind w:left="720"/>
        <w:pPrChange w:id="1271" w:author="jmavares" w:date="2009-04-14T20:33:00Z">
          <w:pPr>
            <w:pStyle w:val="BodyText"/>
            <w:ind w:left="720"/>
          </w:pPr>
        </w:pPrChange>
      </w:pPr>
      <w:r w:rsidRPr="005D03CB">
        <w:t>Dos (02) servoválvulas para el control de combustible liquido a los inyectores.</w:t>
      </w:r>
    </w:p>
    <w:p w:rsidR="00000000" w:rsidRDefault="00267CFA">
      <w:pPr>
        <w:pStyle w:val="BodyText"/>
        <w:spacing w:line="240" w:lineRule="auto"/>
        <w:ind w:left="720"/>
        <w:pPrChange w:id="1272" w:author="jmavares" w:date="2009-04-14T20:33:00Z">
          <w:pPr>
            <w:pStyle w:val="BodyText"/>
            <w:ind w:left="720"/>
          </w:pPr>
        </w:pPrChange>
      </w:pPr>
      <w:r w:rsidRPr="005D03CB">
        <w:t>Dos (02) detectores de llama</w:t>
      </w:r>
    </w:p>
    <w:p w:rsidR="00000000" w:rsidRDefault="00267CFA">
      <w:pPr>
        <w:pStyle w:val="BodyText"/>
        <w:spacing w:line="240" w:lineRule="auto"/>
        <w:ind w:left="720"/>
        <w:pPrChange w:id="1273" w:author="jmavares" w:date="2009-04-14T20:33:00Z">
          <w:pPr>
            <w:pStyle w:val="BodyText"/>
            <w:ind w:left="720"/>
          </w:pPr>
        </w:pPrChange>
      </w:pPr>
      <w:r w:rsidRPr="005D03CB">
        <w:t>Cuatro (04) bujías</w:t>
      </w:r>
    </w:p>
    <w:p w:rsidR="00000000" w:rsidRDefault="00267CFA">
      <w:pPr>
        <w:pStyle w:val="BodyText"/>
        <w:spacing w:line="240" w:lineRule="auto"/>
        <w:ind w:left="720"/>
        <w:pPrChange w:id="1274" w:author="jmavares" w:date="2009-04-14T20:33:00Z">
          <w:pPr>
            <w:pStyle w:val="BodyText"/>
            <w:ind w:left="720"/>
          </w:pPr>
        </w:pPrChange>
      </w:pPr>
      <w:r w:rsidRPr="005D03CB">
        <w:t>Cuatro (04) cables de bujías.</w:t>
      </w:r>
    </w:p>
    <w:p w:rsidR="00000000" w:rsidRDefault="00267CFA">
      <w:pPr>
        <w:pStyle w:val="BodyText"/>
        <w:spacing w:line="240" w:lineRule="auto"/>
        <w:ind w:left="720"/>
        <w:pPrChange w:id="1275" w:author="jmavares" w:date="2009-04-14T20:33:00Z">
          <w:pPr>
            <w:pStyle w:val="BodyText"/>
            <w:ind w:left="720"/>
          </w:pPr>
        </w:pPrChange>
      </w:pPr>
      <w:r w:rsidRPr="005D03CB">
        <w:t>Dos (02) transformadores de bujías.</w:t>
      </w:r>
    </w:p>
    <w:p w:rsidR="00000000" w:rsidRDefault="00267CFA">
      <w:pPr>
        <w:pStyle w:val="BodyText"/>
        <w:spacing w:line="240" w:lineRule="auto"/>
        <w:ind w:left="720"/>
        <w:pPrChange w:id="1276" w:author="jmavares" w:date="2009-04-14T20:33:00Z">
          <w:pPr>
            <w:pStyle w:val="BodyText"/>
            <w:ind w:left="720"/>
          </w:pPr>
        </w:pPrChange>
      </w:pPr>
      <w:r w:rsidRPr="005D03CB">
        <w:t>Un (01) juegos de Filtros de Aire de Admisión de Compresor.</w:t>
      </w:r>
    </w:p>
    <w:p w:rsidR="00000000" w:rsidRDefault="00267CFA">
      <w:pPr>
        <w:pStyle w:val="BodyText"/>
        <w:spacing w:line="240" w:lineRule="auto"/>
        <w:ind w:left="720"/>
        <w:pPrChange w:id="1277" w:author="jmavares" w:date="2009-04-14T20:33:00Z">
          <w:pPr>
            <w:pStyle w:val="BodyText"/>
            <w:ind w:left="720"/>
          </w:pPr>
        </w:pPrChange>
      </w:pPr>
      <w:r w:rsidRPr="005D03CB">
        <w:t>Un (01) juegos de Filtros de Aire de Enfriamiento del Generador</w:t>
      </w:r>
    </w:p>
    <w:p w:rsidR="00000000" w:rsidRDefault="00267CFA">
      <w:pPr>
        <w:pStyle w:val="BodyText"/>
        <w:spacing w:line="240" w:lineRule="auto"/>
        <w:ind w:left="720"/>
        <w:pPrChange w:id="1278" w:author="jmavares" w:date="2009-04-14T20:33:00Z">
          <w:pPr>
            <w:pStyle w:val="BodyText"/>
            <w:ind w:left="720"/>
          </w:pPr>
        </w:pPrChange>
      </w:pPr>
      <w:r w:rsidRPr="005D03CB">
        <w:t>Una (01) Fuente de poder para el sistema de control.</w:t>
      </w:r>
    </w:p>
    <w:p w:rsidR="00000000" w:rsidRDefault="00267CFA">
      <w:pPr>
        <w:pStyle w:val="BodyText"/>
        <w:spacing w:line="240" w:lineRule="auto"/>
        <w:ind w:left="720"/>
        <w:pPrChange w:id="1279" w:author="jmavares" w:date="2009-04-14T20:33:00Z">
          <w:pPr>
            <w:pStyle w:val="BodyText"/>
            <w:ind w:left="720"/>
          </w:pPr>
        </w:pPrChange>
      </w:pPr>
      <w:r w:rsidRPr="005D03CB">
        <w:t>Dos (02) tarjetas del sistema de control de entrada discreta.</w:t>
      </w:r>
    </w:p>
    <w:p w:rsidR="00000000" w:rsidRDefault="00267CFA">
      <w:pPr>
        <w:pStyle w:val="BodyText"/>
        <w:spacing w:line="240" w:lineRule="auto"/>
        <w:ind w:left="720"/>
        <w:pPrChange w:id="1280" w:author="jmavares" w:date="2009-04-14T20:33:00Z">
          <w:pPr>
            <w:pStyle w:val="BodyText"/>
            <w:ind w:left="720"/>
          </w:pPr>
        </w:pPrChange>
      </w:pPr>
      <w:r w:rsidRPr="005D03CB">
        <w:t>Dos (02) tarjetas del sistema de control de salida digital.</w:t>
      </w:r>
    </w:p>
    <w:p w:rsidR="00000000" w:rsidRDefault="00267CFA">
      <w:pPr>
        <w:pStyle w:val="BodyText"/>
        <w:spacing w:line="240" w:lineRule="auto"/>
        <w:ind w:left="720"/>
        <w:pPrChange w:id="1281" w:author="jmavares" w:date="2009-04-14T20:33:00Z">
          <w:pPr>
            <w:pStyle w:val="BodyText"/>
            <w:ind w:left="720"/>
          </w:pPr>
        </w:pPrChange>
      </w:pPr>
      <w:r w:rsidRPr="005D03CB">
        <w:t>Dos (02) Tarjetas de termocuplas.</w:t>
      </w:r>
    </w:p>
    <w:p w:rsidR="00000000" w:rsidRDefault="0055454B">
      <w:pPr>
        <w:pStyle w:val="BodyText"/>
        <w:spacing w:line="240" w:lineRule="auto"/>
        <w:ind w:left="720"/>
        <w:pPrChange w:id="1282" w:author="jmavares" w:date="2009-04-14T20:33:00Z">
          <w:pPr>
            <w:pStyle w:val="BodyText"/>
            <w:ind w:left="720"/>
          </w:pPr>
        </w:pPrChange>
      </w:pPr>
    </w:p>
    <w:p w:rsidR="00F249FD" w:rsidRPr="00FE039D" w:rsidRDefault="00F249FD" w:rsidP="00F249FD">
      <w:pPr>
        <w:tabs>
          <w:tab w:val="left" w:pos="5550"/>
        </w:tabs>
        <w:ind w:left="720"/>
        <w:jc w:val="center"/>
        <w:rPr>
          <w:del w:id="1283" w:author="jmavares" w:date="2009-04-14T20:33:00Z"/>
          <w:b/>
          <w:sz w:val="28"/>
          <w:szCs w:val="28"/>
        </w:rPr>
      </w:pPr>
      <w:del w:id="1284" w:author="jmavares" w:date="2009-04-14T20:33:00Z">
        <w:r w:rsidRPr="00FE039D">
          <w:rPr>
            <w:b/>
            <w:sz w:val="28"/>
            <w:szCs w:val="28"/>
          </w:rPr>
          <w:delText>SECCION II</w:delText>
        </w:r>
      </w:del>
    </w:p>
    <w:p w:rsidR="00F249FD" w:rsidRPr="0024033B" w:rsidRDefault="00F249FD" w:rsidP="00F249FD">
      <w:pPr>
        <w:tabs>
          <w:tab w:val="left" w:pos="5550"/>
        </w:tabs>
        <w:ind w:left="720"/>
        <w:rPr>
          <w:del w:id="1285" w:author="jmavares" w:date="2009-04-14T20:33:00Z"/>
          <w:b/>
          <w:sz w:val="24"/>
          <w:szCs w:val="24"/>
        </w:rPr>
      </w:pPr>
      <w:del w:id="1286" w:author="jmavares" w:date="2009-04-14T20:33:00Z">
        <w:r w:rsidRPr="0024033B">
          <w:rPr>
            <w:b/>
            <w:sz w:val="24"/>
            <w:szCs w:val="24"/>
          </w:rPr>
          <w:delText>A. CONDICIONES GENERALES</w:delText>
        </w:r>
      </w:del>
    </w:p>
    <w:p w:rsidR="00F249FD" w:rsidRPr="00FA4613" w:rsidRDefault="00D30236" w:rsidP="00F249FD">
      <w:pPr>
        <w:ind w:left="720" w:right="13"/>
        <w:jc w:val="both"/>
        <w:rPr>
          <w:del w:id="1287" w:author="jmavares" w:date="2009-04-14T20:33:00Z"/>
          <w:b/>
          <w:bCs/>
        </w:rPr>
      </w:pPr>
      <w:del w:id="1288" w:author="jmavares" w:date="2009-04-14T20:33:00Z">
        <w:r>
          <w:rPr>
            <w:b/>
            <w:bCs/>
          </w:rPr>
          <w:delText>1</w:delText>
        </w:r>
        <w:r w:rsidR="00F249FD" w:rsidRPr="00FA4613">
          <w:rPr>
            <w:b/>
            <w:bCs/>
          </w:rPr>
          <w:delText>. SUBCONTRATISTAS.</w:delText>
        </w:r>
      </w:del>
    </w:p>
    <w:p w:rsidR="00F249FD" w:rsidRPr="00FA4613" w:rsidRDefault="00F249FD" w:rsidP="00F249FD">
      <w:pPr>
        <w:ind w:left="720"/>
        <w:jc w:val="both"/>
        <w:rPr>
          <w:del w:id="1289" w:author="jmavares" w:date="2009-04-14T20:33:00Z"/>
          <w:color w:val="000000"/>
          <w:lang w:val="es-VE"/>
        </w:rPr>
      </w:pPr>
      <w:del w:id="1290" w:author="jmavares" w:date="2009-04-14T20:33:00Z">
        <w:r w:rsidRPr="00FA4613">
          <w:rPr>
            <w:color w:val="000000"/>
            <w:lang w:val="es-VE"/>
          </w:rPr>
          <w:delText>EL CONTRATISTA en los próximos 15 (quince</w:delText>
        </w:r>
      </w:del>
      <w:moveFromRangeStart w:id="1291" w:author="jmavares" w:date="2009-04-14T20:33:00Z" w:name="move227504528"/>
      <w:moveFrom w:id="1292" w:author="jmavares" w:date="2009-04-14T20:33:00Z">
        <w:r w:rsidR="00872AD3" w:rsidRPr="00872AD3">
          <w:rPr>
            <w:shd w:val="clear" w:color="auto" w:fill="FFFFFF"/>
            <w:rPrChange w:id="1293" w:author="jmavares" w:date="2009-04-14T20:33:00Z">
              <w:rPr>
                <w:color w:val="000000"/>
                <w:lang w:val="es-VE"/>
              </w:rPr>
            </w:rPrChange>
          </w:rPr>
          <w:t>) días contados a partir de la firma del Acta de Inicio, someterá a aprobación de EL ENTE CONTRATANTE una lista completa de los nombres y direcciones de todos los Subcontratistas propuestos para la Obra, junto con el alcance de la Obra a ser efectuada por cada uno. Los subcontratistas comprometidos subsecuentemente por EL CONTRATISTA, de igual forma, se someterán a la aprobación de EL ENTE CONTRATANTE. Ninguna aprobación liberará al Contratista de cualquiera de las obligaciones del CONTRATO. EL CONTRATISTA mantendrá la responsabilidad ante EL ENTE CONTRATANTE como si ningún SUBCONTRATO hubiere sido otorgado.</w:t>
        </w:r>
      </w:moveFrom>
      <w:moveFromRangeEnd w:id="1291"/>
    </w:p>
    <w:p w:rsidR="00F249FD" w:rsidRPr="00FA4613" w:rsidRDefault="00F249FD" w:rsidP="00F249FD">
      <w:pPr>
        <w:ind w:left="720"/>
        <w:jc w:val="both"/>
        <w:rPr>
          <w:del w:id="1294" w:author="jmavares" w:date="2009-04-14T20:33:00Z"/>
          <w:lang w:val="es-VE"/>
        </w:rPr>
      </w:pPr>
    </w:p>
    <w:p w:rsidR="00000000" w:rsidRDefault="00872AD3">
      <w:pPr>
        <w:autoSpaceDE w:val="0"/>
        <w:autoSpaceDN w:val="0"/>
        <w:adjustRightInd w:val="0"/>
        <w:ind w:left="900"/>
        <w:jc w:val="both"/>
        <w:rPr>
          <w:shd w:val="clear" w:color="auto" w:fill="FFFFFF"/>
          <w:rPrChange w:id="1295" w:author="jmavares" w:date="2009-04-14T20:33:00Z">
            <w:rPr>
              <w:color w:val="000000"/>
              <w:lang w:val="es-VE"/>
            </w:rPr>
          </w:rPrChange>
        </w:rPr>
        <w:pPrChange w:id="1296" w:author="jmavares" w:date="2009-04-14T20:33:00Z">
          <w:pPr>
            <w:ind w:left="720"/>
            <w:jc w:val="both"/>
          </w:pPr>
        </w:pPrChange>
      </w:pPr>
      <w:moveFromRangeStart w:id="1297" w:author="jmavares" w:date="2009-04-14T20:33:00Z" w:name="move227504529"/>
      <w:moveFrom w:id="1298" w:author="jmavares" w:date="2009-04-14T20:33:00Z">
        <w:r w:rsidRPr="00872AD3">
          <w:rPr>
            <w:shd w:val="clear" w:color="auto" w:fill="FFFFFF"/>
            <w:rPrChange w:id="1299" w:author="jmavares" w:date="2009-04-14T20:33:00Z">
              <w:rPr>
                <w:color w:val="000000"/>
                <w:lang w:val="es-VE"/>
              </w:rPr>
            </w:rPrChange>
          </w:rPr>
          <w:t>EL CONTRATISTA será responsable de los actos u omisiones de todos los SUBCONTRATISTAS y personas por ellas empleadas.</w:t>
        </w:r>
      </w:moveFrom>
      <w:moveFromRangeEnd w:id="1297"/>
      <w:del w:id="1300" w:author="jmavares" w:date="2009-04-14T20:33:00Z">
        <w:r w:rsidR="00F249FD" w:rsidRPr="00FA4613">
          <w:rPr>
            <w:color w:val="000000"/>
            <w:lang w:val="es-VE"/>
          </w:rPr>
          <w:delText xml:space="preserve"> Si con suficiente razón, en algún momento durante el progreso de la OBRA, EL ENTE CONTRATANTE determina que cualquier SUBCONTRATISTA es incompetente, éste notificará por escrito al CONTRATISTA, quién procederá en un lapso no mayor de quince (15) días continuos, a tomar las acciones correctivas necesarias para solucionar la problemática planteada. De no tomarse las medidas correctivas necesarias en el tiempo estipulado, EL CONTRATISTA deberá proceder a cancelar el SUBCONTRATO.</w:delText>
        </w:r>
      </w:del>
      <w:moveFromRangeStart w:id="1301" w:author="jmavares" w:date="2009-04-14T20:33:00Z" w:name="move227504530"/>
      <w:moveFrom w:id="1302" w:author="jmavares" w:date="2009-04-14T20:33:00Z">
        <w:r w:rsidRPr="00872AD3">
          <w:rPr>
            <w:shd w:val="clear" w:color="auto" w:fill="FFFFFF"/>
            <w:rPrChange w:id="1303" w:author="jmavares" w:date="2009-04-14T20:33:00Z">
              <w:rPr>
                <w:color w:val="000000"/>
                <w:lang w:val="es-VE"/>
              </w:rPr>
            </w:rPrChange>
          </w:rPr>
          <w:t xml:space="preserve"> EL ENTE CONTRATANTE no será responsable por retrasos o costos incurridos por EL CONTRATISTA por la desaprobación o cambio de un SUBCONTRATISTA.</w:t>
        </w:r>
      </w:moveFrom>
    </w:p>
    <w:p w:rsidR="00000000" w:rsidRDefault="0055454B">
      <w:pPr>
        <w:autoSpaceDE w:val="0"/>
        <w:autoSpaceDN w:val="0"/>
        <w:adjustRightInd w:val="0"/>
        <w:ind w:left="720"/>
        <w:jc w:val="both"/>
        <w:rPr>
          <w:shd w:val="clear" w:color="auto" w:fill="FFFFFF"/>
          <w:rPrChange w:id="1304" w:author="jmavares" w:date="2009-04-14T20:33:00Z">
            <w:rPr>
              <w:color w:val="000000"/>
              <w:lang w:val="es-VE"/>
            </w:rPr>
          </w:rPrChange>
        </w:rPr>
        <w:pPrChange w:id="1305" w:author="jmavares" w:date="2009-04-14T20:33:00Z">
          <w:pPr>
            <w:ind w:left="720"/>
            <w:jc w:val="both"/>
          </w:pPr>
        </w:pPrChange>
      </w:pPr>
    </w:p>
    <w:p w:rsidR="00F249FD" w:rsidRPr="00FA4613" w:rsidRDefault="00872AD3" w:rsidP="00F249FD">
      <w:pPr>
        <w:ind w:left="720"/>
        <w:jc w:val="both"/>
        <w:rPr>
          <w:del w:id="1306" w:author="jmavares" w:date="2009-04-14T20:33:00Z"/>
          <w:color w:val="000000"/>
          <w:lang w:val="es-VE"/>
        </w:rPr>
      </w:pPr>
      <w:moveFrom w:id="1307" w:author="jmavares" w:date="2009-04-14T20:33:00Z">
        <w:r w:rsidRPr="00872AD3">
          <w:rPr>
            <w:shd w:val="clear" w:color="auto" w:fill="FFFFFF"/>
            <w:rPrChange w:id="1308" w:author="jmavares" w:date="2009-04-14T20:33:00Z">
              <w:rPr>
                <w:color w:val="000000"/>
                <w:lang w:val="es-VE"/>
              </w:rPr>
            </w:rPrChange>
          </w:rPr>
          <w:t>EL CONTRATISTA incorporará las secciones relevantes de estas Especificaciones en todos los SUBCONTRATOS, de tal forma que cada Subcontratista estará apegado a los términos del CONTRATO mientras sean aplicables al desarrollo de su parte de la Obra. Nada creará algún compromiso entre un Subcontratista y EL ENTE CONTRATANTE o cualquier obligación por parte de EL ENTE CONTRATANTE para pagar, o velar por el pago de alguna suma a un Subcontratista de EL CONTRATISTA.</w:t>
        </w:r>
      </w:moveFrom>
      <w:moveFromRangeEnd w:id="1301"/>
    </w:p>
    <w:p w:rsidR="00F249FD" w:rsidRPr="00FA4613" w:rsidRDefault="00F249FD" w:rsidP="00F249FD">
      <w:pPr>
        <w:pStyle w:val="BodyTextIndent2"/>
        <w:rPr>
          <w:del w:id="1309" w:author="jmavares" w:date="2009-04-14T20:33:00Z"/>
          <w:sz w:val="22"/>
          <w:szCs w:val="22"/>
          <w:lang w:val="es-VE"/>
        </w:rPr>
      </w:pPr>
    </w:p>
    <w:p w:rsidR="00F249FD" w:rsidRPr="00FA4613" w:rsidRDefault="00F249FD" w:rsidP="00F249FD">
      <w:pPr>
        <w:pStyle w:val="BodyText3"/>
        <w:ind w:left="720"/>
        <w:rPr>
          <w:del w:id="1310" w:author="jmavares" w:date="2009-04-14T20:33:00Z"/>
          <w:sz w:val="22"/>
          <w:szCs w:val="22"/>
        </w:rPr>
      </w:pPr>
      <w:del w:id="1311" w:author="jmavares" w:date="2009-04-14T20:33:00Z">
        <w:r w:rsidRPr="00FA4613">
          <w:rPr>
            <w:color w:val="000000"/>
            <w:sz w:val="22"/>
            <w:szCs w:val="22"/>
            <w:lang w:val="es-VE"/>
          </w:rPr>
          <w:delText>A</w:delText>
        </w:r>
        <w:r w:rsidRPr="00FA4613">
          <w:rPr>
            <w:b/>
            <w:color w:val="000000"/>
            <w:sz w:val="22"/>
            <w:szCs w:val="22"/>
            <w:lang w:val="es-VE"/>
          </w:rPr>
          <w:delText xml:space="preserve">) </w:delText>
        </w:r>
      </w:del>
      <w:moveFromRangeStart w:id="1312" w:author="jmavares" w:date="2009-04-14T20:33:00Z" w:name="move227504531"/>
      <w:moveFrom w:id="1313" w:author="jmavares" w:date="2009-04-14T20:33:00Z">
        <w:r w:rsidR="00967BB5" w:rsidRPr="005D03CB">
          <w:rPr>
            <w:sz w:val="22"/>
            <w:szCs w:val="22"/>
            <w:lang w:val="es-VE"/>
          </w:rPr>
          <w:t>OBLIGACION DE SUBCONTRATAR PARA LA EJECUCIÓN DE LA OBRA A PYMIS, EMPRESA</w:t>
        </w:r>
        <w:r w:rsidR="00967BB5" w:rsidRPr="005D03CB">
          <w:rPr>
            <w:sz w:val="22"/>
            <w:szCs w:val="22"/>
          </w:rPr>
          <w:t>S ALTERNATIVAS Y/O COOPERATIVAS.</w:t>
        </w:r>
      </w:moveFrom>
      <w:moveFromRangeEnd w:id="1312"/>
      <w:del w:id="1314" w:author="jmavares" w:date="2009-04-14T20:33:00Z">
        <w:r w:rsidRPr="00FA4613">
          <w:rPr>
            <w:sz w:val="22"/>
            <w:szCs w:val="22"/>
          </w:rPr>
          <w:delText xml:space="preserve"> </w:delText>
        </w:r>
      </w:del>
    </w:p>
    <w:p w:rsidR="00F249FD" w:rsidRPr="0024033B" w:rsidRDefault="00F249FD" w:rsidP="00F249FD">
      <w:pPr>
        <w:pStyle w:val="BodyText3"/>
        <w:ind w:left="720"/>
        <w:rPr>
          <w:del w:id="1315" w:author="jmavares" w:date="2009-04-14T20:33:00Z"/>
          <w:sz w:val="22"/>
          <w:szCs w:val="22"/>
        </w:rPr>
      </w:pPr>
      <w:del w:id="1316" w:author="jmavares" w:date="2009-04-14T20:33:00Z">
        <w:r w:rsidRPr="0024033B">
          <w:rPr>
            <w:bCs/>
            <w:sz w:val="22"/>
            <w:szCs w:val="22"/>
          </w:rPr>
          <w:delText>a. Constituye una obligación para la empresa que obtenga la buena pro, la contratación de</w:delText>
        </w:r>
        <w:r w:rsidRPr="0024033B">
          <w:rPr>
            <w:sz w:val="22"/>
            <w:szCs w:val="22"/>
          </w:rPr>
          <w:delText xml:space="preserve"> asociaciones cooperativas y/o empresas alternativas o Pymis con una nómina promedio anual de cuarenta trabajadores (40) y cuyo nivel de contratación financiera este comprendido entre los niveles I y III, para la ejecución de los siguientes servicios:</w:delText>
        </w:r>
      </w:del>
    </w:p>
    <w:p w:rsidR="00F61185" w:rsidRPr="006B03DD" w:rsidRDefault="00F249FD" w:rsidP="006B03DD">
      <w:pPr>
        <w:pStyle w:val="BodyText"/>
        <w:spacing w:line="240" w:lineRule="auto"/>
        <w:ind w:left="720"/>
        <w:rPr>
          <w:ins w:id="1317" w:author="jmavares" w:date="2009-04-14T20:33:00Z"/>
        </w:rPr>
      </w:pPr>
      <w:del w:id="1318" w:author="jmavares" w:date="2009-04-14T20:33:00Z">
        <w:r w:rsidRPr="0024033B">
          <w:delText>-Limpieza</w:delText>
        </w:r>
      </w:del>
      <w:ins w:id="1319" w:author="jmavares" w:date="2009-04-14T20:33:00Z">
        <w:r w:rsidR="00F61185">
          <w:t xml:space="preserve">El Contratista podría incluir </w:t>
        </w:r>
        <w:r w:rsidR="00D24BF7">
          <w:t>repuestos adicionales como recomendación en base a su criterio, quedando a potestad del ENTE CONTRATANTE la adquisición de los mismos.</w:t>
        </w:r>
      </w:ins>
    </w:p>
    <w:p w:rsidR="00983419" w:rsidRPr="005D03CB" w:rsidRDefault="00983419" w:rsidP="003C355C">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320" w:author="jmavares" w:date="2009-04-14T20:33:00Z"/>
          <w:b/>
          <w:sz w:val="28"/>
          <w:szCs w:val="28"/>
        </w:rPr>
      </w:pPr>
    </w:p>
    <w:p w:rsidR="00983419" w:rsidRDefault="00983419" w:rsidP="003C355C">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321" w:author="jmavares" w:date="2009-04-14T20:33:00Z"/>
          <w:b/>
          <w:sz w:val="28"/>
          <w:szCs w:val="28"/>
        </w:rPr>
      </w:pPr>
    </w:p>
    <w:p w:rsidR="008F0D6E" w:rsidRPr="005D03CB" w:rsidRDefault="008F0D6E" w:rsidP="003C355C">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322" w:author="jmavares" w:date="2009-04-14T20:33:00Z"/>
          <w:b/>
          <w:sz w:val="28"/>
          <w:szCs w:val="28"/>
        </w:rPr>
      </w:pPr>
    </w:p>
    <w:p w:rsidR="003C355C" w:rsidRPr="005D03CB" w:rsidRDefault="0084098F" w:rsidP="003C355C">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323" w:author="jmavares" w:date="2009-04-14T20:33:00Z"/>
          <w:b/>
          <w:sz w:val="28"/>
          <w:szCs w:val="28"/>
        </w:rPr>
      </w:pPr>
      <w:ins w:id="1324" w:author="jmavares" w:date="2009-04-14T20:33:00Z">
        <w:r w:rsidRPr="005D03CB">
          <w:rPr>
            <w:b/>
            <w:sz w:val="28"/>
            <w:szCs w:val="28"/>
          </w:rPr>
          <w:t>5</w:t>
        </w:r>
        <w:r w:rsidR="003C355C" w:rsidRPr="005D03CB">
          <w:rPr>
            <w:b/>
            <w:sz w:val="28"/>
            <w:szCs w:val="28"/>
          </w:rPr>
          <w:t>. CRITERIOS DE DISEÑO</w:t>
        </w:r>
        <w:r w:rsidR="008F0D6E">
          <w:rPr>
            <w:b/>
            <w:sz w:val="28"/>
            <w:szCs w:val="28"/>
          </w:rPr>
          <w:t xml:space="preserve"> REFERENCIALES</w:t>
        </w:r>
      </w:ins>
    </w:p>
    <w:p w:rsidR="003C355C" w:rsidRPr="005D03CB" w:rsidRDefault="003C355C" w:rsidP="003C355C">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325" w:author="jmavares" w:date="2009-04-14T20:33:00Z"/>
          <w:b/>
          <w:sz w:val="24"/>
          <w:szCs w:val="24"/>
        </w:rPr>
      </w:pPr>
    </w:p>
    <w:p w:rsidR="003C355C" w:rsidRPr="005D03CB" w:rsidRDefault="0084098F" w:rsidP="003C355C">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326" w:author="jmavares" w:date="2009-04-14T20:33:00Z"/>
        </w:rPr>
      </w:pPr>
      <w:ins w:id="1327" w:author="jmavares" w:date="2009-04-14T20:33:00Z">
        <w:r w:rsidRPr="005D03CB">
          <w:t>5</w:t>
        </w:r>
        <w:r w:rsidR="003C355C" w:rsidRPr="005D03CB">
          <w:t>.1. CRITERIO DE DISEÑO OBRA CIVIL Y ESTRUCTURAL</w:t>
        </w:r>
      </w:ins>
    </w:p>
    <w:p w:rsidR="003C355C" w:rsidRPr="005D03CB" w:rsidRDefault="0084098F" w:rsidP="003C355C">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328" w:author="jmavares" w:date="2009-04-14T20:33:00Z"/>
        </w:rPr>
      </w:pPr>
      <w:ins w:id="1329" w:author="jmavares" w:date="2009-04-14T20:33:00Z">
        <w:r w:rsidRPr="005D03CB">
          <w:t>5</w:t>
        </w:r>
        <w:r w:rsidR="003C355C" w:rsidRPr="005D03CB">
          <w:t>.2. CRITERIO DE DISEÑO MECANICO</w:t>
        </w:r>
      </w:ins>
    </w:p>
    <w:p w:rsidR="003C355C" w:rsidRPr="005D03CB" w:rsidRDefault="0084098F" w:rsidP="003C355C">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330" w:author="jmavares" w:date="2009-04-14T20:33:00Z"/>
        </w:rPr>
      </w:pPr>
      <w:ins w:id="1331" w:author="jmavares" w:date="2009-04-14T20:33:00Z">
        <w:r w:rsidRPr="005D03CB">
          <w:t>5</w:t>
        </w:r>
        <w:r w:rsidR="003C355C" w:rsidRPr="005D03CB">
          <w:t>.3. CRITERIO DE DISEÑO QUIMICO</w:t>
        </w:r>
      </w:ins>
    </w:p>
    <w:p w:rsidR="003C355C" w:rsidRPr="005D03CB" w:rsidRDefault="0084098F" w:rsidP="003C355C">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332" w:author="jmavares" w:date="2009-04-14T20:33:00Z"/>
        </w:rPr>
      </w:pPr>
      <w:ins w:id="1333" w:author="jmavares" w:date="2009-04-14T20:33:00Z">
        <w:r w:rsidRPr="005D03CB">
          <w:t>5</w:t>
        </w:r>
        <w:r w:rsidR="003C355C" w:rsidRPr="005D03CB">
          <w:t>.4. CRITERIO DE DISEÑO DE ELECTRICO</w:t>
        </w:r>
      </w:ins>
    </w:p>
    <w:p w:rsidR="003C355C" w:rsidRPr="005D03CB" w:rsidRDefault="003C355C" w:rsidP="003C355C">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334" w:author="jmavares" w:date="2009-04-14T20:33:00Z"/>
        </w:rPr>
      </w:pPr>
    </w:p>
    <w:p w:rsidR="003C355C" w:rsidRPr="005D03CB" w:rsidRDefault="0084098F" w:rsidP="003C355C">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335" w:author="jmavares" w:date="2009-04-14T20:33:00Z"/>
          <w:b/>
        </w:rPr>
      </w:pPr>
      <w:ins w:id="1336" w:author="jmavares" w:date="2009-04-14T20:33:00Z">
        <w:r w:rsidRPr="005D03CB">
          <w:rPr>
            <w:b/>
          </w:rPr>
          <w:t>5</w:t>
        </w:r>
        <w:r w:rsidR="003C355C" w:rsidRPr="005D03CB">
          <w:rPr>
            <w:b/>
          </w:rPr>
          <w:t>.1. CRITERIO DE DISEÑO OBRA CIVIL Y ESTRUCTURAL</w:t>
        </w:r>
      </w:ins>
    </w:p>
    <w:p w:rsidR="003C355C" w:rsidRPr="005D03CB" w:rsidRDefault="003C355C" w:rsidP="003C355C">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337" w:author="jmavares" w:date="2009-04-14T20:33:00Z"/>
        </w:rPr>
      </w:pPr>
      <w:ins w:id="1338" w:author="jmavares" w:date="2009-04-14T20:33:00Z">
        <w:r w:rsidRPr="005D03CB">
          <w:t>El diseño y las especificaciones de todos los trabajos deben estar de acuerdo con las mejores prácticas de ingeniería, las leyes y regulaciones gubernamentales de Venezuela y con los códigos, ordenanzas y estándares de Venezuela.</w:t>
        </w:r>
      </w:ins>
    </w:p>
    <w:p w:rsidR="003C355C" w:rsidRPr="005D03CB" w:rsidRDefault="003C355C" w:rsidP="003C355C">
      <w:pPr>
        <w:tabs>
          <w:tab w:val="left" w:pos="-600"/>
          <w:tab w:val="left" w:pos="0"/>
          <w:tab w:val="left" w:pos="600"/>
          <w:tab w:val="left" w:pos="720"/>
        </w:tabs>
        <w:suppressAutoHyphens/>
        <w:ind w:left="720"/>
        <w:jc w:val="both"/>
        <w:rPr>
          <w:ins w:id="1339" w:author="jmavares" w:date="2009-04-14T20:33:00Z"/>
        </w:rPr>
      </w:pPr>
    </w:p>
    <w:p w:rsidR="003C355C" w:rsidRPr="005D03CB" w:rsidRDefault="0084098F" w:rsidP="003C355C">
      <w:pPr>
        <w:tabs>
          <w:tab w:val="left" w:pos="-600"/>
          <w:tab w:val="left" w:pos="0"/>
          <w:tab w:val="left" w:pos="600"/>
          <w:tab w:val="left" w:pos="720"/>
        </w:tabs>
        <w:suppressAutoHyphens/>
        <w:ind w:left="720"/>
        <w:jc w:val="both"/>
        <w:rPr>
          <w:ins w:id="1340" w:author="jmavares" w:date="2009-04-14T20:33:00Z"/>
          <w:b/>
        </w:rPr>
      </w:pPr>
      <w:ins w:id="1341" w:author="jmavares" w:date="2009-04-14T20:33:00Z">
        <w:r w:rsidRPr="005D03CB">
          <w:rPr>
            <w:b/>
          </w:rPr>
          <w:t>5</w:t>
        </w:r>
        <w:r w:rsidR="003C355C" w:rsidRPr="005D03CB">
          <w:rPr>
            <w:b/>
          </w:rPr>
          <w:t>.1.1 ESTANDARES Y CODIGOS DE DISEÑO</w:t>
        </w:r>
      </w:ins>
    </w:p>
    <w:p w:rsidR="003C355C" w:rsidRPr="005D03CB" w:rsidRDefault="003C355C" w:rsidP="003C355C">
      <w:pPr>
        <w:tabs>
          <w:tab w:val="left" w:pos="720"/>
        </w:tabs>
        <w:ind w:left="720"/>
        <w:jc w:val="both"/>
        <w:rPr>
          <w:ins w:id="1342" w:author="jmavares" w:date="2009-04-14T20:33:00Z"/>
        </w:rPr>
      </w:pPr>
      <w:ins w:id="1343" w:author="jmavares" w:date="2009-04-14T20:33:00Z">
        <w:r w:rsidRPr="005D03CB">
          <w:t>Para el desarrollo de la ingeniería se debe utilizar sin limitarse a ello, la última revisión de los códigos o estándares.</w:t>
        </w:r>
      </w:ins>
    </w:p>
    <w:p w:rsidR="003C355C" w:rsidRPr="005D03CB" w:rsidRDefault="003C355C" w:rsidP="003C355C">
      <w:pPr>
        <w:tabs>
          <w:tab w:val="left" w:pos="720"/>
        </w:tabs>
        <w:ind w:left="720"/>
        <w:jc w:val="both"/>
        <w:rPr>
          <w:ins w:id="1344" w:author="jmavares" w:date="2009-04-14T20:33:00Z"/>
        </w:rPr>
      </w:pPr>
    </w:p>
    <w:p w:rsidR="003C355C" w:rsidRPr="005D03CB" w:rsidRDefault="003C355C" w:rsidP="003C355C">
      <w:pPr>
        <w:pStyle w:val="BodyText3"/>
        <w:tabs>
          <w:tab w:val="left" w:pos="720"/>
        </w:tabs>
        <w:spacing w:after="0"/>
        <w:ind w:left="720"/>
        <w:jc w:val="both"/>
        <w:rPr>
          <w:ins w:id="1345" w:author="jmavares" w:date="2009-04-14T20:33:00Z"/>
          <w:sz w:val="22"/>
          <w:szCs w:val="22"/>
          <w:lang w:val="en-US"/>
        </w:rPr>
      </w:pPr>
      <w:ins w:id="1346" w:author="jmavares" w:date="2009-04-14T20:33:00Z">
        <w:r w:rsidRPr="005D03CB">
          <w:rPr>
            <w:sz w:val="22"/>
            <w:szCs w:val="22"/>
            <w:lang w:val="en-US"/>
          </w:rPr>
          <w:t>American Institute of Steel Construction (AISC)</w:t>
        </w:r>
      </w:ins>
    </w:p>
    <w:p w:rsidR="003C355C" w:rsidRPr="005D03CB" w:rsidRDefault="003C355C" w:rsidP="003C355C">
      <w:pPr>
        <w:tabs>
          <w:tab w:val="left" w:pos="720"/>
        </w:tabs>
        <w:ind w:left="720"/>
        <w:jc w:val="both"/>
        <w:rPr>
          <w:ins w:id="1347" w:author="jmavares" w:date="2009-04-14T20:33:00Z"/>
          <w:lang w:val="en-US"/>
        </w:rPr>
      </w:pPr>
      <w:ins w:id="1348" w:author="jmavares" w:date="2009-04-14T20:33:00Z">
        <w:r w:rsidRPr="005D03CB">
          <w:rPr>
            <w:lang w:val="en-US"/>
          </w:rPr>
          <w:t>American Concrete Institute  (ACI)</w:t>
        </w:r>
      </w:ins>
    </w:p>
    <w:p w:rsidR="003C355C" w:rsidRPr="005D03CB" w:rsidRDefault="003C355C" w:rsidP="003C355C">
      <w:pPr>
        <w:pStyle w:val="BodyText3"/>
        <w:tabs>
          <w:tab w:val="left" w:pos="720"/>
        </w:tabs>
        <w:spacing w:after="0"/>
        <w:ind w:left="720"/>
        <w:jc w:val="both"/>
        <w:rPr>
          <w:ins w:id="1349" w:author="jmavares" w:date="2009-04-14T20:33:00Z"/>
          <w:sz w:val="22"/>
          <w:szCs w:val="22"/>
          <w:lang w:val="en-US"/>
        </w:rPr>
      </w:pPr>
      <w:ins w:id="1350" w:author="jmavares" w:date="2009-04-14T20:33:00Z">
        <w:r w:rsidRPr="005D03CB">
          <w:rPr>
            <w:sz w:val="22"/>
            <w:szCs w:val="22"/>
            <w:lang w:val="en-US"/>
          </w:rPr>
          <w:t>American Institute of Architects (AIA)</w:t>
        </w:r>
      </w:ins>
    </w:p>
    <w:p w:rsidR="003C355C" w:rsidRPr="005D03CB" w:rsidRDefault="003C355C" w:rsidP="003C355C">
      <w:pPr>
        <w:pStyle w:val="BodyText3"/>
        <w:tabs>
          <w:tab w:val="left" w:pos="720"/>
        </w:tabs>
        <w:spacing w:after="0"/>
        <w:ind w:left="720"/>
        <w:jc w:val="both"/>
        <w:rPr>
          <w:ins w:id="1351" w:author="jmavares" w:date="2009-04-14T20:33:00Z"/>
          <w:sz w:val="22"/>
          <w:szCs w:val="22"/>
          <w:lang w:val="en-US"/>
        </w:rPr>
      </w:pPr>
      <w:ins w:id="1352" w:author="jmavares" w:date="2009-04-14T20:33:00Z">
        <w:r w:rsidRPr="005D03CB">
          <w:rPr>
            <w:sz w:val="22"/>
            <w:szCs w:val="22"/>
            <w:lang w:val="en-US"/>
          </w:rPr>
          <w:t>American Water Works Associaton  (AWWA)</w:t>
        </w:r>
      </w:ins>
    </w:p>
    <w:p w:rsidR="003C355C" w:rsidRPr="005D03CB" w:rsidRDefault="003C355C" w:rsidP="003C355C">
      <w:pPr>
        <w:pStyle w:val="BodyText3"/>
        <w:tabs>
          <w:tab w:val="left" w:pos="720"/>
        </w:tabs>
        <w:spacing w:after="0"/>
        <w:ind w:left="720"/>
        <w:jc w:val="both"/>
        <w:rPr>
          <w:ins w:id="1353" w:author="jmavares" w:date="2009-04-14T20:33:00Z"/>
          <w:sz w:val="22"/>
          <w:szCs w:val="22"/>
          <w:lang w:val="en-US"/>
        </w:rPr>
      </w:pPr>
      <w:ins w:id="1354" w:author="jmavares" w:date="2009-04-14T20:33:00Z">
        <w:r w:rsidRPr="005D03CB">
          <w:rPr>
            <w:sz w:val="22"/>
            <w:szCs w:val="22"/>
            <w:lang w:val="en-US"/>
          </w:rPr>
          <w:t>American Institute of Timber Construction  (AITC)</w:t>
        </w:r>
      </w:ins>
    </w:p>
    <w:p w:rsidR="003C355C" w:rsidRPr="005D03CB" w:rsidRDefault="003C355C" w:rsidP="003C355C">
      <w:pPr>
        <w:pStyle w:val="BodyText3"/>
        <w:tabs>
          <w:tab w:val="left" w:pos="720"/>
        </w:tabs>
        <w:spacing w:after="0"/>
        <w:ind w:left="720"/>
        <w:jc w:val="both"/>
        <w:rPr>
          <w:ins w:id="1355" w:author="jmavares" w:date="2009-04-14T20:33:00Z"/>
          <w:sz w:val="22"/>
          <w:szCs w:val="22"/>
          <w:lang w:val="en-US"/>
        </w:rPr>
      </w:pPr>
      <w:ins w:id="1356" w:author="jmavares" w:date="2009-04-14T20:33:00Z">
        <w:r w:rsidRPr="005D03CB">
          <w:rPr>
            <w:sz w:val="22"/>
            <w:szCs w:val="22"/>
            <w:lang w:val="en-US"/>
          </w:rPr>
          <w:t>American Society for Testing and Materials (ASTM)</w:t>
        </w:r>
      </w:ins>
    </w:p>
    <w:p w:rsidR="003C355C" w:rsidRPr="005D03CB" w:rsidRDefault="003C355C" w:rsidP="003C355C">
      <w:pPr>
        <w:tabs>
          <w:tab w:val="left" w:pos="720"/>
          <w:tab w:val="left" w:pos="6655"/>
          <w:tab w:val="left" w:pos="8749"/>
        </w:tabs>
        <w:ind w:left="720"/>
        <w:jc w:val="both"/>
        <w:rPr>
          <w:ins w:id="1357" w:author="jmavares" w:date="2009-04-14T20:33:00Z"/>
          <w:lang w:val="en-US"/>
        </w:rPr>
      </w:pPr>
      <w:ins w:id="1358" w:author="jmavares" w:date="2009-04-14T20:33:00Z">
        <w:r w:rsidRPr="005D03CB">
          <w:rPr>
            <w:lang w:val="en-US"/>
          </w:rPr>
          <w:t>American Welding Society (AWS)</w:t>
        </w:r>
      </w:ins>
    </w:p>
    <w:p w:rsidR="003C355C" w:rsidRPr="005D03CB" w:rsidRDefault="003C355C" w:rsidP="003C355C">
      <w:pPr>
        <w:tabs>
          <w:tab w:val="left" w:pos="720"/>
          <w:tab w:val="left" w:pos="6655"/>
          <w:tab w:val="left" w:pos="8749"/>
        </w:tabs>
        <w:ind w:left="720"/>
        <w:jc w:val="both"/>
        <w:rPr>
          <w:ins w:id="1359" w:author="jmavares" w:date="2009-04-14T20:33:00Z"/>
          <w:lang w:val="en-US"/>
        </w:rPr>
      </w:pPr>
      <w:ins w:id="1360" w:author="jmavares" w:date="2009-04-14T20:33:00Z">
        <w:r w:rsidRPr="005D03CB">
          <w:rPr>
            <w:lang w:val="en-US"/>
          </w:rPr>
          <w:t>American Association of State Highway and Transportation Officials (AASHTO)</w:t>
        </w:r>
      </w:ins>
    </w:p>
    <w:p w:rsidR="003C355C" w:rsidRPr="005D03CB" w:rsidRDefault="003C355C" w:rsidP="003C355C">
      <w:pPr>
        <w:tabs>
          <w:tab w:val="left" w:pos="720"/>
          <w:tab w:val="left" w:pos="6655"/>
          <w:tab w:val="left" w:pos="8749"/>
        </w:tabs>
        <w:ind w:left="720"/>
        <w:jc w:val="both"/>
        <w:rPr>
          <w:ins w:id="1361" w:author="jmavares" w:date="2009-04-14T20:33:00Z"/>
          <w:lang w:val="en-US"/>
        </w:rPr>
      </w:pPr>
      <w:ins w:id="1362" w:author="jmavares" w:date="2009-04-14T20:33:00Z">
        <w:r w:rsidRPr="005D03CB">
          <w:rPr>
            <w:lang w:val="en-US"/>
          </w:rPr>
          <w:t>American Society of Civil Engineers (ASCE)</w:t>
        </w:r>
      </w:ins>
    </w:p>
    <w:p w:rsidR="003C355C" w:rsidRPr="005D03CB" w:rsidRDefault="003C355C" w:rsidP="003C355C">
      <w:pPr>
        <w:tabs>
          <w:tab w:val="left" w:pos="720"/>
          <w:tab w:val="left" w:pos="6655"/>
          <w:tab w:val="left" w:pos="8749"/>
        </w:tabs>
        <w:ind w:left="720"/>
        <w:jc w:val="both"/>
        <w:rPr>
          <w:ins w:id="1363" w:author="jmavares" w:date="2009-04-14T20:33:00Z"/>
          <w:lang w:val="en-US"/>
        </w:rPr>
      </w:pPr>
      <w:ins w:id="1364" w:author="jmavares" w:date="2009-04-14T20:33:00Z">
        <w:r w:rsidRPr="005D03CB">
          <w:rPr>
            <w:lang w:val="en-US"/>
          </w:rPr>
          <w:t>American Iron and Steel Institute (AISI)</w:t>
        </w:r>
      </w:ins>
    </w:p>
    <w:p w:rsidR="003C355C" w:rsidRPr="005D03CB" w:rsidRDefault="003C355C" w:rsidP="003C355C">
      <w:pPr>
        <w:tabs>
          <w:tab w:val="left" w:pos="720"/>
          <w:tab w:val="left" w:pos="6655"/>
          <w:tab w:val="left" w:pos="8749"/>
        </w:tabs>
        <w:ind w:left="720"/>
        <w:jc w:val="both"/>
        <w:rPr>
          <w:ins w:id="1365" w:author="jmavares" w:date="2009-04-14T20:33:00Z"/>
          <w:lang w:val="en-US"/>
        </w:rPr>
      </w:pPr>
      <w:ins w:id="1366" w:author="jmavares" w:date="2009-04-14T20:33:00Z">
        <w:r w:rsidRPr="005D03CB">
          <w:rPr>
            <w:lang w:val="en-US"/>
          </w:rPr>
          <w:t>American Petroleum Institute (API)</w:t>
        </w:r>
      </w:ins>
    </w:p>
    <w:p w:rsidR="003C355C" w:rsidRPr="005D03CB" w:rsidRDefault="003C355C" w:rsidP="003C355C">
      <w:pPr>
        <w:tabs>
          <w:tab w:val="left" w:pos="720"/>
          <w:tab w:val="left" w:pos="6655"/>
          <w:tab w:val="left" w:pos="8749"/>
        </w:tabs>
        <w:ind w:left="720"/>
        <w:jc w:val="both"/>
        <w:rPr>
          <w:ins w:id="1367" w:author="jmavares" w:date="2009-04-14T20:33:00Z"/>
          <w:lang w:val="en-US"/>
        </w:rPr>
      </w:pPr>
      <w:ins w:id="1368" w:author="jmavares" w:date="2009-04-14T20:33:00Z">
        <w:r w:rsidRPr="005D03CB">
          <w:rPr>
            <w:lang w:val="en-US"/>
          </w:rPr>
          <w:t>Association of Iron and Steel Engineers (AISE)</w:t>
        </w:r>
      </w:ins>
    </w:p>
    <w:p w:rsidR="003C355C" w:rsidRPr="005D03CB" w:rsidRDefault="003C355C" w:rsidP="003C355C">
      <w:pPr>
        <w:tabs>
          <w:tab w:val="left" w:pos="720"/>
          <w:tab w:val="left" w:pos="6655"/>
          <w:tab w:val="left" w:pos="8749"/>
        </w:tabs>
        <w:ind w:left="720"/>
        <w:jc w:val="both"/>
        <w:rPr>
          <w:ins w:id="1369" w:author="jmavares" w:date="2009-04-14T20:33:00Z"/>
          <w:lang w:val="en-US"/>
        </w:rPr>
      </w:pPr>
      <w:ins w:id="1370" w:author="jmavares" w:date="2009-04-14T20:33:00Z">
        <w:r w:rsidRPr="005D03CB">
          <w:rPr>
            <w:lang w:val="en-US"/>
          </w:rPr>
          <w:t>International Conference of Building Officials (ICBO)</w:t>
        </w:r>
      </w:ins>
    </w:p>
    <w:p w:rsidR="003C355C" w:rsidRPr="005D03CB" w:rsidRDefault="003C355C" w:rsidP="003C355C">
      <w:pPr>
        <w:tabs>
          <w:tab w:val="left" w:pos="720"/>
          <w:tab w:val="left" w:pos="6655"/>
          <w:tab w:val="left" w:pos="8749"/>
        </w:tabs>
        <w:ind w:left="720"/>
        <w:jc w:val="both"/>
        <w:rPr>
          <w:ins w:id="1371" w:author="jmavares" w:date="2009-04-14T20:33:00Z"/>
          <w:lang w:val="en-US"/>
        </w:rPr>
      </w:pPr>
      <w:ins w:id="1372" w:author="jmavares" w:date="2009-04-14T20:33:00Z">
        <w:r w:rsidRPr="005D03CB">
          <w:rPr>
            <w:lang w:val="en-US"/>
          </w:rPr>
          <w:t>Metal Building Manufacturer’s Association (MBMA)</w:t>
        </w:r>
      </w:ins>
    </w:p>
    <w:p w:rsidR="003C355C" w:rsidRPr="005D03CB" w:rsidRDefault="003C355C" w:rsidP="003C355C">
      <w:pPr>
        <w:tabs>
          <w:tab w:val="left" w:pos="720"/>
          <w:tab w:val="left" w:pos="6655"/>
          <w:tab w:val="left" w:pos="8749"/>
        </w:tabs>
        <w:ind w:left="720"/>
        <w:jc w:val="both"/>
        <w:rPr>
          <w:ins w:id="1373" w:author="jmavares" w:date="2009-04-14T20:33:00Z"/>
          <w:lang w:val="en-US"/>
        </w:rPr>
      </w:pPr>
      <w:ins w:id="1374" w:author="jmavares" w:date="2009-04-14T20:33:00Z">
        <w:r w:rsidRPr="005D03CB">
          <w:rPr>
            <w:lang w:val="en-US"/>
          </w:rPr>
          <w:t>National Fire Protection Agency (NFPA)</w:t>
        </w:r>
      </w:ins>
    </w:p>
    <w:p w:rsidR="003C355C" w:rsidRPr="005D03CB" w:rsidRDefault="003C355C" w:rsidP="003C355C">
      <w:pPr>
        <w:tabs>
          <w:tab w:val="left" w:pos="720"/>
          <w:tab w:val="left" w:pos="6655"/>
          <w:tab w:val="left" w:pos="8749"/>
        </w:tabs>
        <w:ind w:left="720"/>
        <w:jc w:val="both"/>
        <w:rPr>
          <w:ins w:id="1375" w:author="jmavares" w:date="2009-04-14T20:33:00Z"/>
          <w:lang w:val="en-US"/>
        </w:rPr>
      </w:pPr>
      <w:ins w:id="1376" w:author="jmavares" w:date="2009-04-14T20:33:00Z">
        <w:r w:rsidRPr="005D03CB">
          <w:rPr>
            <w:lang w:val="en-US"/>
          </w:rPr>
          <w:t>American National Standard Institute (ANSI)</w:t>
        </w:r>
      </w:ins>
    </w:p>
    <w:p w:rsidR="003C355C" w:rsidRPr="005D03CB" w:rsidRDefault="003C355C" w:rsidP="003C355C">
      <w:pPr>
        <w:tabs>
          <w:tab w:val="left" w:pos="720"/>
          <w:tab w:val="left" w:pos="6655"/>
          <w:tab w:val="left" w:pos="8749"/>
        </w:tabs>
        <w:ind w:left="720"/>
        <w:jc w:val="both"/>
        <w:rPr>
          <w:ins w:id="1377" w:author="jmavares" w:date="2009-04-14T20:33:00Z"/>
          <w:lang w:val="en-US"/>
        </w:rPr>
      </w:pPr>
      <w:ins w:id="1378" w:author="jmavares" w:date="2009-04-14T20:33:00Z">
        <w:r w:rsidRPr="005D03CB">
          <w:rPr>
            <w:lang w:val="en-US"/>
          </w:rPr>
          <w:t>Factory Mutual (FM)</w:t>
        </w:r>
      </w:ins>
    </w:p>
    <w:p w:rsidR="003C355C" w:rsidRPr="005D03CB" w:rsidRDefault="003C355C" w:rsidP="003C355C">
      <w:pPr>
        <w:tabs>
          <w:tab w:val="left" w:pos="720"/>
          <w:tab w:val="left" w:pos="6655"/>
          <w:tab w:val="left" w:pos="8749"/>
        </w:tabs>
        <w:ind w:left="720"/>
        <w:jc w:val="both"/>
        <w:rPr>
          <w:ins w:id="1379" w:author="jmavares" w:date="2009-04-14T20:33:00Z"/>
          <w:lang w:val="en-US"/>
        </w:rPr>
      </w:pPr>
      <w:ins w:id="1380" w:author="jmavares" w:date="2009-04-14T20:33:00Z">
        <w:r w:rsidRPr="005D03CB">
          <w:rPr>
            <w:lang w:val="en-US"/>
          </w:rPr>
          <w:t>Steel Structures Painting Council (SSPC)</w:t>
        </w:r>
      </w:ins>
    </w:p>
    <w:p w:rsidR="003C355C" w:rsidRPr="005D03CB" w:rsidRDefault="003C355C" w:rsidP="003C355C">
      <w:pPr>
        <w:tabs>
          <w:tab w:val="left" w:pos="720"/>
          <w:tab w:val="left" w:pos="6655"/>
          <w:tab w:val="left" w:pos="8749"/>
        </w:tabs>
        <w:ind w:left="720"/>
        <w:jc w:val="both"/>
        <w:rPr>
          <w:ins w:id="1381" w:author="jmavares" w:date="2009-04-14T20:33:00Z"/>
          <w:lang w:val="en-US"/>
        </w:rPr>
      </w:pPr>
      <w:ins w:id="1382" w:author="jmavares" w:date="2009-04-14T20:33:00Z">
        <w:r w:rsidRPr="005D03CB">
          <w:rPr>
            <w:lang w:val="en-US"/>
          </w:rPr>
          <w:t>Crane Manufacturers Association of America, Inc. (CMAA)</w:t>
        </w:r>
      </w:ins>
    </w:p>
    <w:p w:rsidR="003C355C" w:rsidRPr="005D03CB" w:rsidRDefault="003C355C" w:rsidP="003C355C">
      <w:pPr>
        <w:tabs>
          <w:tab w:val="left" w:pos="720"/>
          <w:tab w:val="left" w:pos="6655"/>
          <w:tab w:val="left" w:pos="8749"/>
        </w:tabs>
        <w:ind w:left="720"/>
        <w:jc w:val="both"/>
        <w:rPr>
          <w:ins w:id="1383" w:author="jmavares" w:date="2009-04-14T20:33:00Z"/>
          <w:lang w:val="en-US"/>
        </w:rPr>
      </w:pPr>
      <w:ins w:id="1384" w:author="jmavares" w:date="2009-04-14T20:33:00Z">
        <w:r w:rsidRPr="005D03CB">
          <w:rPr>
            <w:lang w:val="en-US"/>
          </w:rPr>
          <w:t>Occupational Health and Safety Administration (OSHA)</w:t>
        </w:r>
      </w:ins>
    </w:p>
    <w:p w:rsidR="003C355C" w:rsidRPr="005D03CB" w:rsidRDefault="003C355C" w:rsidP="003C355C">
      <w:pPr>
        <w:tabs>
          <w:tab w:val="left" w:pos="720"/>
        </w:tabs>
        <w:ind w:left="720"/>
        <w:jc w:val="both"/>
        <w:rPr>
          <w:ins w:id="1385" w:author="jmavares" w:date="2009-04-14T20:33:00Z"/>
          <w:lang w:val="en-US"/>
        </w:rPr>
      </w:pPr>
    </w:p>
    <w:p w:rsidR="003C355C" w:rsidRPr="005D03CB" w:rsidRDefault="003C355C" w:rsidP="003C355C">
      <w:pPr>
        <w:tabs>
          <w:tab w:val="left" w:pos="720"/>
        </w:tabs>
        <w:ind w:left="720"/>
        <w:jc w:val="both"/>
        <w:rPr>
          <w:ins w:id="1386" w:author="jmavares" w:date="2009-04-14T20:33:00Z"/>
        </w:rPr>
      </w:pPr>
      <w:ins w:id="1387" w:author="jmavares" w:date="2009-04-14T20:33:00Z">
        <w:r w:rsidRPr="005D03CB">
          <w:t>También deberá considerar los siguientes documentos:</w:t>
        </w:r>
      </w:ins>
    </w:p>
    <w:p w:rsidR="003C355C" w:rsidRPr="005D03CB" w:rsidRDefault="003C355C" w:rsidP="003C355C">
      <w:pPr>
        <w:tabs>
          <w:tab w:val="left" w:pos="720"/>
        </w:tabs>
        <w:ind w:left="720"/>
        <w:jc w:val="both"/>
        <w:rPr>
          <w:ins w:id="1388" w:author="jmavares" w:date="2009-04-14T20:33:00Z"/>
        </w:rPr>
      </w:pPr>
    </w:p>
    <w:p w:rsidR="003C355C" w:rsidRPr="005D03CB" w:rsidRDefault="003C355C" w:rsidP="003C355C">
      <w:pPr>
        <w:tabs>
          <w:tab w:val="left" w:pos="720"/>
        </w:tabs>
        <w:ind w:left="720"/>
        <w:jc w:val="both"/>
        <w:rPr>
          <w:ins w:id="1389" w:author="jmavares" w:date="2009-04-14T20:33:00Z"/>
          <w:lang w:val="en-US"/>
        </w:rPr>
      </w:pPr>
      <w:ins w:id="1390" w:author="jmavares" w:date="2009-04-14T20:33:00Z">
        <w:r w:rsidRPr="005D03CB">
          <w:rPr>
            <w:lang w:val="en-US"/>
          </w:rPr>
          <w:t>Specification for Structural Concrete for Buildings, ACI 301</w:t>
        </w:r>
      </w:ins>
    </w:p>
    <w:p w:rsidR="003C355C" w:rsidRPr="005D03CB" w:rsidRDefault="003C355C" w:rsidP="003C355C">
      <w:pPr>
        <w:tabs>
          <w:tab w:val="left" w:pos="720"/>
        </w:tabs>
        <w:ind w:left="720"/>
        <w:jc w:val="both"/>
        <w:rPr>
          <w:ins w:id="1391" w:author="jmavares" w:date="2009-04-14T20:33:00Z"/>
          <w:lang w:val="en-US"/>
        </w:rPr>
      </w:pPr>
      <w:ins w:id="1392" w:author="jmavares" w:date="2009-04-14T20:33:00Z">
        <w:r w:rsidRPr="005D03CB">
          <w:rPr>
            <w:lang w:val="en-US"/>
          </w:rPr>
          <w:t>Building Code requirements for Reinforced Concrete and Commentary, ACI 318 &amp; 318R</w:t>
        </w:r>
      </w:ins>
    </w:p>
    <w:p w:rsidR="003C355C" w:rsidRPr="005D03CB" w:rsidRDefault="003C355C" w:rsidP="003C355C">
      <w:pPr>
        <w:tabs>
          <w:tab w:val="left" w:pos="720"/>
        </w:tabs>
        <w:ind w:left="720"/>
        <w:jc w:val="both"/>
        <w:rPr>
          <w:ins w:id="1393" w:author="jmavares" w:date="2009-04-14T20:33:00Z"/>
          <w:lang w:val="en-US"/>
        </w:rPr>
      </w:pPr>
      <w:ins w:id="1394" w:author="jmavares" w:date="2009-04-14T20:33:00Z">
        <w:r w:rsidRPr="005D03CB">
          <w:rPr>
            <w:lang w:val="en-US"/>
          </w:rPr>
          <w:t>Building Code Requirement for Masonry Structures, ACI 530</w:t>
        </w:r>
      </w:ins>
    </w:p>
    <w:p w:rsidR="003C355C" w:rsidRPr="005D03CB" w:rsidRDefault="003C355C" w:rsidP="003C355C">
      <w:pPr>
        <w:tabs>
          <w:tab w:val="left" w:pos="720"/>
        </w:tabs>
        <w:ind w:left="720"/>
        <w:jc w:val="both"/>
        <w:rPr>
          <w:ins w:id="1395" w:author="jmavares" w:date="2009-04-14T20:33:00Z"/>
          <w:lang w:val="en-US"/>
        </w:rPr>
      </w:pPr>
      <w:ins w:id="1396" w:author="jmavares" w:date="2009-04-14T20:33:00Z">
        <w:r w:rsidRPr="005D03CB">
          <w:rPr>
            <w:lang w:val="en-US"/>
          </w:rPr>
          <w:t>Effect of Restraint, Volume Change, and Reinforcement on Cracking of Massive Concrete, ACI 207</w:t>
        </w:r>
      </w:ins>
    </w:p>
    <w:p w:rsidR="003C355C" w:rsidRPr="005D03CB" w:rsidRDefault="003C355C" w:rsidP="003C355C">
      <w:pPr>
        <w:tabs>
          <w:tab w:val="left" w:pos="720"/>
        </w:tabs>
        <w:ind w:left="720"/>
        <w:jc w:val="both"/>
        <w:rPr>
          <w:ins w:id="1397" w:author="jmavares" w:date="2009-04-14T20:33:00Z"/>
          <w:lang w:val="en-US"/>
        </w:rPr>
      </w:pPr>
      <w:ins w:id="1398" w:author="jmavares" w:date="2009-04-14T20:33:00Z">
        <w:r w:rsidRPr="005D03CB">
          <w:rPr>
            <w:lang w:val="en-US"/>
          </w:rPr>
          <w:t>Concrete Sanitary Engineering Structures, ACI 350R</w:t>
        </w:r>
      </w:ins>
    </w:p>
    <w:p w:rsidR="003C355C" w:rsidRPr="005D03CB" w:rsidRDefault="003C355C" w:rsidP="003C355C">
      <w:pPr>
        <w:tabs>
          <w:tab w:val="left" w:pos="720"/>
        </w:tabs>
        <w:ind w:left="720"/>
        <w:jc w:val="both"/>
        <w:rPr>
          <w:ins w:id="1399" w:author="jmavares" w:date="2009-04-14T20:33:00Z"/>
          <w:lang w:val="en-US"/>
        </w:rPr>
      </w:pPr>
      <w:ins w:id="1400" w:author="jmavares" w:date="2009-04-14T20:33:00Z">
        <w:r w:rsidRPr="005D03CB">
          <w:rPr>
            <w:lang w:val="en-US"/>
          </w:rPr>
          <w:t>Specifications for Masonry Structures. ACI 530.1</w:t>
        </w:r>
      </w:ins>
    </w:p>
    <w:p w:rsidR="003C355C" w:rsidRPr="005D03CB" w:rsidRDefault="003C355C" w:rsidP="003C355C">
      <w:pPr>
        <w:tabs>
          <w:tab w:val="left" w:pos="720"/>
        </w:tabs>
        <w:ind w:left="720"/>
        <w:jc w:val="both"/>
        <w:rPr>
          <w:ins w:id="1401" w:author="jmavares" w:date="2009-04-14T20:33:00Z"/>
          <w:lang w:val="en-US"/>
        </w:rPr>
      </w:pPr>
      <w:ins w:id="1402" w:author="jmavares" w:date="2009-04-14T20:33:00Z">
        <w:r w:rsidRPr="005D03CB">
          <w:rPr>
            <w:lang w:val="en-US"/>
          </w:rPr>
          <w:t>Recommendation for the Design, Manufacture, and Installation of Concrete Piles - ACI Committee 543 ACI 543R</w:t>
        </w:r>
      </w:ins>
    </w:p>
    <w:p w:rsidR="003C355C" w:rsidRPr="005D03CB" w:rsidRDefault="003C355C" w:rsidP="003C355C">
      <w:pPr>
        <w:tabs>
          <w:tab w:val="left" w:pos="720"/>
        </w:tabs>
        <w:ind w:left="720"/>
        <w:jc w:val="both"/>
        <w:rPr>
          <w:ins w:id="1403" w:author="jmavares" w:date="2009-04-14T20:33:00Z"/>
          <w:lang w:val="en-US"/>
        </w:rPr>
      </w:pPr>
      <w:ins w:id="1404" w:author="jmavares" w:date="2009-04-14T20:33:00Z">
        <w:r w:rsidRPr="005D03CB">
          <w:rPr>
            <w:lang w:val="en-US"/>
          </w:rPr>
          <w:t>Suggested Design and Construction Procedures for Pile Foundations, ACI 336.3R</w:t>
        </w:r>
      </w:ins>
    </w:p>
    <w:p w:rsidR="003C355C" w:rsidRPr="005D03CB" w:rsidRDefault="003C355C" w:rsidP="003C355C">
      <w:pPr>
        <w:tabs>
          <w:tab w:val="left" w:pos="720"/>
        </w:tabs>
        <w:ind w:left="720"/>
        <w:jc w:val="both"/>
        <w:rPr>
          <w:ins w:id="1405" w:author="jmavares" w:date="2009-04-14T20:33:00Z"/>
          <w:lang w:val="en-US"/>
        </w:rPr>
      </w:pPr>
      <w:ins w:id="1406" w:author="jmavares" w:date="2009-04-14T20:33:00Z">
        <w:r w:rsidRPr="005D03CB">
          <w:rPr>
            <w:lang w:val="en-US"/>
          </w:rPr>
          <w:t>Manual of Steel Construction - Allowable Stress Design, AISC</w:t>
        </w:r>
      </w:ins>
    </w:p>
    <w:p w:rsidR="003C355C" w:rsidRPr="005D03CB" w:rsidRDefault="003C355C" w:rsidP="003C355C">
      <w:pPr>
        <w:tabs>
          <w:tab w:val="left" w:pos="720"/>
        </w:tabs>
        <w:ind w:left="720"/>
        <w:jc w:val="both"/>
        <w:rPr>
          <w:ins w:id="1407" w:author="jmavares" w:date="2009-04-14T20:33:00Z"/>
          <w:lang w:val="en-US"/>
        </w:rPr>
      </w:pPr>
      <w:ins w:id="1408" w:author="jmavares" w:date="2009-04-14T20:33:00Z">
        <w:r w:rsidRPr="005D03CB">
          <w:rPr>
            <w:lang w:val="en-US"/>
          </w:rPr>
          <w:t>Manual of Steel Construction - Load &amp; Resistance Factor Design, AISC</w:t>
        </w:r>
      </w:ins>
    </w:p>
    <w:p w:rsidR="003C355C" w:rsidRPr="005D03CB" w:rsidRDefault="003C355C" w:rsidP="003C355C">
      <w:pPr>
        <w:tabs>
          <w:tab w:val="left" w:pos="720"/>
        </w:tabs>
        <w:ind w:left="720"/>
        <w:jc w:val="both"/>
        <w:rPr>
          <w:ins w:id="1409" w:author="jmavares" w:date="2009-04-14T20:33:00Z"/>
          <w:lang w:val="en-US"/>
        </w:rPr>
      </w:pPr>
      <w:ins w:id="1410" w:author="jmavares" w:date="2009-04-14T20:33:00Z">
        <w:r w:rsidRPr="005D03CB">
          <w:rPr>
            <w:lang w:val="en-US"/>
          </w:rPr>
          <w:t>Code of Standard Practice for Steel Buildings and Bridges, AISC</w:t>
        </w:r>
      </w:ins>
    </w:p>
    <w:p w:rsidR="003C355C" w:rsidRPr="005D03CB" w:rsidRDefault="003C355C" w:rsidP="003C355C">
      <w:pPr>
        <w:tabs>
          <w:tab w:val="left" w:pos="720"/>
        </w:tabs>
        <w:ind w:left="720"/>
        <w:jc w:val="both"/>
        <w:rPr>
          <w:ins w:id="1411" w:author="jmavares" w:date="2009-04-14T20:33:00Z"/>
          <w:lang w:val="en-US"/>
        </w:rPr>
      </w:pPr>
      <w:ins w:id="1412" w:author="jmavares" w:date="2009-04-14T20:33:00Z">
        <w:r w:rsidRPr="005D03CB">
          <w:rPr>
            <w:lang w:val="en-US"/>
          </w:rPr>
          <w:t>Specification for Structural Steel Buildings - Allowable Stress Design and Plastic Design, including commentary, AISC</w:t>
        </w:r>
      </w:ins>
    </w:p>
    <w:p w:rsidR="003C355C" w:rsidRPr="005D03CB" w:rsidRDefault="003C355C" w:rsidP="003C355C">
      <w:pPr>
        <w:tabs>
          <w:tab w:val="left" w:pos="720"/>
        </w:tabs>
        <w:ind w:left="720"/>
        <w:jc w:val="both"/>
        <w:rPr>
          <w:ins w:id="1413" w:author="jmavares" w:date="2009-04-14T20:33:00Z"/>
          <w:lang w:val="en-US"/>
        </w:rPr>
      </w:pPr>
      <w:ins w:id="1414" w:author="jmavares" w:date="2009-04-14T20:33:00Z">
        <w:r w:rsidRPr="005D03CB">
          <w:rPr>
            <w:lang w:val="en-US"/>
          </w:rPr>
          <w:t>Industrial Buildings Steel Design Guide Series 7 - Roof to Column Anchorage AISC</w:t>
        </w:r>
      </w:ins>
    </w:p>
    <w:p w:rsidR="003C355C" w:rsidRPr="005D03CB" w:rsidRDefault="003C355C" w:rsidP="003C355C">
      <w:pPr>
        <w:tabs>
          <w:tab w:val="left" w:pos="720"/>
        </w:tabs>
        <w:ind w:left="720"/>
        <w:jc w:val="both"/>
        <w:rPr>
          <w:ins w:id="1415" w:author="jmavares" w:date="2009-04-14T20:33:00Z"/>
          <w:lang w:val="en-US"/>
        </w:rPr>
      </w:pPr>
      <w:ins w:id="1416" w:author="jmavares" w:date="2009-04-14T20:33:00Z">
        <w:r w:rsidRPr="005D03CB">
          <w:rPr>
            <w:lang w:val="en-US"/>
          </w:rPr>
          <w:t>Design of Oil Storage Tanks API 650</w:t>
        </w:r>
      </w:ins>
    </w:p>
    <w:p w:rsidR="003C355C" w:rsidRPr="005D03CB" w:rsidRDefault="003C355C" w:rsidP="003C355C">
      <w:pPr>
        <w:tabs>
          <w:tab w:val="left" w:pos="720"/>
        </w:tabs>
        <w:ind w:left="720"/>
        <w:jc w:val="both"/>
        <w:rPr>
          <w:ins w:id="1417" w:author="jmavares" w:date="2009-04-14T20:33:00Z"/>
          <w:lang w:val="en-US"/>
        </w:rPr>
      </w:pPr>
      <w:ins w:id="1418" w:author="jmavares" w:date="2009-04-14T20:33:00Z">
        <w:r w:rsidRPr="005D03CB">
          <w:rPr>
            <w:lang w:val="en-US"/>
          </w:rPr>
          <w:t>Structural Welding Code for Steel AWS D1.1</w:t>
        </w:r>
      </w:ins>
    </w:p>
    <w:p w:rsidR="003C355C" w:rsidRPr="005D03CB" w:rsidRDefault="003C355C" w:rsidP="003C355C">
      <w:pPr>
        <w:tabs>
          <w:tab w:val="left" w:pos="720"/>
        </w:tabs>
        <w:ind w:left="720"/>
        <w:jc w:val="both"/>
        <w:rPr>
          <w:ins w:id="1419" w:author="jmavares" w:date="2009-04-14T20:33:00Z"/>
          <w:lang w:val="en-US"/>
        </w:rPr>
      </w:pPr>
      <w:ins w:id="1420" w:author="jmavares" w:date="2009-04-14T20:33:00Z">
        <w:r w:rsidRPr="005D03CB">
          <w:rPr>
            <w:lang w:val="en-US"/>
          </w:rPr>
          <w:t>Minimum Design Loads for Buildings and Other Structures ASCE 7</w:t>
        </w:r>
      </w:ins>
    </w:p>
    <w:p w:rsidR="003C355C" w:rsidRPr="005D03CB" w:rsidRDefault="003C355C" w:rsidP="003C355C">
      <w:pPr>
        <w:tabs>
          <w:tab w:val="left" w:pos="720"/>
        </w:tabs>
        <w:ind w:left="720"/>
        <w:jc w:val="both"/>
        <w:rPr>
          <w:ins w:id="1421" w:author="jmavares" w:date="2009-04-14T20:33:00Z"/>
          <w:lang w:val="en-US"/>
        </w:rPr>
      </w:pPr>
      <w:ins w:id="1422" w:author="jmavares" w:date="2009-04-14T20:33:00Z">
        <w:r w:rsidRPr="005D03CB">
          <w:rPr>
            <w:lang w:val="en-US"/>
          </w:rPr>
          <w:t>Design of Latticed Structure ANSI/ASCE 10</w:t>
        </w:r>
        <w:r w:rsidRPr="005D03CB">
          <w:rPr>
            <w:lang w:val="en-US"/>
          </w:rPr>
          <w:noBreakHyphen/>
          <w:t>90</w:t>
        </w:r>
      </w:ins>
    </w:p>
    <w:p w:rsidR="003C355C" w:rsidRPr="005D03CB" w:rsidRDefault="003C355C" w:rsidP="003C355C">
      <w:pPr>
        <w:tabs>
          <w:tab w:val="left" w:pos="720"/>
        </w:tabs>
        <w:ind w:left="720"/>
        <w:jc w:val="both"/>
        <w:rPr>
          <w:ins w:id="1423" w:author="jmavares" w:date="2009-04-14T20:33:00Z"/>
          <w:lang w:val="en-US"/>
        </w:rPr>
      </w:pPr>
      <w:ins w:id="1424" w:author="jmavares" w:date="2009-04-14T20:33:00Z">
        <w:r w:rsidRPr="005D03CB">
          <w:rPr>
            <w:lang w:val="en-US"/>
          </w:rPr>
          <w:t>Technical Report No. 13 - Guide for the Design and Construction of Mill Buildings AISE</w:t>
        </w:r>
      </w:ins>
    </w:p>
    <w:p w:rsidR="003C355C" w:rsidRPr="005D03CB" w:rsidRDefault="003C355C" w:rsidP="003C355C">
      <w:pPr>
        <w:tabs>
          <w:tab w:val="left" w:pos="720"/>
        </w:tabs>
        <w:ind w:left="720"/>
        <w:jc w:val="both"/>
        <w:rPr>
          <w:ins w:id="1425" w:author="jmavares" w:date="2009-04-14T20:33:00Z"/>
          <w:lang w:val="en-US"/>
        </w:rPr>
      </w:pPr>
      <w:ins w:id="1426" w:author="jmavares" w:date="2009-04-14T20:33:00Z">
        <w:r w:rsidRPr="005D03CB">
          <w:rPr>
            <w:lang w:val="en-US"/>
          </w:rPr>
          <w:t>Uniform Building Code ICBO</w:t>
        </w:r>
      </w:ins>
    </w:p>
    <w:p w:rsidR="003C355C" w:rsidRPr="005D03CB" w:rsidRDefault="003C355C" w:rsidP="003C355C">
      <w:pPr>
        <w:tabs>
          <w:tab w:val="left" w:pos="720"/>
        </w:tabs>
        <w:ind w:left="720"/>
        <w:jc w:val="both"/>
        <w:rPr>
          <w:ins w:id="1427" w:author="jmavares" w:date="2009-04-14T20:33:00Z"/>
          <w:lang w:val="en-US"/>
        </w:rPr>
      </w:pPr>
      <w:ins w:id="1428" w:author="jmavares" w:date="2009-04-14T20:33:00Z">
        <w:r w:rsidRPr="005D03CB">
          <w:rPr>
            <w:lang w:val="en-US"/>
          </w:rPr>
          <w:t>Uniform Plumbing Code ICBO</w:t>
        </w:r>
      </w:ins>
    </w:p>
    <w:p w:rsidR="003C355C" w:rsidRPr="005D03CB" w:rsidRDefault="003C355C" w:rsidP="003C355C">
      <w:pPr>
        <w:tabs>
          <w:tab w:val="left" w:pos="720"/>
        </w:tabs>
        <w:ind w:left="720"/>
        <w:jc w:val="both"/>
        <w:rPr>
          <w:ins w:id="1429" w:author="jmavares" w:date="2009-04-14T20:33:00Z"/>
          <w:lang w:val="en-US"/>
        </w:rPr>
      </w:pPr>
      <w:ins w:id="1430" w:author="jmavares" w:date="2009-04-14T20:33:00Z">
        <w:r w:rsidRPr="005D03CB">
          <w:rPr>
            <w:lang w:val="en-US"/>
          </w:rPr>
          <w:t>Flammable and Combustible Liquids Code NFPA 30</w:t>
        </w:r>
      </w:ins>
    </w:p>
    <w:p w:rsidR="003C355C" w:rsidRPr="005D03CB" w:rsidRDefault="003C355C" w:rsidP="003C355C">
      <w:pPr>
        <w:tabs>
          <w:tab w:val="left" w:pos="720"/>
        </w:tabs>
        <w:ind w:left="720"/>
        <w:jc w:val="both"/>
        <w:rPr>
          <w:ins w:id="1431" w:author="jmavares" w:date="2009-04-14T20:33:00Z"/>
          <w:lang w:val="en-US"/>
        </w:rPr>
      </w:pPr>
      <w:ins w:id="1432" w:author="jmavares" w:date="2009-04-14T20:33:00Z">
        <w:r w:rsidRPr="005D03CB">
          <w:rPr>
            <w:lang w:val="en-US"/>
          </w:rPr>
          <w:t>Safety to Life from Fire in Buildings and Structures NFPA 101</w:t>
        </w:r>
      </w:ins>
    </w:p>
    <w:p w:rsidR="003C355C" w:rsidRPr="005D03CB" w:rsidRDefault="003C355C" w:rsidP="003C355C">
      <w:pPr>
        <w:tabs>
          <w:tab w:val="left" w:pos="720"/>
        </w:tabs>
        <w:ind w:left="720"/>
        <w:jc w:val="both"/>
        <w:rPr>
          <w:ins w:id="1433" w:author="jmavares" w:date="2009-04-14T20:33:00Z"/>
          <w:lang w:val="en-US"/>
        </w:rPr>
      </w:pPr>
      <w:ins w:id="1434" w:author="jmavares" w:date="2009-04-14T20:33:00Z">
        <w:r w:rsidRPr="005D03CB">
          <w:rPr>
            <w:lang w:val="en-US"/>
          </w:rPr>
          <w:t>Recommended Practice for Fire Protection of Electric Generating Plants NFPA 850</w:t>
        </w:r>
      </w:ins>
    </w:p>
    <w:p w:rsidR="003C355C" w:rsidRPr="005D03CB" w:rsidRDefault="003C355C" w:rsidP="003C355C">
      <w:pPr>
        <w:tabs>
          <w:tab w:val="left" w:pos="720"/>
        </w:tabs>
        <w:ind w:left="720"/>
        <w:jc w:val="both"/>
        <w:rPr>
          <w:ins w:id="1435" w:author="jmavares" w:date="2009-04-14T20:33:00Z"/>
          <w:lang w:val="en-US"/>
        </w:rPr>
      </w:pPr>
      <w:ins w:id="1436" w:author="jmavares" w:date="2009-04-14T20:33:00Z">
        <w:r w:rsidRPr="005D03CB">
          <w:rPr>
            <w:lang w:val="en-US"/>
          </w:rPr>
          <w:t>Occupational Safety and Health Act OSHA</w:t>
        </w:r>
      </w:ins>
    </w:p>
    <w:p w:rsidR="003C355C" w:rsidRPr="005D03CB" w:rsidRDefault="003C355C" w:rsidP="003C355C">
      <w:pPr>
        <w:tabs>
          <w:tab w:val="left" w:pos="720"/>
        </w:tabs>
        <w:ind w:left="720"/>
        <w:jc w:val="both"/>
        <w:rPr>
          <w:ins w:id="1437" w:author="jmavares" w:date="2009-04-14T20:33:00Z"/>
          <w:lang w:val="en-US"/>
        </w:rPr>
      </w:pPr>
      <w:ins w:id="1438" w:author="jmavares" w:date="2009-04-14T20:33:00Z">
        <w:r w:rsidRPr="005D03CB">
          <w:rPr>
            <w:lang w:val="en-US"/>
          </w:rPr>
          <w:t>Code of Recommended Standard Practice  SDI</w:t>
        </w:r>
      </w:ins>
    </w:p>
    <w:p w:rsidR="003C355C" w:rsidRPr="005D03CB" w:rsidRDefault="003C355C" w:rsidP="003C355C">
      <w:pPr>
        <w:tabs>
          <w:tab w:val="left" w:pos="720"/>
        </w:tabs>
        <w:ind w:left="720"/>
        <w:jc w:val="both"/>
        <w:rPr>
          <w:ins w:id="1439" w:author="jmavares" w:date="2009-04-14T20:33:00Z"/>
          <w:lang w:val="en-US"/>
        </w:rPr>
      </w:pPr>
      <w:ins w:id="1440" w:author="jmavares" w:date="2009-04-14T20:33:00Z">
        <w:r w:rsidRPr="005D03CB">
          <w:rPr>
            <w:lang w:val="en-US"/>
          </w:rPr>
          <w:t>Design Manual for Floor Decks and Roof Decks SDI</w:t>
        </w:r>
      </w:ins>
    </w:p>
    <w:p w:rsidR="003C355C" w:rsidRPr="005D03CB" w:rsidRDefault="003C355C" w:rsidP="003C355C">
      <w:pPr>
        <w:pStyle w:val="BulletMargin"/>
        <w:tabs>
          <w:tab w:val="clear" w:pos="540"/>
          <w:tab w:val="clear" w:pos="1080"/>
          <w:tab w:val="clear" w:pos="1620"/>
          <w:tab w:val="clear" w:pos="2160"/>
          <w:tab w:val="clear" w:pos="2700"/>
          <w:tab w:val="clear" w:pos="3240"/>
          <w:tab w:val="clear" w:pos="3780"/>
          <w:tab w:val="clear" w:pos="4320"/>
          <w:tab w:val="clear" w:pos="5040"/>
          <w:tab w:val="clear" w:pos="5760"/>
          <w:tab w:val="clear" w:pos="6480"/>
          <w:tab w:val="clear" w:pos="7200"/>
          <w:tab w:val="clear" w:pos="7920"/>
          <w:tab w:val="clear" w:pos="8640"/>
          <w:tab w:val="clear" w:pos="9360"/>
          <w:tab w:val="left" w:pos="720"/>
        </w:tabs>
        <w:spacing w:after="0" w:line="240" w:lineRule="auto"/>
        <w:ind w:left="720" w:firstLine="0"/>
        <w:rPr>
          <w:ins w:id="1441" w:author="jmavares" w:date="2009-04-14T20:33:00Z"/>
          <w:rFonts w:ascii="Arial" w:hAnsi="Arial" w:cs="Arial"/>
          <w:sz w:val="22"/>
          <w:szCs w:val="22"/>
        </w:rPr>
      </w:pPr>
      <w:ins w:id="1442" w:author="jmavares" w:date="2009-04-14T20:33:00Z">
        <w:r w:rsidRPr="005D03CB">
          <w:rPr>
            <w:rFonts w:ascii="Arial" w:hAnsi="Arial" w:cs="Arial"/>
            <w:snapToGrid w:val="0"/>
            <w:sz w:val="22"/>
            <w:szCs w:val="22"/>
            <w:lang w:eastAsia="es-ES"/>
          </w:rPr>
          <w:t xml:space="preserve">Paint Application Specification </w:t>
        </w:r>
        <w:r w:rsidRPr="005D03CB">
          <w:rPr>
            <w:rFonts w:ascii="Arial" w:hAnsi="Arial" w:cs="Arial"/>
            <w:sz w:val="22"/>
            <w:szCs w:val="22"/>
          </w:rPr>
          <w:t>SSPC</w:t>
        </w:r>
      </w:ins>
    </w:p>
    <w:p w:rsidR="003C355C" w:rsidRPr="005D03CB" w:rsidRDefault="003C355C" w:rsidP="003C355C">
      <w:pPr>
        <w:tabs>
          <w:tab w:val="left" w:pos="720"/>
        </w:tabs>
        <w:ind w:left="720"/>
        <w:jc w:val="both"/>
        <w:rPr>
          <w:ins w:id="1443" w:author="jmavares" w:date="2009-04-14T20:33:00Z"/>
          <w:lang w:val="en-US"/>
        </w:rPr>
      </w:pPr>
      <w:ins w:id="1444" w:author="jmavares" w:date="2009-04-14T20:33:00Z">
        <w:r w:rsidRPr="005D03CB">
          <w:rPr>
            <w:lang w:val="en-US"/>
          </w:rPr>
          <w:t>Surface Preparation Specifications SSPC</w:t>
        </w:r>
      </w:ins>
    </w:p>
    <w:p w:rsidR="003C355C" w:rsidRPr="005D03CB" w:rsidRDefault="003C355C" w:rsidP="003C355C">
      <w:pPr>
        <w:tabs>
          <w:tab w:val="left" w:pos="720"/>
        </w:tabs>
        <w:ind w:left="720"/>
        <w:jc w:val="both"/>
        <w:rPr>
          <w:ins w:id="1445" w:author="jmavares" w:date="2009-04-14T20:33:00Z"/>
        </w:rPr>
      </w:pPr>
      <w:ins w:id="1446" w:author="jmavares" w:date="2009-04-14T20:33:00Z">
        <w:r w:rsidRPr="005D03CB">
          <w:t>Las pruebas de campo y de laboratorio propuestas para etapa de construcción deben seguir los estándares especificados por ASTM y la Sociedad Americana de Ensayos No</w:t>
        </w:r>
        <w:r w:rsidR="001A0E72" w:rsidRPr="005D03CB">
          <w:t xml:space="preserve"> </w:t>
        </w:r>
        <w:r w:rsidRPr="005D03CB">
          <w:t>destructivos (ASNT).</w:t>
        </w:r>
      </w:ins>
    </w:p>
    <w:p w:rsidR="003C355C" w:rsidRPr="005D03CB" w:rsidRDefault="003C355C" w:rsidP="003C355C">
      <w:pPr>
        <w:tabs>
          <w:tab w:val="left" w:pos="720"/>
        </w:tabs>
        <w:ind w:left="720"/>
        <w:jc w:val="both"/>
        <w:rPr>
          <w:ins w:id="1447" w:author="jmavares" w:date="2009-04-14T20:33:00Z"/>
        </w:rPr>
      </w:pPr>
      <w:ins w:id="1448" w:author="jmavares" w:date="2009-04-14T20:33:00Z">
        <w:r w:rsidRPr="005D03CB">
          <w:t>El diseño del concreto estructural debe seguir las prácticas del Instituto Americano de Concreto (ACI) y el Instituto del Acero para reforzamiento del concreto (CRSI).</w:t>
        </w:r>
      </w:ins>
    </w:p>
    <w:p w:rsidR="003C355C" w:rsidRPr="005D03CB" w:rsidRDefault="003C355C" w:rsidP="003C355C">
      <w:pPr>
        <w:tabs>
          <w:tab w:val="left" w:pos="720"/>
        </w:tabs>
        <w:ind w:left="720"/>
        <w:jc w:val="both"/>
        <w:rPr>
          <w:ins w:id="1449" w:author="jmavares" w:date="2009-04-14T20:33:00Z"/>
        </w:rPr>
      </w:pPr>
    </w:p>
    <w:p w:rsidR="003C355C" w:rsidRPr="005D03CB" w:rsidRDefault="003C355C" w:rsidP="003C355C">
      <w:pPr>
        <w:tabs>
          <w:tab w:val="left" w:pos="720"/>
        </w:tabs>
        <w:ind w:left="720"/>
        <w:jc w:val="both"/>
        <w:rPr>
          <w:ins w:id="1450" w:author="jmavares" w:date="2009-04-14T20:33:00Z"/>
        </w:rPr>
      </w:pPr>
      <w:ins w:id="1451" w:author="jmavares" w:date="2009-04-14T20:33:00Z">
        <w:r w:rsidRPr="005D03CB">
          <w:t>También se debe utilizar la última revisión de los códigos o estándares Venezolanos:</w:t>
        </w:r>
      </w:ins>
    </w:p>
    <w:p w:rsidR="00000000" w:rsidRDefault="003C355C">
      <w:pPr>
        <w:tabs>
          <w:tab w:val="left" w:pos="720"/>
        </w:tabs>
        <w:ind w:left="720"/>
        <w:jc w:val="both"/>
        <w:pPrChange w:id="1452" w:author="jmavares" w:date="2009-04-14T20:33:00Z">
          <w:pPr>
            <w:pStyle w:val="BodyText3"/>
            <w:ind w:left="720"/>
          </w:pPr>
        </w:pPrChange>
      </w:pPr>
      <w:ins w:id="1453" w:author="jmavares" w:date="2009-04-14T20:33:00Z">
        <w:r w:rsidRPr="005D03CB">
          <w:t>Covenin Mindur 2002 Criterios y Acciones Mínimas para el Proyecto</w:t>
        </w:r>
      </w:ins>
      <w:r w:rsidRPr="005D03CB">
        <w:t xml:space="preserve"> de Edificaciones.</w:t>
      </w:r>
    </w:p>
    <w:p w:rsidR="003C355C" w:rsidRPr="005D03CB" w:rsidRDefault="00F249FD" w:rsidP="003C355C">
      <w:pPr>
        <w:tabs>
          <w:tab w:val="left" w:pos="720"/>
        </w:tabs>
        <w:ind w:left="720"/>
        <w:jc w:val="both"/>
        <w:rPr>
          <w:ins w:id="1454" w:author="jmavares" w:date="2009-04-14T20:33:00Z"/>
        </w:rPr>
      </w:pPr>
      <w:del w:id="1455" w:author="jmavares" w:date="2009-04-14T20:33:00Z">
        <w:r w:rsidRPr="0024033B">
          <w:delText>-</w:delText>
        </w:r>
      </w:del>
      <w:ins w:id="1456" w:author="jmavares" w:date="2009-04-14T20:33:00Z">
        <w:r w:rsidR="003C355C" w:rsidRPr="005D03CB">
          <w:t>Covenin Mindur 2003 Acciones del Viento Sobre las Construcciones</w:t>
        </w:r>
      </w:ins>
    </w:p>
    <w:p w:rsidR="003C355C" w:rsidRPr="005D03CB" w:rsidRDefault="003C355C" w:rsidP="003C355C">
      <w:pPr>
        <w:tabs>
          <w:tab w:val="left" w:pos="720"/>
        </w:tabs>
        <w:ind w:left="720"/>
        <w:jc w:val="both"/>
        <w:rPr>
          <w:ins w:id="1457" w:author="jmavares" w:date="2009-04-14T20:33:00Z"/>
        </w:rPr>
      </w:pPr>
      <w:ins w:id="1458" w:author="jmavares" w:date="2009-04-14T20:33:00Z">
        <w:r w:rsidRPr="005D03CB">
          <w:t>Covenin Mindur 1618</w:t>
        </w:r>
        <w:r w:rsidRPr="005D03CB">
          <w:tab/>
          <w:t>Estructuras de Acero para Edificaciones.  Proyecto, Fabricación y Construcción.</w:t>
        </w:r>
      </w:ins>
    </w:p>
    <w:p w:rsidR="003C355C" w:rsidRPr="005D03CB" w:rsidRDefault="003C355C" w:rsidP="003C355C">
      <w:pPr>
        <w:tabs>
          <w:tab w:val="left" w:pos="720"/>
        </w:tabs>
        <w:ind w:left="720"/>
        <w:jc w:val="both"/>
        <w:rPr>
          <w:ins w:id="1459" w:author="jmavares" w:date="2009-04-14T20:33:00Z"/>
        </w:rPr>
      </w:pPr>
      <w:ins w:id="1460" w:author="jmavares" w:date="2009-04-14T20:33:00Z">
        <w:r w:rsidRPr="005D03CB">
          <w:t>Covenin Mindur 1753 Estructuras de Concreto Armado para Edificaciones, Análisis y Diseño.</w:t>
        </w:r>
      </w:ins>
    </w:p>
    <w:p w:rsidR="003C355C" w:rsidRPr="005D03CB" w:rsidRDefault="003C355C" w:rsidP="003C355C">
      <w:pPr>
        <w:tabs>
          <w:tab w:val="left" w:pos="720"/>
        </w:tabs>
        <w:ind w:left="720"/>
        <w:jc w:val="both"/>
        <w:rPr>
          <w:ins w:id="1461" w:author="jmavares" w:date="2009-04-14T20:33:00Z"/>
        </w:rPr>
      </w:pPr>
      <w:ins w:id="1462" w:author="jmavares" w:date="2009-04-14T20:33:00Z">
        <w:r w:rsidRPr="005D03CB">
          <w:t>Covenin Mindur 1756 Edificaciones Sismorresistentes</w:t>
        </w:r>
      </w:ins>
    </w:p>
    <w:p w:rsidR="003C355C" w:rsidRPr="005D03CB" w:rsidRDefault="003C355C" w:rsidP="003C355C">
      <w:pPr>
        <w:pStyle w:val="EndnoteText"/>
        <w:widowControl/>
        <w:tabs>
          <w:tab w:val="left" w:pos="-1701"/>
          <w:tab w:val="left" w:pos="720"/>
        </w:tabs>
        <w:spacing w:before="120" w:after="120"/>
        <w:ind w:left="720"/>
        <w:jc w:val="both"/>
        <w:rPr>
          <w:ins w:id="1463" w:author="jmavares" w:date="2009-04-14T20:33:00Z"/>
          <w:rFonts w:ascii="Arial" w:hAnsi="Arial" w:cs="Arial"/>
          <w:sz w:val="22"/>
          <w:szCs w:val="22"/>
          <w:lang w:val="es-ES"/>
        </w:rPr>
      </w:pPr>
      <w:ins w:id="1464" w:author="jmavares" w:date="2009-04-14T20:33:00Z">
        <w:r w:rsidRPr="005D03CB">
          <w:rPr>
            <w:rFonts w:ascii="Arial" w:hAnsi="Arial" w:cs="Arial"/>
            <w:sz w:val="22"/>
            <w:szCs w:val="22"/>
            <w:lang w:val="es-ES"/>
          </w:rPr>
          <w:t>Covenin Mindur 2000</w:t>
        </w:r>
        <w:r w:rsidRPr="005D03CB">
          <w:rPr>
            <w:rFonts w:ascii="Arial" w:hAnsi="Arial" w:cs="Arial"/>
            <w:sz w:val="22"/>
            <w:szCs w:val="22"/>
            <w:lang w:val="es-ES"/>
          </w:rPr>
          <w:tab/>
          <w:t xml:space="preserve"> Carreteras, Especificaciones, Codificación y Medición”</w:t>
        </w:r>
      </w:ins>
    </w:p>
    <w:p w:rsidR="00F249FD" w:rsidRPr="0024033B" w:rsidRDefault="003C355C" w:rsidP="00F249FD">
      <w:pPr>
        <w:pStyle w:val="BodyText3"/>
        <w:ind w:left="720"/>
        <w:rPr>
          <w:del w:id="1465" w:author="jmavares" w:date="2009-04-14T20:33:00Z"/>
          <w:sz w:val="22"/>
          <w:szCs w:val="22"/>
        </w:rPr>
      </w:pPr>
      <w:ins w:id="1466" w:author="jmavares" w:date="2009-04-14T20:33:00Z">
        <w:r w:rsidRPr="005D03CB">
          <w:rPr>
            <w:sz w:val="22"/>
            <w:szCs w:val="22"/>
          </w:rPr>
          <w:t xml:space="preserve">Ministerio de </w:t>
        </w:r>
      </w:ins>
      <w:r w:rsidRPr="005D03CB">
        <w:rPr>
          <w:sz w:val="22"/>
        </w:rPr>
        <w:t xml:space="preserve">Transporte </w:t>
      </w:r>
      <w:del w:id="1467" w:author="jmavares" w:date="2009-04-14T20:33:00Z">
        <w:r w:rsidR="00F249FD" w:rsidRPr="0024033B">
          <w:rPr>
            <w:sz w:val="22"/>
            <w:szCs w:val="22"/>
          </w:rPr>
          <w:delText>de Personal.</w:delText>
        </w:r>
      </w:del>
    </w:p>
    <w:p w:rsidR="00F249FD" w:rsidRPr="0024033B" w:rsidRDefault="00F249FD" w:rsidP="00F249FD">
      <w:pPr>
        <w:pStyle w:val="BodyText3"/>
        <w:ind w:left="720"/>
        <w:rPr>
          <w:del w:id="1468" w:author="jmavares" w:date="2009-04-14T20:33:00Z"/>
          <w:sz w:val="22"/>
          <w:szCs w:val="22"/>
        </w:rPr>
      </w:pPr>
      <w:del w:id="1469" w:author="jmavares" w:date="2009-04-14T20:33:00Z">
        <w:r w:rsidRPr="0024033B">
          <w:rPr>
            <w:sz w:val="22"/>
            <w:szCs w:val="22"/>
          </w:rPr>
          <w:delText>-Demarcación y Señalización</w:delText>
        </w:r>
      </w:del>
    </w:p>
    <w:p w:rsidR="00F249FD" w:rsidRPr="0024033B" w:rsidRDefault="00F249FD" w:rsidP="00F249FD">
      <w:pPr>
        <w:pStyle w:val="BodyText3"/>
        <w:ind w:left="720"/>
        <w:rPr>
          <w:del w:id="1470" w:author="jmavares" w:date="2009-04-14T20:33:00Z"/>
          <w:sz w:val="22"/>
          <w:szCs w:val="22"/>
        </w:rPr>
      </w:pPr>
      <w:del w:id="1471" w:author="jmavares" w:date="2009-04-14T20:33:00Z">
        <w:r w:rsidRPr="0024033B">
          <w:rPr>
            <w:sz w:val="22"/>
            <w:szCs w:val="22"/>
          </w:rPr>
          <w:delText>-Suministro de comidas y refrigerios</w:delText>
        </w:r>
      </w:del>
    </w:p>
    <w:p w:rsidR="00F249FD" w:rsidRPr="0024033B" w:rsidRDefault="00F249FD" w:rsidP="00F249FD">
      <w:pPr>
        <w:pStyle w:val="BodyText3"/>
        <w:ind w:left="720"/>
        <w:rPr>
          <w:del w:id="1472" w:author="jmavares" w:date="2009-04-14T20:33:00Z"/>
          <w:sz w:val="22"/>
          <w:szCs w:val="22"/>
        </w:rPr>
      </w:pPr>
      <w:del w:id="1473" w:author="jmavares" w:date="2009-04-14T20:33:00Z">
        <w:r w:rsidRPr="0024033B">
          <w:rPr>
            <w:sz w:val="22"/>
            <w:szCs w:val="22"/>
          </w:rPr>
          <w:delText>-Vigilancia sin armamento</w:delText>
        </w:r>
      </w:del>
    </w:p>
    <w:p w:rsidR="00F249FD" w:rsidRPr="0024033B" w:rsidRDefault="00F249FD" w:rsidP="00F249FD">
      <w:pPr>
        <w:pStyle w:val="BodyText3"/>
        <w:ind w:left="720"/>
        <w:rPr>
          <w:del w:id="1474" w:author="jmavares" w:date="2009-04-14T20:33:00Z"/>
          <w:sz w:val="22"/>
          <w:szCs w:val="22"/>
        </w:rPr>
      </w:pPr>
      <w:del w:id="1475" w:author="jmavares" w:date="2009-04-14T20:33:00Z">
        <w:r w:rsidRPr="0024033B">
          <w:rPr>
            <w:sz w:val="22"/>
            <w:szCs w:val="22"/>
          </w:rPr>
          <w:delText>-Recolección y eliminación de desechos no tóxicos.</w:delText>
        </w:r>
      </w:del>
    </w:p>
    <w:p w:rsidR="00F249FD" w:rsidRPr="0024033B" w:rsidRDefault="00F249FD" w:rsidP="00F249FD">
      <w:pPr>
        <w:pStyle w:val="BodyText3"/>
        <w:ind w:left="720"/>
        <w:rPr>
          <w:del w:id="1476" w:author="jmavares" w:date="2009-04-14T20:33:00Z"/>
          <w:sz w:val="22"/>
          <w:szCs w:val="22"/>
        </w:rPr>
      </w:pPr>
      <w:del w:id="1477" w:author="jmavares" w:date="2009-04-14T20:33:00Z">
        <w:r w:rsidRPr="0024033B">
          <w:rPr>
            <w:sz w:val="22"/>
            <w:szCs w:val="22"/>
          </w:rPr>
          <w:delText>-Control de Vegetación: pica y poda</w:delText>
        </w:r>
      </w:del>
    </w:p>
    <w:p w:rsidR="00F249FD" w:rsidRPr="0024033B" w:rsidRDefault="00F249FD" w:rsidP="00F249FD">
      <w:pPr>
        <w:pStyle w:val="BodyText3"/>
        <w:ind w:left="720"/>
        <w:rPr>
          <w:del w:id="1478" w:author="jmavares" w:date="2009-04-14T20:33:00Z"/>
          <w:sz w:val="22"/>
          <w:szCs w:val="22"/>
        </w:rPr>
      </w:pPr>
      <w:del w:id="1479" w:author="jmavares" w:date="2009-04-14T20:33:00Z">
        <w:r w:rsidRPr="0024033B">
          <w:rPr>
            <w:sz w:val="22"/>
            <w:szCs w:val="22"/>
          </w:rPr>
          <w:delText>-Impermeabilización y pintura.</w:delText>
        </w:r>
      </w:del>
    </w:p>
    <w:p w:rsidR="00F249FD" w:rsidRPr="0024033B" w:rsidRDefault="00F249FD" w:rsidP="00F249FD">
      <w:pPr>
        <w:pStyle w:val="BodyText3"/>
        <w:ind w:left="720"/>
        <w:rPr>
          <w:del w:id="1480" w:author="jmavares" w:date="2009-04-14T20:33:00Z"/>
          <w:sz w:val="22"/>
          <w:szCs w:val="22"/>
        </w:rPr>
      </w:pPr>
    </w:p>
    <w:p w:rsidR="00F249FD" w:rsidRPr="0024033B" w:rsidRDefault="00F249FD" w:rsidP="00F249FD">
      <w:pPr>
        <w:pStyle w:val="BodyText3"/>
        <w:ind w:left="720"/>
        <w:rPr>
          <w:del w:id="1481" w:author="jmavares" w:date="2009-04-14T20:33:00Z"/>
          <w:sz w:val="22"/>
          <w:szCs w:val="22"/>
        </w:rPr>
      </w:pPr>
      <w:del w:id="1482" w:author="jmavares" w:date="2009-04-14T20:33:00Z">
        <w:r w:rsidRPr="0024033B">
          <w:rPr>
            <w:sz w:val="22"/>
            <w:szCs w:val="22"/>
          </w:rPr>
          <w:delText xml:space="preserve">Cada una de estas labores, deberán ser desarrolladas por Asociaciones Cooperativas </w:delText>
        </w:r>
      </w:del>
      <w:r w:rsidR="003C355C" w:rsidRPr="005D03CB">
        <w:rPr>
          <w:sz w:val="22"/>
        </w:rPr>
        <w:t>y</w:t>
      </w:r>
      <w:del w:id="1483" w:author="jmavares" w:date="2009-04-14T20:33:00Z">
        <w:r w:rsidRPr="0024033B">
          <w:rPr>
            <w:sz w:val="22"/>
            <w:szCs w:val="22"/>
          </w:rPr>
          <w:delText xml:space="preserve">/o empresas Alternativas diferentes. </w:delText>
        </w:r>
      </w:del>
    </w:p>
    <w:p w:rsidR="00F249FD" w:rsidRPr="00FA4613" w:rsidRDefault="00F249FD" w:rsidP="00F249FD">
      <w:pPr>
        <w:pStyle w:val="BodyText3"/>
        <w:ind w:left="720"/>
        <w:rPr>
          <w:del w:id="1484" w:author="jmavares" w:date="2009-04-14T20:33:00Z"/>
          <w:b/>
          <w:sz w:val="22"/>
          <w:szCs w:val="22"/>
        </w:rPr>
      </w:pPr>
    </w:p>
    <w:p w:rsidR="00000000" w:rsidRDefault="00F249FD">
      <w:pPr>
        <w:pStyle w:val="Body"/>
        <w:tabs>
          <w:tab w:val="clear" w:pos="1080"/>
          <w:tab w:val="clear" w:pos="1620"/>
          <w:tab w:val="clear" w:pos="2160"/>
          <w:tab w:val="clear" w:pos="2700"/>
          <w:tab w:val="clear" w:pos="3240"/>
          <w:tab w:val="clear" w:pos="3780"/>
          <w:tab w:val="clear" w:pos="4320"/>
          <w:tab w:val="clear" w:pos="5040"/>
          <w:tab w:val="clear" w:pos="5760"/>
          <w:tab w:val="clear" w:pos="6480"/>
          <w:tab w:val="clear" w:pos="7200"/>
          <w:tab w:val="clear" w:pos="7920"/>
          <w:tab w:val="clear" w:pos="8640"/>
          <w:tab w:val="clear" w:pos="9360"/>
          <w:tab w:val="left" w:pos="720"/>
        </w:tabs>
        <w:spacing w:before="120" w:after="120" w:line="240" w:lineRule="auto"/>
        <w:ind w:left="720"/>
        <w:rPr>
          <w:rPrChange w:id="1485" w:author="jmavares" w:date="2009-04-14T20:33:00Z">
            <w:rPr>
              <w:lang w:val="es-VE"/>
            </w:rPr>
          </w:rPrChange>
        </w:rPr>
        <w:pPrChange w:id="1486" w:author="jmavares" w:date="2009-04-14T20:33:00Z">
          <w:pPr>
            <w:ind w:left="720"/>
            <w:jc w:val="both"/>
          </w:pPr>
        </w:pPrChange>
      </w:pPr>
      <w:del w:id="1487" w:author="jmavares" w:date="2009-04-14T20:33:00Z">
        <w:r w:rsidRPr="00FA4613">
          <w:rPr>
            <w:lang w:val="es-VE"/>
          </w:rPr>
          <w:delText xml:space="preserve">Si por aplicación de la obligación prevista en esta cláusula se subcontratan consorcios constituidos por </w:delText>
        </w:r>
        <w:r w:rsidRPr="00FA4613">
          <w:delText>PYMI´s, empresas alternativas y/o cooperativas</w:delText>
        </w:r>
        <w:r w:rsidRPr="00FA4613">
          <w:rPr>
            <w:b/>
          </w:rPr>
          <w:delText xml:space="preserve"> </w:delText>
        </w:r>
        <w:r w:rsidRPr="00FA4613">
          <w:delText>estos</w:delText>
        </w:r>
        <w:r w:rsidRPr="00FA4613">
          <w:rPr>
            <w:b/>
          </w:rPr>
          <w:delText xml:space="preserve"> </w:delText>
        </w:r>
        <w:r w:rsidRPr="00FA4613">
          <w:rPr>
            <w:b/>
            <w:lang w:val="es-VE"/>
          </w:rPr>
          <w:delText xml:space="preserve"> </w:delText>
        </w:r>
        <w:r w:rsidRPr="00FA4613">
          <w:rPr>
            <w:lang w:val="es-VE"/>
          </w:rPr>
          <w:delText>no podrán  modificar su composición sin la previa autorización dada por escrito por parte del ENTE CONTRATANTE,</w:delText>
        </w:r>
      </w:del>
      <w:ins w:id="1488" w:author="jmavares" w:date="2009-04-14T20:33:00Z">
        <w:r w:rsidR="003C355C" w:rsidRPr="005D03CB">
          <w:rPr>
            <w:rFonts w:ascii="Arial" w:hAnsi="Arial" w:cs="Arial"/>
            <w:sz w:val="22"/>
            <w:szCs w:val="22"/>
          </w:rPr>
          <w:t xml:space="preserve"> Comunicaciones, </w:t>
        </w:r>
        <w:r w:rsidR="003C355C" w:rsidRPr="005D03CB">
          <w:rPr>
            <w:rFonts w:ascii="Arial" w:hAnsi="Arial" w:cs="Arial"/>
            <w:snapToGrid w:val="0"/>
            <w:sz w:val="22"/>
            <w:szCs w:val="22"/>
            <w:lang w:eastAsia="es-ES"/>
          </w:rPr>
          <w:t>Normas</w:t>
        </w:r>
      </w:ins>
      <w:r w:rsidR="00872AD3" w:rsidRPr="00872AD3">
        <w:rPr>
          <w:rFonts w:ascii="Arial" w:hAnsi="Arial"/>
          <w:sz w:val="22"/>
          <w:rPrChange w:id="1489" w:author="jmavares" w:date="2009-04-14T20:33:00Z">
            <w:rPr>
              <w:lang w:val="es-VE"/>
            </w:rPr>
          </w:rPrChange>
        </w:rPr>
        <w:t xml:space="preserve"> para </w:t>
      </w:r>
      <w:del w:id="1490" w:author="jmavares" w:date="2009-04-14T20:33:00Z">
        <w:r w:rsidRPr="00FA4613">
          <w:rPr>
            <w:lang w:val="es-VE"/>
          </w:rPr>
          <w:delText>lo cual el Consorcio deberá presentar a la aprobación de EL ENTE CONTRATANTE toda la información que sea necesaria para la evaluación del o los sustitutos. El Ente Contratante podrá negarse a tal modificación, en cuyo caso el Consorcio tendrá que culminar la ejecución del Contrato conservando su conformación original</w:delText>
        </w:r>
      </w:del>
      <w:ins w:id="1491" w:author="jmavares" w:date="2009-04-14T20:33:00Z">
        <w:r w:rsidR="003C355C" w:rsidRPr="005D03CB">
          <w:rPr>
            <w:rFonts w:ascii="Arial" w:hAnsi="Arial" w:cs="Arial"/>
            <w:snapToGrid w:val="0"/>
            <w:sz w:val="22"/>
            <w:szCs w:val="22"/>
            <w:lang w:eastAsia="es-ES"/>
          </w:rPr>
          <w:t>el Proyecto de Carreteras</w:t>
        </w:r>
      </w:ins>
      <w:r w:rsidR="00872AD3" w:rsidRPr="00872AD3">
        <w:rPr>
          <w:rFonts w:ascii="Arial" w:hAnsi="Arial"/>
          <w:sz w:val="22"/>
          <w:rPrChange w:id="1492" w:author="jmavares" w:date="2009-04-14T20:33:00Z">
            <w:rPr>
              <w:lang w:val="es-VE"/>
            </w:rPr>
          </w:rPrChange>
        </w:rPr>
        <w:t>.</w:t>
      </w:r>
    </w:p>
    <w:p w:rsidR="00000000" w:rsidRDefault="0055454B">
      <w:pPr>
        <w:tabs>
          <w:tab w:val="left" w:pos="720"/>
        </w:tabs>
        <w:ind w:left="720"/>
        <w:jc w:val="both"/>
        <w:rPr>
          <w:rPrChange w:id="1493" w:author="jmavares" w:date="2009-04-14T20:33:00Z">
            <w:rPr>
              <w:lang w:val="es-VE"/>
            </w:rPr>
          </w:rPrChange>
        </w:rPr>
        <w:pPrChange w:id="1494" w:author="jmavares" w:date="2009-04-14T20:33:00Z">
          <w:pPr>
            <w:ind w:left="720"/>
            <w:jc w:val="both"/>
          </w:pPr>
        </w:pPrChange>
      </w:pPr>
    </w:p>
    <w:p w:rsidR="00F249FD" w:rsidRPr="00FA4613" w:rsidRDefault="00F249FD" w:rsidP="00F249FD">
      <w:pPr>
        <w:pStyle w:val="BodyText"/>
        <w:spacing w:line="240" w:lineRule="auto"/>
        <w:ind w:left="720"/>
        <w:rPr>
          <w:del w:id="1495" w:author="jmavares" w:date="2009-04-14T20:33:00Z"/>
          <w:lang w:val="es-VE"/>
        </w:rPr>
      </w:pPr>
      <w:del w:id="1496" w:author="jmavares" w:date="2009-04-14T20:33:00Z">
        <w:r w:rsidRPr="00FA4613">
          <w:rPr>
            <w:lang w:val="es-VE"/>
          </w:rPr>
          <w:delText xml:space="preserve">En caso de resultar beneficiaria(s) de la sub-contratación por virtud de lo establecido en la presente cláusula; EL ENTE CONTRATANTE tendrá el derecho de auditar durante la ejecución del Contrato y hasta por tres (3) años después de la terminación del Contrato, los libros, archivos, contratos y demás documentos de las PYMI´s, empresas alternativas y/o cooperativas, de los Consorcios en las que éstas participan y de las empresas integrantes de dichos Consorcios, relacionados con el Contrato, a los fines de verificar que en la ejecución del mismo no se efectúen actos que transgredan el propósito de  la preferencia otorgada.   </w:delText>
        </w:r>
      </w:del>
    </w:p>
    <w:p w:rsidR="00F249FD" w:rsidRPr="00FA4613" w:rsidRDefault="00F249FD" w:rsidP="00F249FD">
      <w:pPr>
        <w:ind w:left="720"/>
        <w:jc w:val="both"/>
        <w:rPr>
          <w:del w:id="1497" w:author="jmavares" w:date="2009-04-14T20:33:00Z"/>
          <w:lang w:val="es-VE"/>
        </w:rPr>
      </w:pPr>
    </w:p>
    <w:p w:rsidR="00F249FD" w:rsidRPr="00FA4613" w:rsidRDefault="00F249FD" w:rsidP="00F249FD">
      <w:pPr>
        <w:ind w:left="720"/>
        <w:jc w:val="both"/>
        <w:rPr>
          <w:del w:id="1498" w:author="jmavares" w:date="2009-04-14T20:33:00Z"/>
          <w:lang w:val="es-VE"/>
        </w:rPr>
      </w:pPr>
      <w:del w:id="1499" w:author="jmavares" w:date="2009-04-14T20:33:00Z">
        <w:r w:rsidRPr="00FA4613">
          <w:rPr>
            <w:lang w:val="es-VE"/>
          </w:rPr>
          <w:delText>EL ENTE CONTRATANTE podrá ordenar a EL  CONTRATISTA  dar por terminado el subcontrato en caso que se determine que las PYMI´s,  Asociación Cooperativa y/o Empresa Alternativa, ha(n) efectuado actos que logren o pretendan desvirtuar las preferencias previstas en este Pliego, sin que sea procedente en tales casos el pago de indemnización alguna.</w:delText>
        </w:r>
      </w:del>
    </w:p>
    <w:p w:rsidR="00F249FD" w:rsidRPr="00FA4613" w:rsidRDefault="00F249FD" w:rsidP="00F249FD">
      <w:pPr>
        <w:ind w:left="720" w:right="13"/>
        <w:jc w:val="both"/>
        <w:rPr>
          <w:del w:id="1500" w:author="jmavares" w:date="2009-04-14T20:33:00Z"/>
          <w:color w:val="000000"/>
          <w:lang w:val="es-VE"/>
        </w:rPr>
      </w:pPr>
    </w:p>
    <w:p w:rsidR="00F249FD" w:rsidRPr="00FA4613" w:rsidRDefault="00D30236" w:rsidP="00F249FD">
      <w:pPr>
        <w:ind w:left="720" w:right="13"/>
        <w:jc w:val="both"/>
        <w:rPr>
          <w:del w:id="1501" w:author="jmavares" w:date="2009-04-14T20:33:00Z"/>
          <w:b/>
          <w:bCs/>
        </w:rPr>
      </w:pPr>
      <w:del w:id="1502" w:author="jmavares" w:date="2009-04-14T20:33:00Z">
        <w:r>
          <w:rPr>
            <w:b/>
            <w:bCs/>
          </w:rPr>
          <w:delText>2</w:delText>
        </w:r>
        <w:r w:rsidR="00F249FD" w:rsidRPr="00FA4613">
          <w:rPr>
            <w:b/>
            <w:bCs/>
          </w:rPr>
          <w:delText>.   PERMISOS</w:delText>
        </w:r>
      </w:del>
    </w:p>
    <w:p w:rsidR="00F249FD" w:rsidRPr="00FA4613" w:rsidRDefault="00D30236" w:rsidP="00F249FD">
      <w:pPr>
        <w:ind w:left="720"/>
        <w:jc w:val="both"/>
        <w:rPr>
          <w:del w:id="1503" w:author="jmavares" w:date="2009-04-14T20:33:00Z"/>
          <w:b/>
          <w:bCs/>
        </w:rPr>
      </w:pPr>
      <w:del w:id="1504" w:author="jmavares" w:date="2009-04-14T20:33:00Z">
        <w:r>
          <w:rPr>
            <w:b/>
            <w:bCs/>
          </w:rPr>
          <w:delText>2</w:delText>
        </w:r>
        <w:r w:rsidR="00F249FD" w:rsidRPr="00FA4613">
          <w:rPr>
            <w:b/>
            <w:bCs/>
          </w:rPr>
          <w:delText>.1</w:delText>
        </w:r>
        <w:r w:rsidR="00F249FD" w:rsidRPr="00FA4613">
          <w:delText xml:space="preserve"> </w:delText>
        </w:r>
        <w:r w:rsidR="00F249FD" w:rsidRPr="00FA4613">
          <w:rPr>
            <w:b/>
            <w:bCs/>
          </w:rPr>
          <w:delText xml:space="preserve"> PERMISOS CON TERCEROS.</w:delText>
        </w:r>
      </w:del>
    </w:p>
    <w:p w:rsidR="00F249FD" w:rsidRPr="00FA4613" w:rsidRDefault="00F249FD" w:rsidP="00F249FD">
      <w:pPr>
        <w:ind w:left="720"/>
        <w:jc w:val="both"/>
        <w:rPr>
          <w:del w:id="1505" w:author="jmavares" w:date="2009-04-14T20:33:00Z"/>
        </w:rPr>
      </w:pPr>
      <w:del w:id="1506" w:author="jmavares" w:date="2009-04-14T20:33:00Z">
        <w:r w:rsidRPr="00FA4613">
          <w:delText>EL ENTE CONTRATANTE apoyará a la empresa Contratista en la obtención de los permisos asociados para realizar trabajos en áreas que sean propiedad de terceros, tales como PDVSA.</w:delText>
        </w:r>
      </w:del>
    </w:p>
    <w:p w:rsidR="00F249FD" w:rsidRPr="00FA4613" w:rsidRDefault="00D30236" w:rsidP="00F249FD">
      <w:pPr>
        <w:ind w:left="720"/>
        <w:jc w:val="both"/>
        <w:rPr>
          <w:del w:id="1507" w:author="jmavares" w:date="2009-04-14T20:33:00Z"/>
        </w:rPr>
      </w:pPr>
      <w:del w:id="1508" w:author="jmavares" w:date="2009-04-14T20:33:00Z">
        <w:r>
          <w:rPr>
            <w:b/>
          </w:rPr>
          <w:delText>2</w:delText>
        </w:r>
        <w:r w:rsidR="00F249FD" w:rsidRPr="00FA4613">
          <w:rPr>
            <w:b/>
          </w:rPr>
          <w:delText xml:space="preserve">.2 </w:delText>
        </w:r>
        <w:r w:rsidR="00F249FD" w:rsidRPr="00FA4613">
          <w:rPr>
            <w:b/>
            <w:bCs/>
          </w:rPr>
          <w:delText xml:space="preserve"> PERMISOS AMBIENTALES Y DE</w:delText>
        </w:r>
        <w:r w:rsidR="00F249FD" w:rsidRPr="0043090C">
          <w:rPr>
            <w:b/>
            <w:bCs/>
          </w:rPr>
          <w:delText xml:space="preserve"> FUNCIONAMIENTO</w:delText>
        </w:r>
        <w:r w:rsidR="00F249FD" w:rsidRPr="00116076">
          <w:rPr>
            <w:b/>
            <w:bCs/>
            <w:color w:val="FF0000"/>
          </w:rPr>
          <w:delText xml:space="preserve"> </w:delText>
        </w:r>
      </w:del>
    </w:p>
    <w:p w:rsidR="003C355C" w:rsidRPr="005D03CB" w:rsidRDefault="003C355C" w:rsidP="003C355C">
      <w:pPr>
        <w:tabs>
          <w:tab w:val="left" w:pos="720"/>
        </w:tabs>
        <w:ind w:left="720"/>
        <w:jc w:val="both"/>
        <w:rPr>
          <w:ins w:id="1509" w:author="jmavares" w:date="2009-04-14T20:33:00Z"/>
        </w:rPr>
      </w:pPr>
      <w:ins w:id="1510" w:author="jmavares" w:date="2009-04-14T20:33:00Z">
        <w:r w:rsidRPr="005D03CB">
          <w:t>Si existe algún conflicto entre cualquier código listado aquí, se tomará el mas exigente.</w:t>
        </w:r>
      </w:ins>
    </w:p>
    <w:p w:rsidR="003C355C" w:rsidRPr="005D03CB" w:rsidRDefault="003C355C" w:rsidP="003C355C">
      <w:pPr>
        <w:tabs>
          <w:tab w:val="left" w:pos="720"/>
        </w:tabs>
        <w:ind w:left="720"/>
        <w:jc w:val="both"/>
        <w:rPr>
          <w:ins w:id="1511" w:author="jmavares" w:date="2009-04-14T20:33:00Z"/>
        </w:rPr>
      </w:pPr>
      <w:ins w:id="1512" w:author="jmavares" w:date="2009-04-14T20:33:00Z">
        <w:r w:rsidRPr="005D03CB">
          <w:t>Otros códigos internacionales podrían ser utilizados bajo la aprobación de</w:t>
        </w:r>
        <w:r w:rsidR="00DE3FAE" w:rsidRPr="005D03CB">
          <w:t>l propietario</w:t>
        </w:r>
        <w:r w:rsidRPr="005D03CB">
          <w:t>, estos requerimientos no pueden ser menos exigentes que los antes mencionados.</w:t>
        </w:r>
      </w:ins>
    </w:p>
    <w:p w:rsidR="003C355C" w:rsidRPr="005D03CB" w:rsidRDefault="003C355C" w:rsidP="003C355C">
      <w:pPr>
        <w:tabs>
          <w:tab w:val="left" w:pos="720"/>
        </w:tabs>
        <w:ind w:left="720"/>
        <w:jc w:val="both"/>
        <w:rPr>
          <w:ins w:id="1513" w:author="jmavares" w:date="2009-04-14T20:33:00Z"/>
        </w:rPr>
      </w:pPr>
    </w:p>
    <w:p w:rsidR="003C355C" w:rsidRPr="005D03CB" w:rsidRDefault="0084098F" w:rsidP="003C355C">
      <w:pPr>
        <w:tabs>
          <w:tab w:val="left" w:pos="720"/>
        </w:tabs>
        <w:ind w:left="720"/>
        <w:jc w:val="both"/>
        <w:rPr>
          <w:ins w:id="1514" w:author="jmavares" w:date="2009-04-14T20:33:00Z"/>
        </w:rPr>
      </w:pPr>
      <w:ins w:id="1515" w:author="jmavares" w:date="2009-04-14T20:33:00Z">
        <w:r w:rsidRPr="005D03CB">
          <w:rPr>
            <w:b/>
          </w:rPr>
          <w:t>5</w:t>
        </w:r>
        <w:r w:rsidR="003C355C" w:rsidRPr="005D03CB">
          <w:rPr>
            <w:b/>
          </w:rPr>
          <w:t>.1.2 DISEÑO GENERAL</w:t>
        </w:r>
      </w:ins>
    </w:p>
    <w:p w:rsidR="003C355C" w:rsidRPr="005D03CB" w:rsidRDefault="003C355C" w:rsidP="003C355C">
      <w:pPr>
        <w:tabs>
          <w:tab w:val="left" w:pos="720"/>
        </w:tabs>
        <w:ind w:left="720"/>
        <w:jc w:val="both"/>
        <w:rPr>
          <w:ins w:id="1516" w:author="jmavares" w:date="2009-04-14T20:33:00Z"/>
        </w:rPr>
      </w:pPr>
      <w:ins w:id="1517" w:author="jmavares" w:date="2009-04-14T20:33:00Z">
        <w:r w:rsidRPr="005D03CB">
          <w:t>El resultado de la ingeniería debe generar como producto que todas las estructuras y sus partes  deberán ser capaces de soportar los esfuerzos y deformación  dentro de los límites de los códigos antes mencionados. La peor combinación posible incluyendo las cargas vivas y muertas, viento, sísmico, fuerza de montaje, esfuerzos secundarios, impacto, temperatura y efectos de contracción se deben considerar sin limitarse a ello en el diseño.</w:t>
        </w:r>
      </w:ins>
    </w:p>
    <w:p w:rsidR="003C355C" w:rsidRPr="005D03CB" w:rsidRDefault="003C355C" w:rsidP="003C355C">
      <w:pPr>
        <w:tabs>
          <w:tab w:val="left" w:pos="720"/>
        </w:tabs>
        <w:ind w:left="720"/>
        <w:jc w:val="both"/>
        <w:rPr>
          <w:ins w:id="1518" w:author="jmavares" w:date="2009-04-14T20:33:00Z"/>
        </w:rPr>
      </w:pPr>
      <w:ins w:id="1519" w:author="jmavares" w:date="2009-04-14T20:33:00Z">
        <w:r w:rsidRPr="005D03CB">
          <w:t>EL CONTRATISTA será responsable de asegurar que el diseño sea compatible con los requerimientos de los equipos a instalar. Las estructuras deberán ser estables y duraderas y que no se derrumbe progresivamente bajo los efectos del mal uso o daño accidental.</w:t>
        </w:r>
      </w:ins>
    </w:p>
    <w:p w:rsidR="003C355C" w:rsidRPr="005D03CB" w:rsidRDefault="003C355C" w:rsidP="00267CFA">
      <w:pPr>
        <w:pStyle w:val="BodyText"/>
        <w:ind w:left="720"/>
        <w:rPr>
          <w:ins w:id="1520" w:author="jmavares" w:date="2009-04-14T20:33:00Z"/>
        </w:rPr>
      </w:pPr>
    </w:p>
    <w:p w:rsidR="00920C7F" w:rsidRPr="005D03CB" w:rsidRDefault="0084098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outlineLvl w:val="0"/>
        <w:rPr>
          <w:ins w:id="1521" w:author="jmavares" w:date="2009-04-14T20:33:00Z"/>
          <w:rFonts w:eastAsia="Calibri"/>
          <w:b/>
          <w:bCs/>
          <w:sz w:val="24"/>
          <w:szCs w:val="24"/>
        </w:rPr>
      </w:pPr>
      <w:ins w:id="1522" w:author="jmavares" w:date="2009-04-14T20:33:00Z">
        <w:r w:rsidRPr="005D03CB">
          <w:rPr>
            <w:rFonts w:eastAsia="Calibri"/>
            <w:b/>
            <w:bCs/>
            <w:sz w:val="24"/>
            <w:szCs w:val="24"/>
          </w:rPr>
          <w:t>5</w:t>
        </w:r>
        <w:r w:rsidR="00920C7F" w:rsidRPr="005D03CB">
          <w:rPr>
            <w:rFonts w:eastAsia="Calibri"/>
            <w:b/>
            <w:bCs/>
            <w:sz w:val="24"/>
            <w:szCs w:val="24"/>
          </w:rPr>
          <w:t>.2 CRITERIOS DE DISEÑO MECÁNICO</w:t>
        </w:r>
      </w:ins>
    </w:p>
    <w:p w:rsidR="00920C7F" w:rsidRPr="005D03CB" w:rsidRDefault="0084098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523" w:author="jmavares" w:date="2009-04-14T20:33:00Z"/>
          <w:rFonts w:eastAsia="Calibri"/>
          <w:bCs/>
        </w:rPr>
      </w:pPr>
      <w:ins w:id="1524" w:author="jmavares" w:date="2009-04-14T20:33:00Z">
        <w:r w:rsidRPr="005D03CB">
          <w:rPr>
            <w:rFonts w:eastAsia="Calibri"/>
            <w:b/>
            <w:bCs/>
          </w:rPr>
          <w:t>5</w:t>
        </w:r>
        <w:r w:rsidR="00920C7F" w:rsidRPr="005D03CB">
          <w:rPr>
            <w:rFonts w:eastAsia="Calibri"/>
            <w:b/>
            <w:bCs/>
          </w:rPr>
          <w:t>.2.1 CÓDIGOS Y ESTÁNDARES DE DISEÑO</w:t>
        </w:r>
        <w:r w:rsidR="00920C7F" w:rsidRPr="005D03CB">
          <w:rPr>
            <w:rFonts w:eastAsia="Calibri"/>
            <w:bCs/>
          </w:rPr>
          <w:t xml:space="preserve">. </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525" w:author="jmavares" w:date="2009-04-14T20:33:00Z"/>
          <w:rFonts w:eastAsia="Calibri"/>
          <w:bCs/>
        </w:rPr>
      </w:pPr>
      <w:ins w:id="1526" w:author="jmavares" w:date="2009-04-14T20:33:00Z">
        <w:r w:rsidRPr="005D03CB">
          <w:rPr>
            <w:rFonts w:eastAsia="Calibri"/>
            <w:bCs/>
          </w:rPr>
          <w:t>El diseño debera considerar sin limitarse a ello, todas las leyes aplicables y las regulaciones del gobierno venezolano con los códigos y ordenanzas locales aplicables. Un resumen de los códigos y estándares de industria para ser usados en diseño se mencionan a continuacion:</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527" w:author="jmavares" w:date="2009-04-14T20:33:00Z"/>
          <w:rFonts w:eastAsia="Calibri"/>
          <w:bCs/>
        </w:rPr>
      </w:pPr>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outlineLvl w:val="0"/>
        <w:rPr>
          <w:ins w:id="1528" w:author="jmavares" w:date="2009-04-14T20:33:00Z"/>
          <w:lang w:val="en-US"/>
        </w:rPr>
      </w:pPr>
      <w:ins w:id="1529" w:author="jmavares" w:date="2009-04-14T20:33:00Z">
        <w:r w:rsidRPr="005D03CB">
          <w:rPr>
            <w:lang w:val="en-US"/>
          </w:rPr>
          <w:t>American Bearing Manufacturers Association (ABMA).</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outlineLvl w:val="0"/>
        <w:rPr>
          <w:ins w:id="1530" w:author="jmavares" w:date="2009-04-14T20:33:00Z"/>
          <w:lang w:val="en-US"/>
        </w:rPr>
      </w:pPr>
      <w:ins w:id="1531" w:author="jmavares" w:date="2009-04-14T20:33:00Z">
        <w:r w:rsidRPr="005D03CB">
          <w:rPr>
            <w:lang w:val="en-US"/>
          </w:rPr>
          <w:t>American Gear Manufacturers Association (AGMA).</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outlineLvl w:val="0"/>
        <w:rPr>
          <w:ins w:id="1532" w:author="jmavares" w:date="2009-04-14T20:33:00Z"/>
          <w:lang w:val="en-US"/>
        </w:rPr>
      </w:pPr>
      <w:ins w:id="1533" w:author="jmavares" w:date="2009-04-14T20:33:00Z">
        <w:r w:rsidRPr="005D03CB">
          <w:rPr>
            <w:lang w:val="en-US"/>
          </w:rPr>
          <w:t>American Institute of Steel Construction (AISC).</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outlineLvl w:val="0"/>
        <w:rPr>
          <w:ins w:id="1534" w:author="jmavares" w:date="2009-04-14T20:33:00Z"/>
          <w:lang w:val="en-US"/>
        </w:rPr>
      </w:pPr>
      <w:ins w:id="1535" w:author="jmavares" w:date="2009-04-14T20:33:00Z">
        <w:r w:rsidRPr="005D03CB">
          <w:rPr>
            <w:lang w:val="en-US"/>
          </w:rPr>
          <w:t>Air Moving and Conditioning Association (AMCA).</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outlineLvl w:val="0"/>
        <w:rPr>
          <w:ins w:id="1536" w:author="jmavares" w:date="2009-04-14T20:33:00Z"/>
          <w:lang w:val="en-US"/>
        </w:rPr>
      </w:pPr>
      <w:ins w:id="1537" w:author="jmavares" w:date="2009-04-14T20:33:00Z">
        <w:r w:rsidRPr="005D03CB">
          <w:rPr>
            <w:lang w:val="en-US"/>
          </w:rPr>
          <w:t>American National Standards Institute (ANSI).</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outlineLvl w:val="0"/>
        <w:rPr>
          <w:ins w:id="1538" w:author="jmavares" w:date="2009-04-14T20:33:00Z"/>
          <w:lang w:val="en-US"/>
        </w:rPr>
      </w:pPr>
      <w:ins w:id="1539" w:author="jmavares" w:date="2009-04-14T20:33:00Z">
        <w:r w:rsidRPr="005D03CB">
          <w:rPr>
            <w:lang w:val="en-US"/>
          </w:rPr>
          <w:t>American Petroleum Institute (API).</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rPr>
          <w:ins w:id="1540" w:author="jmavares" w:date="2009-04-14T20:33:00Z"/>
          <w:lang w:val="en-US"/>
        </w:rPr>
      </w:pPr>
      <w:ins w:id="1541" w:author="jmavares" w:date="2009-04-14T20:33:00Z">
        <w:r w:rsidRPr="005D03CB">
          <w:rPr>
            <w:lang w:val="en-US"/>
          </w:rPr>
          <w:t>American Society of Heating, Refrigerating, and Air-Conditioning Engineers (ASHRAE).</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outlineLvl w:val="0"/>
        <w:rPr>
          <w:ins w:id="1542" w:author="jmavares" w:date="2009-04-14T20:33:00Z"/>
          <w:lang w:val="en-US"/>
        </w:rPr>
      </w:pPr>
      <w:ins w:id="1543" w:author="jmavares" w:date="2009-04-14T20:33:00Z">
        <w:r w:rsidRPr="005D03CB">
          <w:rPr>
            <w:lang w:val="en-US"/>
          </w:rPr>
          <w:t>American Society of Mechanical Engineers (ASME).</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outlineLvl w:val="0"/>
        <w:rPr>
          <w:ins w:id="1544" w:author="jmavares" w:date="2009-04-14T20:33:00Z"/>
          <w:lang w:val="en-US"/>
        </w:rPr>
      </w:pPr>
      <w:ins w:id="1545" w:author="jmavares" w:date="2009-04-14T20:33:00Z">
        <w:r w:rsidRPr="005D03CB">
          <w:rPr>
            <w:lang w:val="en-US"/>
          </w:rPr>
          <w:t>American Society for Testing and Materials (ASTM).</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outlineLvl w:val="0"/>
        <w:rPr>
          <w:ins w:id="1546" w:author="jmavares" w:date="2009-04-14T20:33:00Z"/>
          <w:lang w:val="en-US"/>
        </w:rPr>
      </w:pPr>
      <w:ins w:id="1547" w:author="jmavares" w:date="2009-04-14T20:33:00Z">
        <w:r w:rsidRPr="005D03CB">
          <w:rPr>
            <w:lang w:val="en-US"/>
          </w:rPr>
          <w:t>American Welding Society (AWS).</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outlineLvl w:val="0"/>
        <w:rPr>
          <w:ins w:id="1548" w:author="jmavares" w:date="2009-04-14T20:33:00Z"/>
          <w:lang w:val="en-US"/>
        </w:rPr>
      </w:pPr>
      <w:ins w:id="1549" w:author="jmavares" w:date="2009-04-14T20:33:00Z">
        <w:r w:rsidRPr="005D03CB">
          <w:rPr>
            <w:lang w:val="en-US"/>
          </w:rPr>
          <w:t>American Water Works Association (AWWA).</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outlineLvl w:val="0"/>
        <w:rPr>
          <w:ins w:id="1550" w:author="jmavares" w:date="2009-04-14T20:33:00Z"/>
          <w:lang w:val="en-US"/>
        </w:rPr>
      </w:pPr>
      <w:ins w:id="1551" w:author="jmavares" w:date="2009-04-14T20:33:00Z">
        <w:r w:rsidRPr="005D03CB">
          <w:rPr>
            <w:lang w:val="en-US"/>
          </w:rPr>
          <w:t>Crane Manufacturers Association of America (CMAA).</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outlineLvl w:val="0"/>
        <w:rPr>
          <w:ins w:id="1552" w:author="jmavares" w:date="2009-04-14T20:33:00Z"/>
          <w:lang w:val="en-US"/>
        </w:rPr>
      </w:pPr>
      <w:ins w:id="1553" w:author="jmavares" w:date="2009-04-14T20:33:00Z">
        <w:r w:rsidRPr="005D03CB">
          <w:rPr>
            <w:lang w:val="en-US"/>
          </w:rPr>
          <w:t>Edison Electric Institute (EEI).</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outlineLvl w:val="0"/>
        <w:rPr>
          <w:ins w:id="1554" w:author="jmavares" w:date="2009-04-14T20:33:00Z"/>
          <w:lang w:val="en-US"/>
        </w:rPr>
      </w:pPr>
      <w:ins w:id="1555" w:author="jmavares" w:date="2009-04-14T20:33:00Z">
        <w:r w:rsidRPr="005D03CB">
          <w:rPr>
            <w:lang w:val="en-US"/>
          </w:rPr>
          <w:t>Factory Mutual System (FM).</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outlineLvl w:val="0"/>
        <w:rPr>
          <w:ins w:id="1556" w:author="jmavares" w:date="2009-04-14T20:33:00Z"/>
          <w:lang w:val="en-US"/>
        </w:rPr>
      </w:pPr>
      <w:ins w:id="1557" w:author="jmavares" w:date="2009-04-14T20:33:00Z">
        <w:r w:rsidRPr="005D03CB">
          <w:rPr>
            <w:lang w:val="en-US"/>
          </w:rPr>
          <w:t>Heat Exchange Institute (HEI).</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rPr>
          <w:ins w:id="1558" w:author="jmavares" w:date="2009-04-14T20:33:00Z"/>
          <w:lang w:val="en-US"/>
        </w:rPr>
      </w:pPr>
      <w:ins w:id="1559" w:author="jmavares" w:date="2009-04-14T20:33:00Z">
        <w:r w:rsidRPr="005D03CB">
          <w:rPr>
            <w:lang w:val="en-US"/>
          </w:rPr>
          <w:t>Hydraulic Institute (HI).</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outlineLvl w:val="0"/>
        <w:rPr>
          <w:ins w:id="1560" w:author="jmavares" w:date="2009-04-14T20:33:00Z"/>
          <w:lang w:val="en-US"/>
        </w:rPr>
      </w:pPr>
      <w:ins w:id="1561" w:author="jmavares" w:date="2009-04-14T20:33:00Z">
        <w:r w:rsidRPr="005D03CB">
          <w:rPr>
            <w:lang w:val="en-US"/>
          </w:rPr>
          <w:t>Institute of Electrical and Electronics Engineers (IEEE).</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outlineLvl w:val="0"/>
        <w:rPr>
          <w:ins w:id="1562" w:author="jmavares" w:date="2009-04-14T20:33:00Z"/>
          <w:lang w:val="en-US"/>
        </w:rPr>
      </w:pPr>
      <w:ins w:id="1563" w:author="jmavares" w:date="2009-04-14T20:33:00Z">
        <w:r w:rsidRPr="005D03CB">
          <w:rPr>
            <w:lang w:val="en-US"/>
          </w:rPr>
          <w:t>Industrial Gas Cleaning Institute (IGCI).</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outlineLvl w:val="0"/>
        <w:rPr>
          <w:ins w:id="1564" w:author="jmavares" w:date="2009-04-14T20:33:00Z"/>
          <w:lang w:val="en-US"/>
        </w:rPr>
      </w:pPr>
      <w:ins w:id="1565" w:author="jmavares" w:date="2009-04-14T20:33:00Z">
        <w:r w:rsidRPr="005D03CB">
          <w:rPr>
            <w:lang w:val="en-US"/>
          </w:rPr>
          <w:t>Instrument Society of America (ISA).</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rPr>
          <w:ins w:id="1566" w:author="jmavares" w:date="2009-04-14T20:33:00Z"/>
          <w:lang w:val="en-US"/>
        </w:rPr>
      </w:pPr>
      <w:ins w:id="1567" w:author="jmavares" w:date="2009-04-14T20:33:00Z">
        <w:r w:rsidRPr="005D03CB">
          <w:rPr>
            <w:lang w:val="en-US"/>
          </w:rPr>
          <w:t>Manufacturers Standardization Society of the Valve and Fitting Industry, Inc. (MSS).</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outlineLvl w:val="0"/>
        <w:rPr>
          <w:ins w:id="1568" w:author="jmavares" w:date="2009-04-14T20:33:00Z"/>
          <w:lang w:val="en-US"/>
        </w:rPr>
      </w:pPr>
      <w:ins w:id="1569" w:author="jmavares" w:date="2009-04-14T20:33:00Z">
        <w:r w:rsidRPr="005D03CB">
          <w:rPr>
            <w:lang w:val="en-US"/>
          </w:rPr>
          <w:t>National Electrical Manufacturers Association (NEMA).</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outlineLvl w:val="0"/>
        <w:rPr>
          <w:ins w:id="1570" w:author="jmavares" w:date="2009-04-14T20:33:00Z"/>
          <w:lang w:val="en-US"/>
        </w:rPr>
      </w:pPr>
      <w:ins w:id="1571" w:author="jmavares" w:date="2009-04-14T20:33:00Z">
        <w:r w:rsidRPr="005D03CB">
          <w:rPr>
            <w:lang w:val="en-US"/>
          </w:rPr>
          <w:t>National Electrical Safety Code (NESC).</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outlineLvl w:val="0"/>
        <w:rPr>
          <w:ins w:id="1572" w:author="jmavares" w:date="2009-04-14T20:33:00Z"/>
          <w:lang w:val="en-US"/>
        </w:rPr>
      </w:pPr>
      <w:ins w:id="1573" w:author="jmavares" w:date="2009-04-14T20:33:00Z">
        <w:r w:rsidRPr="005D03CB">
          <w:rPr>
            <w:lang w:val="en-US"/>
          </w:rPr>
          <w:t>National Fire Protection Association (NFPA).</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outlineLvl w:val="0"/>
        <w:rPr>
          <w:ins w:id="1574" w:author="jmavares" w:date="2009-04-14T20:33:00Z"/>
          <w:lang w:val="en-US"/>
        </w:rPr>
      </w:pPr>
      <w:ins w:id="1575" w:author="jmavares" w:date="2009-04-14T20:33:00Z">
        <w:r w:rsidRPr="005D03CB">
          <w:rPr>
            <w:lang w:val="en-US"/>
          </w:rPr>
          <w:t>Occupational Safety and Health Administration (OSHA).</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outlineLvl w:val="0"/>
        <w:rPr>
          <w:ins w:id="1576" w:author="jmavares" w:date="2009-04-14T20:33:00Z"/>
          <w:lang w:val="en-US"/>
        </w:rPr>
      </w:pPr>
      <w:ins w:id="1577" w:author="jmavares" w:date="2009-04-14T20:33:00Z">
        <w:r w:rsidRPr="005D03CB">
          <w:rPr>
            <w:lang w:val="en-US"/>
          </w:rPr>
          <w:t>Pipe Fabrication Institute (PFI).</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outlineLvl w:val="0"/>
        <w:rPr>
          <w:ins w:id="1578" w:author="jmavares" w:date="2009-04-14T20:33:00Z"/>
          <w:lang w:val="en-US"/>
        </w:rPr>
      </w:pPr>
      <w:ins w:id="1579" w:author="jmavares" w:date="2009-04-14T20:33:00Z">
        <w:r w:rsidRPr="005D03CB">
          <w:rPr>
            <w:lang w:val="en-US"/>
          </w:rPr>
          <w:t>Steel Structures Painting Council (SSPC).</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outlineLvl w:val="0"/>
        <w:rPr>
          <w:ins w:id="1580" w:author="jmavares" w:date="2009-04-14T20:33:00Z"/>
          <w:lang w:val="en-US"/>
        </w:rPr>
      </w:pPr>
      <w:ins w:id="1581" w:author="jmavares" w:date="2009-04-14T20:33:00Z">
        <w:r w:rsidRPr="005D03CB">
          <w:rPr>
            <w:lang w:val="en-US"/>
          </w:rPr>
          <w:t>Tubular Exchanger Manufacturers Association (TEMA).</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outlineLvl w:val="0"/>
        <w:rPr>
          <w:ins w:id="1582" w:author="jmavares" w:date="2009-04-14T20:33:00Z"/>
        </w:rPr>
      </w:pPr>
      <w:ins w:id="1583" w:author="jmavares" w:date="2009-04-14T20:33:00Z">
        <w:r w:rsidRPr="005D03CB">
          <w:t>Underwriters' Laboratories (UL).</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584" w:author="jmavares" w:date="2009-04-14T20:33:00Z"/>
          <w:rFonts w:eastAsia="Calibri"/>
          <w:bCs/>
          <w:u w:val="words"/>
        </w:rPr>
      </w:pPr>
    </w:p>
    <w:p w:rsidR="00920C7F" w:rsidRPr="005D03CB" w:rsidRDefault="00920C7F" w:rsidP="00920C7F">
      <w:pPr>
        <w:tabs>
          <w:tab w:val="left" w:pos="720"/>
        </w:tabs>
        <w:ind w:left="720"/>
        <w:jc w:val="both"/>
        <w:rPr>
          <w:ins w:id="1585" w:author="jmavares" w:date="2009-04-14T20:33:00Z"/>
        </w:rPr>
      </w:pPr>
      <w:ins w:id="1586" w:author="jmavares" w:date="2009-04-14T20:33:00Z">
        <w:r w:rsidRPr="005D03CB">
          <w:t>Si existe algún conflicto entre cualquier código listado aquí, se tomará el mas exigente.</w:t>
        </w:r>
      </w:ins>
    </w:p>
    <w:p w:rsidR="00920C7F" w:rsidRPr="005D03CB" w:rsidRDefault="00920C7F" w:rsidP="00920C7F">
      <w:pPr>
        <w:tabs>
          <w:tab w:val="left" w:pos="720"/>
        </w:tabs>
        <w:ind w:left="720"/>
        <w:jc w:val="both"/>
        <w:rPr>
          <w:ins w:id="1587" w:author="jmavares" w:date="2009-04-14T20:33:00Z"/>
        </w:rPr>
      </w:pPr>
      <w:ins w:id="1588" w:author="jmavares" w:date="2009-04-14T20:33:00Z">
        <w:r w:rsidRPr="005D03CB">
          <w:t>Otros códigos internacionales podrían ser utilizados bajo la aprobación de</w:t>
        </w:r>
        <w:r w:rsidR="00DE3FAE" w:rsidRPr="005D03CB">
          <w:t>l propietario</w:t>
        </w:r>
        <w:r w:rsidRPr="005D03CB">
          <w:t>, estos requerimientos no pueden ser menos exigentes que los antes mencionados.</w:t>
        </w:r>
      </w:ins>
    </w:p>
    <w:p w:rsidR="00DA3CDF" w:rsidRPr="005D03CB" w:rsidRDefault="00DA3CDF" w:rsidP="00920C7F">
      <w:pPr>
        <w:tabs>
          <w:tab w:val="left" w:pos="720"/>
        </w:tabs>
        <w:ind w:left="720"/>
        <w:jc w:val="both"/>
        <w:rPr>
          <w:ins w:id="1589" w:author="jmavares" w:date="2009-04-14T20:33:00Z"/>
        </w:rPr>
      </w:pPr>
    </w:p>
    <w:p w:rsidR="00DA3CDF" w:rsidRPr="005D03CB" w:rsidRDefault="00DA3CDF" w:rsidP="00920C7F">
      <w:pPr>
        <w:tabs>
          <w:tab w:val="left" w:pos="720"/>
        </w:tabs>
        <w:ind w:left="720"/>
        <w:jc w:val="both"/>
        <w:rPr>
          <w:ins w:id="1590" w:author="jmavares" w:date="2009-04-14T20:33:00Z"/>
        </w:rPr>
      </w:pPr>
      <w:ins w:id="1591" w:author="jmavares" w:date="2009-04-14T20:33:00Z">
        <w:r w:rsidRPr="005D03CB">
          <w:t>Para el diseño de los sistema</w:t>
        </w:r>
        <w:r w:rsidR="001F7CEB" w:rsidRPr="005D03CB">
          <w:t>s</w:t>
        </w:r>
        <w:r w:rsidRPr="005D03CB">
          <w:t xml:space="preserve"> de tuberías no se permite el uso de material tales como fibra de</w:t>
        </w:r>
        <w:r w:rsidR="001F7CEB" w:rsidRPr="005D03CB">
          <w:t xml:space="preserve"> vidrio (GRP), poliuretano de alta densidad (HDP), Policloruro de Vinil (PVC) o similares. En la medida posible, se debe evitar el uso de tendidos de tuberías de interconexión del BOP enterrados. </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592" w:author="jmavares" w:date="2009-04-14T20:33:00Z"/>
          <w:rFonts w:eastAsia="Calibri"/>
          <w:bCs/>
        </w:rPr>
      </w:pPr>
    </w:p>
    <w:p w:rsidR="00920C7F" w:rsidRPr="005D03CB" w:rsidRDefault="0084098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593" w:author="jmavares" w:date="2009-04-14T20:33:00Z"/>
          <w:b/>
          <w:bCs/>
        </w:rPr>
      </w:pPr>
      <w:ins w:id="1594" w:author="jmavares" w:date="2009-04-14T20:33:00Z">
        <w:r w:rsidRPr="005D03CB">
          <w:rPr>
            <w:b/>
            <w:bCs/>
          </w:rPr>
          <w:t>5</w:t>
        </w:r>
        <w:r w:rsidR="00920C7F" w:rsidRPr="005D03CB">
          <w:rPr>
            <w:b/>
            <w:bCs/>
          </w:rPr>
          <w:t xml:space="preserve">.3 CRITERIOS </w:t>
        </w:r>
        <w:r w:rsidR="00DE3FAE" w:rsidRPr="005D03CB">
          <w:rPr>
            <w:b/>
            <w:bCs/>
          </w:rPr>
          <w:t>PARA MANEJO DE AGUA Y DESECHOS LIQUIDOS.</w:t>
        </w:r>
        <w:r w:rsidR="00920C7F" w:rsidRPr="005D03CB">
          <w:rPr>
            <w:b/>
            <w:bCs/>
          </w:rPr>
          <w:t xml:space="preserve"> </w:t>
        </w:r>
        <w:r w:rsidR="00872AD3" w:rsidRPr="005D03CB">
          <w:rPr>
            <w:b/>
            <w:bCs/>
          </w:rPr>
          <w:fldChar w:fldCharType="begin"/>
        </w:r>
        <w:r w:rsidR="00920C7F" w:rsidRPr="005D03CB">
          <w:rPr>
            <w:b/>
            <w:bCs/>
          </w:rPr>
          <w:instrText xml:space="preserve">PRIVATE </w:instrText>
        </w:r>
        <w:r w:rsidR="00872AD3" w:rsidRPr="005D03CB">
          <w:rPr>
            <w:b/>
            <w:bCs/>
          </w:rPr>
          <w:fldChar w:fldCharType="end"/>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595" w:author="jmavares" w:date="2009-04-14T20:33:00Z"/>
        </w:rPr>
      </w:pPr>
      <w:ins w:id="1596" w:author="jmavares" w:date="2009-04-14T20:33:00Z">
        <w:r w:rsidRPr="005D03CB">
          <w:t>El diseño y las especificaciones de todos los trabajos deben consideran sin limitarse, las leyes y regulaciones gubernamentales de Venezuela y con los códigos, ordenanzas y estándares de</w:t>
        </w:r>
      </w:ins>
    </w:p>
    <w:p w:rsidR="00920C7F" w:rsidRPr="005D03CB" w:rsidRDefault="00920C7F" w:rsidP="00920C7F">
      <w:pPr>
        <w:tabs>
          <w:tab w:val="left" w:pos="-600"/>
          <w:tab w:val="left" w:pos="0"/>
          <w:tab w:val="left" w:pos="600"/>
          <w:tab w:val="left" w:pos="720"/>
        </w:tabs>
        <w:suppressAutoHyphens/>
        <w:ind w:left="720"/>
        <w:jc w:val="both"/>
        <w:rPr>
          <w:ins w:id="1597" w:author="jmavares" w:date="2009-04-14T20:33:00Z"/>
        </w:rPr>
      </w:pPr>
      <w:ins w:id="1598" w:author="jmavares" w:date="2009-04-14T20:33:00Z">
        <w:r w:rsidRPr="005D03CB">
          <w:t>Venezuela.</w:t>
        </w:r>
      </w:ins>
    </w:p>
    <w:p w:rsidR="00920C7F" w:rsidRPr="005D03CB" w:rsidRDefault="00920C7F" w:rsidP="00920C7F">
      <w:pPr>
        <w:tabs>
          <w:tab w:val="left" w:pos="-600"/>
          <w:tab w:val="left" w:pos="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599" w:author="jmavares" w:date="2009-04-14T20:33:00Z"/>
          <w:rFonts w:eastAsia="Calibri"/>
          <w:bCs/>
        </w:rPr>
      </w:pPr>
      <w:ins w:id="1600" w:author="jmavares" w:date="2009-04-14T20:33:00Z">
        <w:r w:rsidRPr="005D03CB">
          <w:rPr>
            <w:rFonts w:eastAsia="Calibri"/>
            <w:bCs/>
          </w:rPr>
          <w:t>Un resumen de los códigos y estándares de industria para ser usados en diseño se mencionan a continuacion:</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601" w:author="jmavares" w:date="2009-04-14T20:33:00Z"/>
        </w:rPr>
      </w:pPr>
      <w:ins w:id="1602" w:author="jmavares" w:date="2009-04-14T20:33:00Z">
        <w:r w:rsidRPr="005D03CB">
          <w:t>Fabricantes de Equipos.</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603" w:author="jmavares" w:date="2009-04-14T20:33:00Z"/>
        </w:rPr>
      </w:pPr>
      <w:ins w:id="1604" w:author="jmavares" w:date="2009-04-14T20:33:00Z">
        <w:r w:rsidRPr="005D03CB">
          <w:t>COVENIN.  Normas de Higiene y Seguridad Industrial.</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605" w:author="jmavares" w:date="2009-04-14T20:33:00Z"/>
          <w:lang w:val="en-US"/>
        </w:rPr>
      </w:pPr>
      <w:ins w:id="1606" w:author="jmavares" w:date="2009-04-14T20:33:00Z">
        <w:r w:rsidRPr="005D03CB">
          <w:rPr>
            <w:lang w:val="en-US"/>
          </w:rPr>
          <w:t>Thermal Power Guidelines for new plants, World Bank Group, 1998.</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607" w:author="jmavares" w:date="2009-04-14T20:33:00Z"/>
          <w:lang w:val="en-US"/>
        </w:rPr>
      </w:pPr>
      <w:ins w:id="1608" w:author="jmavares" w:date="2009-04-14T20:33:00Z">
        <w:r w:rsidRPr="005D03CB">
          <w:rPr>
            <w:lang w:val="en-US"/>
          </w:rPr>
          <w:t>Storage and handling of water treatment chemicals shall be in accordance with Occupational Safety and Health Act (OSHA) standards.</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609" w:author="jmavares" w:date="2009-04-14T20:33:00Z"/>
          <w:lang w:val="en-US"/>
        </w:rPr>
      </w:pPr>
      <w:ins w:id="1610" w:author="jmavares" w:date="2009-04-14T20:33:00Z">
        <w:r w:rsidRPr="005D03CB">
          <w:rPr>
            <w:lang w:val="en-US"/>
          </w:rPr>
          <w:t>American Water Works Association (AWWA)</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611" w:author="jmavares" w:date="2009-04-14T20:33:00Z"/>
        </w:rPr>
      </w:pPr>
      <w:ins w:id="1612" w:author="jmavares" w:date="2009-04-14T20:33:00Z">
        <w:r w:rsidRPr="005D03CB">
          <w:t>Normas para el Diseño de los Abastecimientos de Agua del Instituto Nacional de Obras Sanitarias (I.N.O.S.)</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613" w:author="jmavares" w:date="2009-04-14T20:33:00Z"/>
        </w:rPr>
      </w:pPr>
      <w:ins w:id="1614" w:author="jmavares" w:date="2009-04-14T20:33:00Z">
        <w:r w:rsidRPr="005D03CB">
          <w:t>Normas Sanitarias para Proyecto, Construcción, Reparación, Reforma y Mantenimiento de Edificaciones, M.S.A.S. , Gaceta Oficial No. 4.044 Extraordinario del 08-09-88.</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615" w:author="jmavares" w:date="2009-04-14T20:33:00Z"/>
        </w:rPr>
      </w:pPr>
      <w:ins w:id="1616" w:author="jmavares" w:date="2009-04-14T20:33:00Z">
        <w:r w:rsidRPr="005D03CB">
          <w:t>Agua Potable “Ministerio de Sanidad y Asistencia Social (M.S.A.S.), Norma Sanitaria de Calidad del Agua, Gaceta Ofical No.36.395 del 13-02-98” and OMS guidelines.</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617" w:author="jmavares" w:date="2009-04-14T20:33:00Z"/>
        </w:rPr>
      </w:pPr>
      <w:ins w:id="1618" w:author="jmavares" w:date="2009-04-14T20:33:00Z">
        <w:r w:rsidRPr="005D03CB">
          <w:t>Normas para la clasificación y el control de la calidad de los cuerpos de agua y vertidos o efluentes líquidos.  Ministerio del Ambiente y de los Recursos Naturales Renovables (M.A.R.N.R.), decreto No. 883, 11 de Octubre de 1995; Gaceta Oficial No. 5021 extraordinario, 18 de Diciembre de 1995” and World Bank Regulations.</w:t>
        </w:r>
      </w:ins>
    </w:p>
    <w:p w:rsidR="00920C7F" w:rsidRPr="005D03CB" w:rsidRDefault="00920C7F" w:rsidP="00920C7F">
      <w:pPr>
        <w:pStyle w:val="bvstyle5sty"/>
        <w:widowControl/>
        <w:tabs>
          <w:tab w:val="clear" w:pos="432"/>
          <w:tab w:val="clear" w:pos="864"/>
          <w:tab w:val="clear" w:pos="1296"/>
          <w:tab w:val="clear" w:pos="1728"/>
          <w:tab w:val="clear" w:pos="2160"/>
          <w:tab w:val="clear" w:pos="2592"/>
          <w:tab w:val="clear" w:pos="3456"/>
          <w:tab w:val="clear" w:pos="3888"/>
          <w:tab w:val="clear" w:pos="4320"/>
          <w:tab w:val="clear" w:pos="4752"/>
          <w:tab w:val="clear" w:pos="5184"/>
          <w:tab w:val="clear" w:pos="5616"/>
          <w:tab w:val="clear" w:pos="6048"/>
          <w:tab w:val="clear" w:pos="6480"/>
          <w:tab w:val="clear" w:pos="6912"/>
          <w:tab w:val="clear" w:pos="7344"/>
          <w:tab w:val="clear" w:pos="8208"/>
          <w:tab w:val="clear" w:pos="8640"/>
          <w:tab w:val="left" w:pos="-600"/>
          <w:tab w:val="left" w:pos="600"/>
          <w:tab w:val="left" w:pos="720"/>
          <w:tab w:val="left" w:pos="1200"/>
          <w:tab w:val="left" w:pos="1800"/>
          <w:tab w:val="left" w:pos="2400"/>
          <w:tab w:val="left" w:pos="3600"/>
          <w:tab w:val="left" w:pos="4200"/>
          <w:tab w:val="left" w:pos="4800"/>
          <w:tab w:val="left" w:pos="5400"/>
          <w:tab w:val="left" w:pos="6000"/>
          <w:tab w:val="left" w:pos="6600"/>
          <w:tab w:val="left" w:pos="7200"/>
          <w:tab w:val="left" w:pos="8400"/>
        </w:tabs>
        <w:spacing w:line="240" w:lineRule="auto"/>
        <w:ind w:left="720"/>
        <w:rPr>
          <w:ins w:id="1619" w:author="jmavares" w:date="2009-04-14T20:33:00Z"/>
          <w:rFonts w:ascii="Arial" w:hAnsi="Arial" w:cs="Arial"/>
          <w:spacing w:val="0"/>
          <w:sz w:val="22"/>
          <w:szCs w:val="22"/>
          <w:lang w:val="es-ES"/>
        </w:rPr>
      </w:pPr>
    </w:p>
    <w:p w:rsidR="00920C7F" w:rsidRPr="005D03CB" w:rsidRDefault="00920C7F" w:rsidP="00920C7F">
      <w:pPr>
        <w:tabs>
          <w:tab w:val="left" w:pos="720"/>
        </w:tabs>
        <w:ind w:left="720"/>
        <w:jc w:val="both"/>
        <w:rPr>
          <w:ins w:id="1620" w:author="jmavares" w:date="2009-04-14T20:33:00Z"/>
        </w:rPr>
      </w:pPr>
      <w:ins w:id="1621" w:author="jmavares" w:date="2009-04-14T20:33:00Z">
        <w:r w:rsidRPr="005D03CB">
          <w:t>Si existe algún conflicto entre cualquier código listado aquí, se tomará el mas exigente.</w:t>
        </w:r>
      </w:ins>
    </w:p>
    <w:p w:rsidR="00920C7F" w:rsidRPr="005D03CB" w:rsidRDefault="00920C7F" w:rsidP="00920C7F">
      <w:pPr>
        <w:tabs>
          <w:tab w:val="left" w:pos="720"/>
        </w:tabs>
        <w:ind w:left="720"/>
        <w:jc w:val="both"/>
        <w:rPr>
          <w:ins w:id="1622" w:author="jmavares" w:date="2009-04-14T20:33:00Z"/>
        </w:rPr>
      </w:pPr>
      <w:ins w:id="1623" w:author="jmavares" w:date="2009-04-14T20:33:00Z">
        <w:r w:rsidRPr="005D03CB">
          <w:t xml:space="preserve">Otros códigos internacionales podrían ser utilizados bajo la aprobación de </w:t>
        </w:r>
        <w:r w:rsidR="00E56F10" w:rsidRPr="005D03CB">
          <w:t xml:space="preserve">EL </w:t>
        </w:r>
        <w:r w:rsidR="00490586" w:rsidRPr="005D03CB">
          <w:t>ENTE CONTRATANTE</w:t>
        </w:r>
        <w:r w:rsidRPr="005D03CB">
          <w:t>, estos requerimientos no pueden ser menos exigentes que los antes mencionados.</w:t>
        </w:r>
      </w:ins>
    </w:p>
    <w:p w:rsidR="00983419" w:rsidRPr="005D03CB" w:rsidRDefault="00983419" w:rsidP="00920C7F">
      <w:pPr>
        <w:tabs>
          <w:tab w:val="left" w:pos="720"/>
        </w:tabs>
        <w:ind w:left="720"/>
        <w:jc w:val="both"/>
        <w:rPr>
          <w:ins w:id="1624" w:author="jmavares" w:date="2009-04-14T20:33:00Z"/>
        </w:rPr>
      </w:pPr>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625" w:author="jmavares" w:date="2009-04-14T20:33:00Z"/>
        </w:rPr>
      </w:pPr>
    </w:p>
    <w:p w:rsidR="00920C7F" w:rsidRPr="005D03CB" w:rsidRDefault="0084098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626" w:author="jmavares" w:date="2009-04-14T20:33:00Z"/>
          <w:b/>
          <w:bCs/>
          <w:sz w:val="24"/>
          <w:szCs w:val="24"/>
        </w:rPr>
      </w:pPr>
      <w:ins w:id="1627" w:author="jmavares" w:date="2009-04-14T20:33:00Z">
        <w:r w:rsidRPr="005D03CB">
          <w:rPr>
            <w:b/>
            <w:bCs/>
            <w:sz w:val="24"/>
            <w:szCs w:val="24"/>
          </w:rPr>
          <w:t>5</w:t>
        </w:r>
        <w:r w:rsidR="00920C7F" w:rsidRPr="005D03CB">
          <w:rPr>
            <w:b/>
            <w:bCs/>
            <w:sz w:val="24"/>
            <w:szCs w:val="24"/>
          </w:rPr>
          <w:t>.4 CRITERIOS DE DISEÑO ELECTRICO</w:t>
        </w:r>
      </w:ins>
    </w:p>
    <w:p w:rsidR="00920C7F" w:rsidRPr="005D03CB" w:rsidRDefault="0084098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628" w:author="jmavares" w:date="2009-04-14T20:33:00Z"/>
          <w:b/>
          <w:bCs/>
          <w:sz w:val="24"/>
          <w:szCs w:val="24"/>
        </w:rPr>
      </w:pPr>
      <w:ins w:id="1629" w:author="jmavares" w:date="2009-04-14T20:33:00Z">
        <w:r w:rsidRPr="005D03CB">
          <w:rPr>
            <w:rFonts w:eastAsia="Calibri"/>
            <w:b/>
            <w:bCs/>
          </w:rPr>
          <w:t>5</w:t>
        </w:r>
        <w:r w:rsidR="00920C7F" w:rsidRPr="005D03CB">
          <w:rPr>
            <w:rFonts w:eastAsia="Calibri"/>
            <w:b/>
            <w:bCs/>
          </w:rPr>
          <w:t>.4.1 CÓDIGOS Y ESTÁNDARES DE DISEÑO</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630" w:author="jmavares" w:date="2009-04-14T20:33:00Z"/>
        </w:rPr>
      </w:pPr>
      <w:ins w:id="1631" w:author="jmavares" w:date="2009-04-14T20:33:00Z">
        <w:r w:rsidRPr="005D03CB">
          <w:t>El diseño y las especificaciones de todos los trabajos deben estar de acuerdo sin limitarse, con las leyes y regulaciones gubernamentales de Venezuela y con los códigos, ordenanzas y estándares de</w:t>
        </w:r>
      </w:ins>
    </w:p>
    <w:p w:rsidR="00920C7F" w:rsidRPr="005D03CB" w:rsidRDefault="00920C7F" w:rsidP="00920C7F">
      <w:pPr>
        <w:tabs>
          <w:tab w:val="left" w:pos="-600"/>
          <w:tab w:val="left" w:pos="0"/>
          <w:tab w:val="left" w:pos="600"/>
          <w:tab w:val="left" w:pos="720"/>
        </w:tabs>
        <w:suppressAutoHyphens/>
        <w:ind w:left="720"/>
        <w:jc w:val="both"/>
        <w:rPr>
          <w:ins w:id="1632" w:author="jmavares" w:date="2009-04-14T20:33:00Z"/>
        </w:rPr>
      </w:pPr>
      <w:ins w:id="1633" w:author="jmavares" w:date="2009-04-14T20:33:00Z">
        <w:r w:rsidRPr="005D03CB">
          <w:t>Venezuela.</w:t>
        </w:r>
      </w:ins>
    </w:p>
    <w:p w:rsidR="00920C7F" w:rsidRPr="005D03CB" w:rsidRDefault="00920C7F" w:rsidP="00920C7F">
      <w:pPr>
        <w:tabs>
          <w:tab w:val="left" w:pos="-600"/>
          <w:tab w:val="left" w:pos="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634" w:author="jmavares" w:date="2009-04-14T20:33:00Z"/>
          <w:rFonts w:eastAsia="Calibri"/>
          <w:bCs/>
        </w:rPr>
      </w:pPr>
      <w:ins w:id="1635" w:author="jmavares" w:date="2009-04-14T20:33:00Z">
        <w:r w:rsidRPr="005D03CB">
          <w:rPr>
            <w:rFonts w:eastAsia="Calibri"/>
            <w:bCs/>
          </w:rPr>
          <w:t>Un resumen de los códigos y estándares de industria para ser usados en diseño se mencionan a continuacion:</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636" w:author="jmavares" w:date="2009-04-14T20:33:00Z"/>
        </w:rPr>
      </w:pPr>
    </w:p>
    <w:p w:rsidR="00920C7F" w:rsidRPr="005D03CB" w:rsidRDefault="00920C7F" w:rsidP="00920C7F">
      <w:pPr>
        <w:tabs>
          <w:tab w:val="left" w:pos="-60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637" w:author="jmavares" w:date="2009-04-14T20:33:00Z"/>
        </w:rPr>
      </w:pPr>
      <w:ins w:id="1638" w:author="jmavares" w:date="2009-04-14T20:33:00Z">
        <w:r w:rsidRPr="005D03CB">
          <w:t>Código Eléctrico Nacional</w:t>
        </w:r>
      </w:ins>
    </w:p>
    <w:p w:rsidR="00920C7F" w:rsidRPr="005D03CB" w:rsidRDefault="00920C7F" w:rsidP="00920C7F">
      <w:pPr>
        <w:tabs>
          <w:tab w:val="left" w:pos="-60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639" w:author="jmavares" w:date="2009-04-14T20:33:00Z"/>
        </w:rPr>
      </w:pPr>
      <w:ins w:id="1640" w:author="jmavares" w:date="2009-04-14T20:33:00Z">
        <w:r w:rsidRPr="005D03CB">
          <w:t>Comisión Venezolana de Normas Industriales (COVENIN).</w:t>
        </w:r>
      </w:ins>
    </w:p>
    <w:p w:rsidR="00920C7F" w:rsidRPr="005D03CB" w:rsidRDefault="00920C7F" w:rsidP="00920C7F">
      <w:pPr>
        <w:tabs>
          <w:tab w:val="left" w:pos="-60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rPr>
          <w:ins w:id="1641" w:author="jmavares" w:date="2009-04-14T20:33:00Z"/>
          <w:lang w:val="en-US"/>
        </w:rPr>
      </w:pPr>
      <w:ins w:id="1642" w:author="jmavares" w:date="2009-04-14T20:33:00Z">
        <w:r w:rsidRPr="005D03CB">
          <w:rPr>
            <w:lang w:val="en-US"/>
          </w:rPr>
          <w:t>American Bearing Manufacturers Association (ABMA).</w:t>
        </w:r>
      </w:ins>
    </w:p>
    <w:p w:rsidR="00920C7F" w:rsidRPr="005D03CB" w:rsidRDefault="00920C7F" w:rsidP="00920C7F">
      <w:pPr>
        <w:tabs>
          <w:tab w:val="left" w:pos="-60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rPr>
          <w:ins w:id="1643" w:author="jmavares" w:date="2009-04-14T20:33:00Z"/>
          <w:lang w:val="en-US"/>
        </w:rPr>
      </w:pPr>
      <w:ins w:id="1644" w:author="jmavares" w:date="2009-04-14T20:33:00Z">
        <w:r w:rsidRPr="005D03CB">
          <w:rPr>
            <w:lang w:val="en-US"/>
          </w:rPr>
          <w:t>American National Standards Institute (ANSI) or International Electro technical Commission (IEC).</w:t>
        </w:r>
      </w:ins>
    </w:p>
    <w:p w:rsidR="00920C7F" w:rsidRPr="005D03CB" w:rsidRDefault="00920C7F" w:rsidP="00920C7F">
      <w:pPr>
        <w:tabs>
          <w:tab w:val="left" w:pos="-60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rPr>
          <w:ins w:id="1645" w:author="jmavares" w:date="2009-04-14T20:33:00Z"/>
          <w:lang w:val="en-US"/>
        </w:rPr>
      </w:pPr>
      <w:ins w:id="1646" w:author="jmavares" w:date="2009-04-14T20:33:00Z">
        <w:r w:rsidRPr="005D03CB">
          <w:rPr>
            <w:lang w:val="en-US"/>
          </w:rPr>
          <w:t>American Society for Testing and Materials (ASTM).</w:t>
        </w:r>
      </w:ins>
    </w:p>
    <w:p w:rsidR="00920C7F" w:rsidRPr="005D03CB" w:rsidRDefault="00920C7F" w:rsidP="00920C7F">
      <w:pPr>
        <w:tabs>
          <w:tab w:val="left" w:pos="-60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rPr>
          <w:ins w:id="1647" w:author="jmavares" w:date="2009-04-14T20:33:00Z"/>
          <w:lang w:val="en-US"/>
        </w:rPr>
      </w:pPr>
      <w:ins w:id="1648" w:author="jmavares" w:date="2009-04-14T20:33:00Z">
        <w:r w:rsidRPr="005D03CB">
          <w:rPr>
            <w:lang w:val="en-US"/>
          </w:rPr>
          <w:t>Edison Electric Institute (EEI).</w:t>
        </w:r>
      </w:ins>
    </w:p>
    <w:p w:rsidR="00920C7F" w:rsidRPr="005D03CB" w:rsidRDefault="00920C7F" w:rsidP="00920C7F">
      <w:pPr>
        <w:tabs>
          <w:tab w:val="left" w:pos="-60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rPr>
          <w:ins w:id="1649" w:author="jmavares" w:date="2009-04-14T20:33:00Z"/>
          <w:lang w:val="en-US"/>
        </w:rPr>
      </w:pPr>
      <w:ins w:id="1650" w:author="jmavares" w:date="2009-04-14T20:33:00Z">
        <w:r w:rsidRPr="005D03CB">
          <w:rPr>
            <w:lang w:val="en-US"/>
          </w:rPr>
          <w:t>Insulated Cable Engineers Association (ICEA).</w:t>
        </w:r>
      </w:ins>
    </w:p>
    <w:p w:rsidR="00920C7F" w:rsidRPr="005D03CB" w:rsidRDefault="00920C7F" w:rsidP="00920C7F">
      <w:pPr>
        <w:tabs>
          <w:tab w:val="left" w:pos="-60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rPr>
          <w:ins w:id="1651" w:author="jmavares" w:date="2009-04-14T20:33:00Z"/>
          <w:lang w:val="en-US"/>
        </w:rPr>
      </w:pPr>
      <w:ins w:id="1652" w:author="jmavares" w:date="2009-04-14T20:33:00Z">
        <w:r w:rsidRPr="005D03CB">
          <w:rPr>
            <w:lang w:val="en-US"/>
          </w:rPr>
          <w:t>Institute of Electrical and Electronics Engineers (IEEE).</w:t>
        </w:r>
      </w:ins>
    </w:p>
    <w:p w:rsidR="00920C7F" w:rsidRPr="005D03CB" w:rsidRDefault="00920C7F" w:rsidP="00920C7F">
      <w:pPr>
        <w:tabs>
          <w:tab w:val="left" w:pos="-60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rPr>
          <w:ins w:id="1653" w:author="jmavares" w:date="2009-04-14T20:33:00Z"/>
          <w:lang w:val="en-US"/>
        </w:rPr>
      </w:pPr>
      <w:ins w:id="1654" w:author="jmavares" w:date="2009-04-14T20:33:00Z">
        <w:r w:rsidRPr="005D03CB">
          <w:rPr>
            <w:lang w:val="en-US"/>
          </w:rPr>
          <w:t>Illuminating Engineering Society (IES).</w:t>
        </w:r>
      </w:ins>
    </w:p>
    <w:p w:rsidR="00920C7F" w:rsidRPr="005D03CB" w:rsidRDefault="00920C7F" w:rsidP="00920C7F">
      <w:pPr>
        <w:tabs>
          <w:tab w:val="left" w:pos="-60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rPr>
          <w:ins w:id="1655" w:author="jmavares" w:date="2009-04-14T20:33:00Z"/>
          <w:lang w:val="en-US"/>
        </w:rPr>
      </w:pPr>
      <w:ins w:id="1656" w:author="jmavares" w:date="2009-04-14T20:33:00Z">
        <w:r w:rsidRPr="005D03CB">
          <w:rPr>
            <w:lang w:val="en-US"/>
          </w:rPr>
          <w:t>National Electrical Code (NEC).</w:t>
        </w:r>
      </w:ins>
    </w:p>
    <w:p w:rsidR="00920C7F" w:rsidRPr="005D03CB" w:rsidRDefault="00920C7F" w:rsidP="00920C7F">
      <w:pPr>
        <w:tabs>
          <w:tab w:val="left" w:pos="-60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rPr>
          <w:ins w:id="1657" w:author="jmavares" w:date="2009-04-14T20:33:00Z"/>
          <w:lang w:val="en-US"/>
        </w:rPr>
      </w:pPr>
      <w:ins w:id="1658" w:author="jmavares" w:date="2009-04-14T20:33:00Z">
        <w:r w:rsidRPr="005D03CB">
          <w:rPr>
            <w:lang w:val="en-US"/>
          </w:rPr>
          <w:t>National Electrical Manufacturers Association (NEMA).</w:t>
        </w:r>
      </w:ins>
    </w:p>
    <w:p w:rsidR="00920C7F" w:rsidRPr="005D03CB" w:rsidRDefault="00920C7F" w:rsidP="00920C7F">
      <w:pPr>
        <w:tabs>
          <w:tab w:val="left" w:pos="-60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rPr>
          <w:ins w:id="1659" w:author="jmavares" w:date="2009-04-14T20:33:00Z"/>
          <w:lang w:val="en-US"/>
        </w:rPr>
      </w:pPr>
      <w:ins w:id="1660" w:author="jmavares" w:date="2009-04-14T20:33:00Z">
        <w:r w:rsidRPr="005D03CB">
          <w:rPr>
            <w:lang w:val="en-US"/>
          </w:rPr>
          <w:t>National Electrical Safety Code (NESC).</w:t>
        </w:r>
      </w:ins>
    </w:p>
    <w:p w:rsidR="00920C7F" w:rsidRPr="005D03CB" w:rsidRDefault="00920C7F" w:rsidP="00920C7F">
      <w:pPr>
        <w:tabs>
          <w:tab w:val="left" w:pos="-60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rPr>
          <w:ins w:id="1661" w:author="jmavares" w:date="2009-04-14T20:33:00Z"/>
          <w:lang w:val="en-US"/>
        </w:rPr>
      </w:pPr>
      <w:ins w:id="1662" w:author="jmavares" w:date="2009-04-14T20:33:00Z">
        <w:r w:rsidRPr="005D03CB">
          <w:rPr>
            <w:lang w:val="en-US"/>
          </w:rPr>
          <w:t>National Fire Protection Association (NFPA).</w:t>
        </w:r>
      </w:ins>
    </w:p>
    <w:p w:rsidR="00920C7F" w:rsidRPr="005D03CB" w:rsidRDefault="00920C7F" w:rsidP="00920C7F">
      <w:pPr>
        <w:tabs>
          <w:tab w:val="left" w:pos="-60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rPr>
          <w:ins w:id="1663" w:author="jmavares" w:date="2009-04-14T20:33:00Z"/>
          <w:lang w:val="en-US"/>
        </w:rPr>
      </w:pPr>
      <w:ins w:id="1664" w:author="jmavares" w:date="2009-04-14T20:33:00Z">
        <w:r w:rsidRPr="005D03CB">
          <w:rPr>
            <w:lang w:val="en-US"/>
          </w:rPr>
          <w:t>Occupational Safety and Health Act (OSHA).</w:t>
        </w:r>
      </w:ins>
    </w:p>
    <w:p w:rsidR="00920C7F" w:rsidRPr="005D03CB" w:rsidRDefault="00920C7F" w:rsidP="00920C7F">
      <w:pPr>
        <w:tabs>
          <w:tab w:val="left" w:pos="-60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rPr>
          <w:ins w:id="1665" w:author="jmavares" w:date="2009-04-14T20:33:00Z"/>
        </w:rPr>
      </w:pPr>
      <w:ins w:id="1666" w:author="jmavares" w:date="2009-04-14T20:33:00Z">
        <w:r w:rsidRPr="005D03CB">
          <w:t>Underwriters' Laboratories (UL).</w:t>
        </w:r>
      </w:ins>
    </w:p>
    <w:p w:rsidR="00920C7F" w:rsidRPr="005D03CB" w:rsidRDefault="00920C7F" w:rsidP="00920C7F">
      <w:pPr>
        <w:tabs>
          <w:tab w:val="left" w:pos="-60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rPr>
          <w:ins w:id="1667" w:author="jmavares" w:date="2009-04-14T20:33:00Z"/>
        </w:rPr>
      </w:pPr>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668" w:author="jmavares" w:date="2009-04-14T20:33:00Z"/>
        </w:rPr>
      </w:pPr>
    </w:p>
    <w:p w:rsidR="00920C7F" w:rsidRPr="005D03CB" w:rsidRDefault="00920C7F" w:rsidP="00920C7F">
      <w:pPr>
        <w:tabs>
          <w:tab w:val="left" w:pos="720"/>
        </w:tabs>
        <w:ind w:left="720"/>
        <w:jc w:val="both"/>
        <w:rPr>
          <w:ins w:id="1669" w:author="jmavares" w:date="2009-04-14T20:33:00Z"/>
        </w:rPr>
      </w:pPr>
      <w:ins w:id="1670" w:author="jmavares" w:date="2009-04-14T20:33:00Z">
        <w:r w:rsidRPr="005D03CB">
          <w:t>Si existe algún conflicto entre cualquier código listado aquí, se tomará el mas exigente.</w:t>
        </w:r>
      </w:ins>
    </w:p>
    <w:p w:rsidR="00920C7F" w:rsidRPr="005D03CB" w:rsidRDefault="00920C7F" w:rsidP="00920C7F">
      <w:pPr>
        <w:tabs>
          <w:tab w:val="left" w:pos="720"/>
        </w:tabs>
        <w:ind w:left="720"/>
        <w:jc w:val="both"/>
        <w:rPr>
          <w:ins w:id="1671" w:author="jmavares" w:date="2009-04-14T20:33:00Z"/>
        </w:rPr>
      </w:pPr>
      <w:ins w:id="1672" w:author="jmavares" w:date="2009-04-14T20:33:00Z">
        <w:r w:rsidRPr="005D03CB">
          <w:t>Otros códigos internacionales podrían ser utilizados bajo la aprobación de</w:t>
        </w:r>
        <w:r w:rsidR="00DE3FAE" w:rsidRPr="005D03CB">
          <w:t>l Propietario</w:t>
        </w:r>
        <w:r w:rsidRPr="005D03CB">
          <w:t>, estos requerimientos no pueden ser menos exigentes que los antes mencionados.</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673" w:author="jmavares" w:date="2009-04-14T20:33:00Z"/>
        </w:rPr>
      </w:pPr>
    </w:p>
    <w:p w:rsidR="00920C7F" w:rsidRPr="005D03CB" w:rsidRDefault="0084098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674" w:author="jmavares" w:date="2009-04-14T20:33:00Z"/>
          <w:bCs/>
        </w:rPr>
      </w:pPr>
      <w:ins w:id="1675" w:author="jmavares" w:date="2009-04-14T20:33:00Z">
        <w:r w:rsidRPr="005D03CB">
          <w:rPr>
            <w:b/>
            <w:bCs/>
          </w:rPr>
          <w:t>5</w:t>
        </w:r>
        <w:r w:rsidR="00920C7F" w:rsidRPr="005D03CB">
          <w:rPr>
            <w:b/>
            <w:bCs/>
          </w:rPr>
          <w:t>.4.</w:t>
        </w:r>
        <w:r w:rsidR="00DE3FAE" w:rsidRPr="005D03CB">
          <w:rPr>
            <w:b/>
            <w:bCs/>
          </w:rPr>
          <w:t>2</w:t>
        </w:r>
        <w:r w:rsidR="00920C7F" w:rsidRPr="005D03CB">
          <w:rPr>
            <w:bCs/>
          </w:rPr>
          <w:t xml:space="preserve"> </w:t>
        </w:r>
        <w:r w:rsidR="00920C7F" w:rsidRPr="005D03CB">
          <w:rPr>
            <w:b/>
            <w:bCs/>
          </w:rPr>
          <w:t>FUENTES DE LUZ</w:t>
        </w:r>
        <w:r w:rsidR="00920C7F" w:rsidRPr="005D03CB">
          <w:rPr>
            <w:bCs/>
          </w:rPr>
          <w:t xml:space="preserve">. </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676" w:author="jmavares" w:date="2009-04-14T20:33:00Z"/>
          <w:bCs/>
          <w:u w:val="words"/>
        </w:rPr>
      </w:pPr>
      <w:ins w:id="1677" w:author="jmavares" w:date="2009-04-14T20:33:00Z">
        <w:r w:rsidRPr="005D03CB">
          <w:rPr>
            <w:bCs/>
          </w:rPr>
          <w:t>El sistema de iluminación será diseñado de acuerdo con la Sociedad de Ingeniería de Iluminación (IES) para proporcionar niveles de iluminación recomendados en los estándares siguientes y organizaciones</w:t>
        </w:r>
        <w:r w:rsidR="008F0D6E">
          <w:rPr>
            <w:bCs/>
          </w:rPr>
          <w:t xml:space="preserve"> o exceder estas exigencias</w:t>
        </w:r>
        <w:r w:rsidRPr="005D03CB">
          <w:rPr>
            <w:bCs/>
          </w:rPr>
          <w:t>:</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678" w:author="jmavares" w:date="2009-04-14T20:33:00Z"/>
          <w:bCs/>
          <w:u w:val="words"/>
        </w:rPr>
      </w:pPr>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rPr>
          <w:ins w:id="1679" w:author="jmavares" w:date="2009-04-14T20:33:00Z"/>
          <w:bCs/>
        </w:rPr>
      </w:pPr>
      <w:ins w:id="1680" w:author="jmavares" w:date="2009-04-14T20:33:00Z">
        <w:r w:rsidRPr="005D03CB">
          <w:rPr>
            <w:bCs/>
          </w:rPr>
          <w:tab/>
          <w:t xml:space="preserve"> ANSI/IES RP-7, Iluminación Industrial.</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rPr>
          <w:ins w:id="1681" w:author="jmavares" w:date="2009-04-14T20:33:00Z"/>
          <w:bCs/>
        </w:rPr>
      </w:pPr>
      <w:ins w:id="1682" w:author="jmavares" w:date="2009-04-14T20:33:00Z">
        <w:r w:rsidRPr="005D03CB">
          <w:rPr>
            <w:bCs/>
          </w:rPr>
          <w:tab/>
          <w:t xml:space="preserve"> ANSI/IES RP-8, Iluminación de Carretera.</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rPr>
          <w:ins w:id="1683" w:author="jmavares" w:date="2009-04-14T20:33:00Z"/>
          <w:bCs/>
        </w:rPr>
      </w:pPr>
      <w:ins w:id="1684" w:author="jmavares" w:date="2009-04-14T20:33:00Z">
        <w:r w:rsidRPr="005D03CB">
          <w:rPr>
            <w:bCs/>
          </w:rPr>
          <w:tab/>
          <w:t xml:space="preserve"> API RP 540.</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rPr>
          <w:ins w:id="1685" w:author="jmavares" w:date="2009-04-14T20:33:00Z"/>
          <w:bCs/>
        </w:rPr>
      </w:pPr>
      <w:ins w:id="1686" w:author="jmavares" w:date="2009-04-14T20:33:00Z">
        <w:r w:rsidRPr="005D03CB">
          <w:rPr>
            <w:bCs/>
          </w:rPr>
          <w:tab/>
          <w:t xml:space="preserve"> Acto de Salud y Seguridad Ocupacional (OSHA).</w:t>
        </w:r>
      </w:ins>
    </w:p>
    <w:p w:rsidR="00983419" w:rsidRPr="005D03CB" w:rsidRDefault="00983419"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rPr>
          <w:ins w:id="1687" w:author="jmavares" w:date="2009-04-14T20:33:00Z"/>
          <w:bCs/>
        </w:rPr>
      </w:pPr>
    </w:p>
    <w:p w:rsidR="00983419" w:rsidRPr="005D03CB" w:rsidRDefault="00983419"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rPr>
          <w:ins w:id="1688" w:author="jmavares" w:date="2009-04-14T20:33:00Z"/>
          <w:bCs/>
        </w:rPr>
      </w:pPr>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600"/>
        <w:jc w:val="both"/>
        <w:rPr>
          <w:ins w:id="1689" w:author="jmavares" w:date="2009-04-14T20:33:00Z"/>
          <w:bCs/>
        </w:rPr>
      </w:pPr>
    </w:p>
    <w:p w:rsidR="00920C7F" w:rsidRPr="005D03CB" w:rsidRDefault="0084098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116"/>
        <w:jc w:val="both"/>
        <w:rPr>
          <w:ins w:id="1690" w:author="jmavares" w:date="2009-04-14T20:33:00Z"/>
          <w:bCs/>
        </w:rPr>
      </w:pPr>
      <w:ins w:id="1691" w:author="jmavares" w:date="2009-04-14T20:33:00Z">
        <w:r w:rsidRPr="005D03CB">
          <w:rPr>
            <w:b/>
            <w:bCs/>
          </w:rPr>
          <w:t>5</w:t>
        </w:r>
        <w:r w:rsidR="00920C7F" w:rsidRPr="005D03CB">
          <w:rPr>
            <w:b/>
            <w:bCs/>
          </w:rPr>
          <w:t>.4.</w:t>
        </w:r>
        <w:r w:rsidR="00DE3FAE" w:rsidRPr="005D03CB">
          <w:rPr>
            <w:b/>
            <w:bCs/>
          </w:rPr>
          <w:t>3</w:t>
        </w:r>
        <w:r w:rsidR="00920C7F" w:rsidRPr="005D03CB">
          <w:rPr>
            <w:b/>
            <w:bCs/>
          </w:rPr>
          <w:t xml:space="preserve"> </w:t>
        </w:r>
        <w:r w:rsidR="00920C7F" w:rsidRPr="005D03CB">
          <w:rPr>
            <w:b/>
            <w:bCs/>
            <w:caps/>
          </w:rPr>
          <w:t>Bandejas y ductos de cables</w:t>
        </w:r>
        <w:r w:rsidR="00920C7F" w:rsidRPr="005D03CB">
          <w:rPr>
            <w:bCs/>
          </w:rPr>
          <w:t xml:space="preserve">. </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116"/>
        <w:jc w:val="both"/>
        <w:rPr>
          <w:ins w:id="1692" w:author="jmavares" w:date="2009-04-14T20:33:00Z"/>
          <w:bCs/>
          <w:u w:val="words"/>
        </w:rPr>
      </w:pPr>
      <w:ins w:id="1693" w:author="jmavares" w:date="2009-04-14T20:33:00Z">
        <w:r w:rsidRPr="005D03CB">
          <w:rPr>
            <w:bCs/>
          </w:rPr>
          <w:t>El diseño y las especificaciones para las bancadas, bandejas y ductos usados en apoyar y proteger el cable eléctrico serán de acuerdo con las normas del NEC y COVENIN en concordancia con las condiciones atmosféricas del sitio.</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116"/>
        <w:jc w:val="both"/>
        <w:rPr>
          <w:ins w:id="1694" w:author="jmavares" w:date="2009-04-14T20:33:00Z"/>
          <w:b/>
        </w:rPr>
      </w:pPr>
    </w:p>
    <w:p w:rsidR="00920C7F" w:rsidRPr="005D03CB" w:rsidRDefault="0084098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116"/>
        <w:jc w:val="both"/>
        <w:rPr>
          <w:ins w:id="1695" w:author="jmavares" w:date="2009-04-14T20:33:00Z"/>
          <w:b/>
          <w:bCs/>
        </w:rPr>
      </w:pPr>
      <w:ins w:id="1696" w:author="jmavares" w:date="2009-04-14T20:33:00Z">
        <w:r w:rsidRPr="005D03CB">
          <w:rPr>
            <w:b/>
          </w:rPr>
          <w:t>5</w:t>
        </w:r>
        <w:r w:rsidR="00920C7F" w:rsidRPr="005D03CB">
          <w:rPr>
            <w:b/>
          </w:rPr>
          <w:t>.4.</w:t>
        </w:r>
        <w:r w:rsidR="00DE3FAE" w:rsidRPr="005D03CB">
          <w:rPr>
            <w:b/>
          </w:rPr>
          <w:t>4</w:t>
        </w:r>
        <w:r w:rsidR="00920C7F" w:rsidRPr="005D03CB">
          <w:rPr>
            <w:b/>
          </w:rPr>
          <w:t xml:space="preserve">  SISTEMA DE PROTECCION CATODICA.  </w:t>
        </w:r>
      </w:ins>
    </w:p>
    <w:p w:rsidR="00920C7F" w:rsidRPr="005D03CB" w:rsidRDefault="00920C7F" w:rsidP="00920C7F">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right="116"/>
        <w:jc w:val="both"/>
        <w:rPr>
          <w:ins w:id="1697" w:author="jmavares" w:date="2009-04-14T20:33:00Z"/>
        </w:rPr>
      </w:pPr>
      <w:ins w:id="1698" w:author="jmavares" w:date="2009-04-14T20:33:00Z">
        <w:r w:rsidRPr="005D03CB">
          <w:rPr>
            <w:bCs/>
          </w:rPr>
          <w:t>Los sistemas de protección catódicos serán diseñados de acuerdo al sistema existente instalado en el sitio de acuerdo a los últimos criterios de protección Internacionales NACE aplicables para la estructura y materiales.</w:t>
        </w:r>
      </w:ins>
    </w:p>
    <w:p w:rsidR="00920C7F" w:rsidRPr="005D03CB" w:rsidRDefault="00920C7F" w:rsidP="00267CFA">
      <w:pPr>
        <w:pStyle w:val="BodyText"/>
        <w:ind w:left="720"/>
        <w:rPr>
          <w:ins w:id="1699" w:author="jmavares" w:date="2009-04-14T20:33:00Z"/>
          <w:sz w:val="24"/>
        </w:rPr>
      </w:pPr>
    </w:p>
    <w:p w:rsidR="00BE234A" w:rsidRPr="005D03CB" w:rsidRDefault="00BE234A" w:rsidP="00BE234A">
      <w:pPr>
        <w:pStyle w:val="BodyText"/>
        <w:ind w:left="720"/>
        <w:rPr>
          <w:ins w:id="1700" w:author="jmavares" w:date="2009-04-14T20:33:00Z"/>
          <w:b/>
          <w:sz w:val="28"/>
          <w:szCs w:val="28"/>
        </w:rPr>
      </w:pPr>
      <w:ins w:id="1701" w:author="jmavares" w:date="2009-04-14T20:33:00Z">
        <w:r w:rsidRPr="005D03CB">
          <w:rPr>
            <w:b/>
            <w:sz w:val="28"/>
            <w:szCs w:val="28"/>
          </w:rPr>
          <w:t>6</w:t>
        </w:r>
        <w:r w:rsidR="00DF46CB" w:rsidRPr="005D03CB">
          <w:rPr>
            <w:b/>
            <w:sz w:val="28"/>
            <w:szCs w:val="28"/>
          </w:rPr>
          <w:t>.</w:t>
        </w:r>
        <w:r w:rsidRPr="005D03CB">
          <w:rPr>
            <w:b/>
            <w:sz w:val="28"/>
            <w:szCs w:val="28"/>
          </w:rPr>
          <w:t xml:space="preserve"> RESPONSABILIDAD</w:t>
        </w:r>
        <w:r w:rsidR="00D4564E" w:rsidRPr="005D03CB">
          <w:rPr>
            <w:b/>
            <w:sz w:val="28"/>
            <w:szCs w:val="28"/>
          </w:rPr>
          <w:t>ES</w:t>
        </w:r>
        <w:r w:rsidR="00DF46CB" w:rsidRPr="005D03CB">
          <w:rPr>
            <w:b/>
            <w:sz w:val="28"/>
            <w:szCs w:val="28"/>
          </w:rPr>
          <w:t xml:space="preserve"> DEL ENTE CONTRATANTE</w:t>
        </w:r>
      </w:ins>
    </w:p>
    <w:p w:rsidR="00BE234A" w:rsidRPr="005D03CB" w:rsidRDefault="00BE234A" w:rsidP="00BE234A">
      <w:pPr>
        <w:pStyle w:val="BodyText"/>
        <w:ind w:left="720"/>
        <w:rPr>
          <w:ins w:id="1702" w:author="jmavares" w:date="2009-04-14T20:33:00Z"/>
        </w:rPr>
      </w:pPr>
      <w:ins w:id="1703" w:author="jmavares" w:date="2009-04-14T20:33:00Z">
        <w:r w:rsidRPr="005D03CB">
          <w:t xml:space="preserve">EL </w:t>
        </w:r>
        <w:r w:rsidR="00DF46CB" w:rsidRPr="005D03CB">
          <w:t xml:space="preserve">Ente Contratante </w:t>
        </w:r>
        <w:r w:rsidRPr="005D03CB">
          <w:t>es responsable de:</w:t>
        </w:r>
      </w:ins>
    </w:p>
    <w:p w:rsidR="00BE234A" w:rsidRPr="005D03CB" w:rsidRDefault="00BE234A" w:rsidP="00BE234A">
      <w:pPr>
        <w:pStyle w:val="BodyText"/>
        <w:ind w:left="720"/>
        <w:rPr>
          <w:ins w:id="1704" w:author="jmavares" w:date="2009-04-14T20:33:00Z"/>
        </w:rPr>
      </w:pPr>
      <w:ins w:id="1705" w:author="jmavares" w:date="2009-04-14T20:33:00Z">
        <w:r w:rsidRPr="005D03CB">
          <w:t>Suministrar el agua y el combustible para las pruebas de arranque y comisionamiento.</w:t>
        </w:r>
      </w:ins>
    </w:p>
    <w:p w:rsidR="00BE234A" w:rsidRPr="005D03CB" w:rsidRDefault="00BE234A" w:rsidP="00BE234A">
      <w:pPr>
        <w:ind w:left="720"/>
        <w:jc w:val="both"/>
      </w:pPr>
      <w:r w:rsidRPr="005D03CB">
        <w:rPr>
          <w:lang w:val="es-VE"/>
        </w:rPr>
        <w:t xml:space="preserve">EL </w:t>
      </w:r>
      <w:r w:rsidR="00490586" w:rsidRPr="005D03CB">
        <w:rPr>
          <w:lang w:val="es-VE"/>
        </w:rPr>
        <w:t>ENTE CONTRATANTE</w:t>
      </w:r>
      <w:r w:rsidRPr="005D03CB">
        <w:rPr>
          <w:lang w:val="es-VE"/>
        </w:rPr>
        <w:t xml:space="preserve"> gestionará y obtendrá en las fechas requeridas según </w:t>
      </w:r>
      <w:bookmarkStart w:id="1706" w:name="_DV_M1919"/>
      <w:bookmarkEnd w:id="1706"/>
      <w:r w:rsidRPr="005D03CB">
        <w:rPr>
          <w:lang w:val="es-VE"/>
        </w:rPr>
        <w:t>el CRONOGRAMA DEL PROYECTO</w:t>
      </w:r>
      <w:bookmarkStart w:id="1707" w:name="_DV_M1920"/>
      <w:bookmarkEnd w:id="1707"/>
      <w:r w:rsidRPr="005D03CB">
        <w:rPr>
          <w:lang w:val="es-VE"/>
        </w:rPr>
        <w:t>,</w:t>
      </w:r>
      <w:bookmarkStart w:id="1708" w:name="_DV_M1921"/>
      <w:bookmarkEnd w:id="1708"/>
      <w:r w:rsidRPr="005D03CB">
        <w:rPr>
          <w:lang w:val="es-VE"/>
        </w:rPr>
        <w:t xml:space="preserve"> los permisos</w:t>
      </w:r>
      <w:bookmarkStart w:id="1709" w:name="_DV_M1922"/>
      <w:bookmarkEnd w:id="1709"/>
      <w:r w:rsidRPr="005D03CB">
        <w:rPr>
          <w:lang w:val="es-VE"/>
        </w:rPr>
        <w:t xml:space="preserve"> necesarios ante los organismos gubernamentales nacionales, del estado y municipales para la construcción y operación de </w:t>
      </w:r>
      <w:bookmarkStart w:id="1710" w:name="_DV_M1923"/>
      <w:bookmarkEnd w:id="1710"/>
      <w:r w:rsidRPr="005D03CB">
        <w:rPr>
          <w:lang w:val="es-VE"/>
        </w:rPr>
        <w:t>la las Unidades de Generación en el</w:t>
      </w:r>
      <w:bookmarkStart w:id="1711" w:name="_DV_M1924"/>
      <w:bookmarkEnd w:id="1711"/>
      <w:r w:rsidRPr="005D03CB">
        <w:rPr>
          <w:lang w:val="es-VE"/>
        </w:rPr>
        <w:t xml:space="preserve"> área del </w:t>
      </w:r>
      <w:bookmarkStart w:id="1712" w:name="_DV_M1925"/>
      <w:bookmarkEnd w:id="1712"/>
      <w:r w:rsidRPr="005D03CB">
        <w:rPr>
          <w:lang w:val="es-VE"/>
        </w:rPr>
        <w:t>proyecto. EL CONTRATISTA deberá suministrar oportunamente</w:t>
      </w:r>
      <w:bookmarkStart w:id="1713" w:name="_DV_C1927"/>
      <w:r w:rsidRPr="005D03CB">
        <w:rPr>
          <w:lang w:val="es-VE"/>
        </w:rPr>
        <w:t>, de acuerdo al CRONOGRAMA DEL PROYECTO,</w:t>
      </w:r>
      <w:bookmarkStart w:id="1714" w:name="_DV_M1926"/>
      <w:bookmarkEnd w:id="1713"/>
      <w:bookmarkEnd w:id="1714"/>
      <w:r w:rsidRPr="005D03CB">
        <w:rPr>
          <w:lang w:val="es-VE"/>
        </w:rPr>
        <w:t xml:space="preserve"> toda la información técnica relacionada con la construcción de </w:t>
      </w:r>
      <w:smartTag w:uri="urn:schemas-microsoft-com:office:smarttags" w:element="PersonName">
        <w:smartTagPr>
          <w:attr w:name="ProductID" w:val="LA OBRA"/>
        </w:smartTagPr>
        <w:r w:rsidRPr="005D03CB">
          <w:rPr>
            <w:lang w:val="es-VE"/>
          </w:rPr>
          <w:t>la</w:t>
        </w:r>
        <w:bookmarkStart w:id="1715" w:name="_DV_M1927"/>
        <w:bookmarkEnd w:id="1715"/>
        <w:r w:rsidRPr="005D03CB">
          <w:rPr>
            <w:lang w:val="es-VE"/>
          </w:rPr>
          <w:t xml:space="preserve"> </w:t>
        </w:r>
        <w:bookmarkStart w:id="1716" w:name="_DV_C1929"/>
        <w:r w:rsidRPr="005D03CB">
          <w:rPr>
            <w:lang w:val="es-VE"/>
          </w:rPr>
          <w:t>OBRA</w:t>
        </w:r>
      </w:smartTag>
      <w:bookmarkStart w:id="1717" w:name="_DV_M1928"/>
      <w:bookmarkEnd w:id="1716"/>
      <w:bookmarkEnd w:id="1717"/>
      <w:r w:rsidRPr="005D03CB">
        <w:rPr>
          <w:lang w:val="es-VE"/>
        </w:rPr>
        <w:t xml:space="preserve"> y su impacto al ambiente, exigida por las autoridades nacionales y regionales para la tramitación de los permisos correspondientes. El  retraso en la entrega de información, por parte d</w:t>
      </w:r>
      <w:r w:rsidR="008E111D" w:rsidRPr="005D03CB">
        <w:rPr>
          <w:lang w:val="es-VE"/>
        </w:rPr>
        <w:t>e</w:t>
      </w:r>
      <w:r w:rsidRPr="005D03CB">
        <w:rPr>
          <w:lang w:val="es-VE"/>
        </w:rPr>
        <w:t xml:space="preserve">l </w:t>
      </w:r>
      <w:del w:id="1718" w:author="jmavares" w:date="2009-04-14T20:33:00Z">
        <w:r w:rsidR="00F249FD" w:rsidRPr="00BC481B">
          <w:rPr>
            <w:lang w:val="es-VE"/>
          </w:rPr>
          <w:delText>CONTRATISTA</w:delText>
        </w:r>
      </w:del>
      <w:ins w:id="1719" w:author="jmavares" w:date="2009-04-14T20:33:00Z">
        <w:r w:rsidRPr="005D03CB">
          <w:rPr>
            <w:lang w:val="es-VE"/>
          </w:rPr>
          <w:t>Contratista</w:t>
        </w:r>
      </w:ins>
      <w:r w:rsidRPr="005D03CB">
        <w:rPr>
          <w:lang w:val="es-VE"/>
        </w:rPr>
        <w:t xml:space="preserve">, necesaria para  la obtención de </w:t>
      </w:r>
      <w:bookmarkStart w:id="1720" w:name="_DV_M1930"/>
      <w:bookmarkEnd w:id="1720"/>
      <w:r w:rsidRPr="005D03CB">
        <w:rPr>
          <w:lang w:val="es-VE"/>
        </w:rPr>
        <w:t xml:space="preserve">los </w:t>
      </w:r>
      <w:bookmarkStart w:id="1721" w:name="_DV_M1931"/>
      <w:bookmarkEnd w:id="1721"/>
      <w:r w:rsidRPr="005D03CB">
        <w:rPr>
          <w:lang w:val="es-VE"/>
        </w:rPr>
        <w:t xml:space="preserve">permisos correspondientes, que afecten el tiempo de ejecución de </w:t>
      </w:r>
      <w:smartTag w:uri="urn:schemas-microsoft-com:office:smarttags" w:element="PersonName">
        <w:smartTagPr>
          <w:attr w:name="ProductID" w:val="LA OBRA"/>
        </w:smartTagPr>
        <w:r w:rsidRPr="005D03CB">
          <w:rPr>
            <w:lang w:val="es-VE"/>
          </w:rPr>
          <w:t xml:space="preserve">la </w:t>
        </w:r>
        <w:bookmarkStart w:id="1722" w:name="_DV_C1931"/>
        <w:r w:rsidRPr="005D03CB">
          <w:rPr>
            <w:lang w:val="es-VE"/>
          </w:rPr>
          <w:t>OBRA</w:t>
        </w:r>
      </w:smartTag>
      <w:bookmarkStart w:id="1723" w:name="_DV_M1932"/>
      <w:bookmarkEnd w:id="1722"/>
      <w:bookmarkEnd w:id="1723"/>
      <w:r w:rsidRPr="005D03CB">
        <w:rPr>
          <w:lang w:val="es-VE"/>
        </w:rPr>
        <w:t xml:space="preserve">, deberá ser absorbido en el </w:t>
      </w:r>
      <w:bookmarkStart w:id="1724" w:name="_DV_M1933"/>
      <w:bookmarkEnd w:id="1724"/>
      <w:r w:rsidRPr="005D03CB">
        <w:rPr>
          <w:lang w:val="es-VE"/>
        </w:rPr>
        <w:t>CRONOGRAMA DEL PROYECTO por EL</w:t>
      </w:r>
      <w:bookmarkStart w:id="1725" w:name="_DV_M1934"/>
      <w:bookmarkEnd w:id="1725"/>
      <w:r w:rsidRPr="005D03CB">
        <w:rPr>
          <w:lang w:val="es-VE"/>
        </w:rPr>
        <w:t xml:space="preserve"> CONTRATISTA, sin que ello implique modificación o extensión del plazo  </w:t>
      </w:r>
      <w:bookmarkStart w:id="1726" w:name="_DV_M1935"/>
      <w:bookmarkEnd w:id="1726"/>
      <w:r w:rsidRPr="005D03CB">
        <w:rPr>
          <w:lang w:val="es-VE"/>
        </w:rPr>
        <w:t xml:space="preserve">de ejecución de </w:t>
      </w:r>
      <w:smartTag w:uri="urn:schemas-microsoft-com:office:smarttags" w:element="PersonName">
        <w:smartTagPr>
          <w:attr w:name="ProductID" w:val="LA OBRA"/>
        </w:smartTagPr>
        <w:r w:rsidRPr="005D03CB">
          <w:rPr>
            <w:lang w:val="es-VE"/>
          </w:rPr>
          <w:t xml:space="preserve">la </w:t>
        </w:r>
        <w:bookmarkStart w:id="1727" w:name="_DV_C1933"/>
        <w:r w:rsidRPr="005D03CB">
          <w:rPr>
            <w:lang w:val="es-VE"/>
          </w:rPr>
          <w:t>OBRA</w:t>
        </w:r>
      </w:smartTag>
      <w:bookmarkStart w:id="1728" w:name="_DV_C1934"/>
      <w:bookmarkEnd w:id="1727"/>
      <w:r w:rsidRPr="005D03CB">
        <w:rPr>
          <w:lang w:val="es-VE"/>
        </w:rPr>
        <w:t>, pues correrán por cuenta de EL CONTRATISTA</w:t>
      </w:r>
      <w:bookmarkEnd w:id="1728"/>
      <w:r w:rsidRPr="005D03CB">
        <w:rPr>
          <w:lang w:val="es-VE"/>
        </w:rPr>
        <w:t xml:space="preserve">. En </w:t>
      </w:r>
      <w:bookmarkStart w:id="1729" w:name="_DV_C1936"/>
      <w:r w:rsidRPr="005D03CB">
        <w:rPr>
          <w:lang w:val="es-VE"/>
        </w:rPr>
        <w:t xml:space="preserve">caso de retraso en la obtención de los permisos por causas imputables al ENTE CONTRATANTE, se aplicará lo previsto en </w:t>
      </w:r>
      <w:smartTag w:uri="urn:schemas-microsoft-com:office:smarttags" w:element="PersonName">
        <w:smartTagPr>
          <w:attr w:name="ProductID" w:val="la Cl￡usula"/>
        </w:smartTagPr>
        <w:r w:rsidRPr="005D03CB">
          <w:rPr>
            <w:lang w:val="es-VE"/>
          </w:rPr>
          <w:t>la Cláusula</w:t>
        </w:r>
      </w:smartTag>
      <w:r w:rsidRPr="005D03CB">
        <w:rPr>
          <w:lang w:val="es-VE"/>
        </w:rPr>
        <w:t xml:space="preserve"> </w:t>
      </w:r>
      <w:bookmarkEnd w:id="1729"/>
      <w:r w:rsidRPr="005D03CB">
        <w:t>de  penalizaciones.</w:t>
      </w:r>
    </w:p>
    <w:p w:rsidR="00E43BD9" w:rsidRPr="005D03CB" w:rsidRDefault="00E43BD9" w:rsidP="00BE234A">
      <w:pPr>
        <w:ind w:left="720"/>
        <w:jc w:val="both"/>
      </w:pPr>
    </w:p>
    <w:p w:rsidR="00E43BD9" w:rsidRPr="005D03CB" w:rsidRDefault="00D30236" w:rsidP="00BE234A">
      <w:pPr>
        <w:ind w:left="720"/>
        <w:jc w:val="both"/>
        <w:rPr>
          <w:ins w:id="1730" w:author="jmavares" w:date="2009-04-14T20:33:00Z"/>
        </w:rPr>
      </w:pPr>
      <w:bookmarkStart w:id="1731" w:name="_Toc123193806"/>
      <w:del w:id="1732" w:author="jmavares" w:date="2009-04-14T20:33:00Z">
        <w:r>
          <w:rPr>
            <w:bCs/>
            <w:spacing w:val="8"/>
            <w:kern w:val="28"/>
            <w:lang w:val="es-VE" w:eastAsia="en-US"/>
          </w:rPr>
          <w:delText>3</w:delText>
        </w:r>
        <w:r w:rsidR="00F249FD">
          <w:rPr>
            <w:bCs/>
            <w:spacing w:val="8"/>
            <w:kern w:val="28"/>
            <w:lang w:val="es-VE" w:eastAsia="en-US"/>
          </w:rPr>
          <w:delText>.</w:delText>
        </w:r>
      </w:del>
      <w:ins w:id="1733" w:author="jmavares" w:date="2009-04-14T20:33:00Z">
        <w:r w:rsidR="00E43BD9" w:rsidRPr="005D03CB">
          <w:t>Revisar los productos de la Ingeniería desarrollada por EL CONTRTATISTA.</w:t>
        </w:r>
      </w:ins>
    </w:p>
    <w:p w:rsidR="00E43BD9" w:rsidRPr="005D03CB" w:rsidRDefault="00E43BD9" w:rsidP="00E43BD9">
      <w:pPr>
        <w:pStyle w:val="BodyText"/>
        <w:rPr>
          <w:ins w:id="1734" w:author="jmavares" w:date="2009-04-14T20:33:00Z"/>
          <w:sz w:val="24"/>
        </w:rPr>
      </w:pPr>
    </w:p>
    <w:p w:rsidR="00890461" w:rsidRPr="005D03CB" w:rsidRDefault="00D4564E" w:rsidP="00890461">
      <w:pPr>
        <w:pStyle w:val="BodyText"/>
        <w:ind w:left="720"/>
        <w:rPr>
          <w:ins w:id="1735" w:author="jmavares" w:date="2009-04-14T20:33:00Z"/>
          <w:b/>
          <w:sz w:val="28"/>
          <w:szCs w:val="28"/>
        </w:rPr>
      </w:pPr>
      <w:ins w:id="1736" w:author="jmavares" w:date="2009-04-14T20:33:00Z">
        <w:r w:rsidRPr="005D03CB">
          <w:rPr>
            <w:b/>
            <w:sz w:val="28"/>
            <w:szCs w:val="28"/>
          </w:rPr>
          <w:t>7</w:t>
        </w:r>
        <w:r w:rsidR="00557F24" w:rsidRPr="005D03CB">
          <w:rPr>
            <w:b/>
            <w:sz w:val="28"/>
            <w:szCs w:val="28"/>
          </w:rPr>
          <w:t>. RESPONSABILIDADES</w:t>
        </w:r>
        <w:r w:rsidR="00890461" w:rsidRPr="005D03CB">
          <w:rPr>
            <w:b/>
            <w:sz w:val="28"/>
            <w:szCs w:val="28"/>
          </w:rPr>
          <w:t xml:space="preserve"> DEL CONTRATISTA</w:t>
        </w:r>
      </w:ins>
    </w:p>
    <w:p w:rsidR="002C5D79" w:rsidRPr="005D03CB" w:rsidRDefault="002C5D79" w:rsidP="002C5D79">
      <w:pPr>
        <w:numPr>
          <w:ilvl w:val="0"/>
          <w:numId w:val="26"/>
        </w:numPr>
        <w:tabs>
          <w:tab w:val="clear" w:pos="1440"/>
          <w:tab w:val="num" w:pos="720"/>
        </w:tabs>
        <w:ind w:left="1080"/>
        <w:jc w:val="both"/>
        <w:rPr>
          <w:ins w:id="1737" w:author="jmavares" w:date="2009-04-14T20:33:00Z"/>
          <w:sz w:val="28"/>
          <w:szCs w:val="28"/>
        </w:rPr>
      </w:pPr>
      <w:ins w:id="1738" w:author="jmavares" w:date="2009-04-14T20:33:00Z">
        <w:r w:rsidRPr="005D03CB">
          <w:t>Se anexa tabla de responsabilidades para la tramitación de certificaciones y permisos.</w:t>
        </w:r>
      </w:ins>
    </w:p>
    <w:p w:rsidR="002C5D79" w:rsidRPr="005D03CB" w:rsidRDefault="002C5D79" w:rsidP="002C5D79">
      <w:pPr>
        <w:pStyle w:val="BodyText"/>
        <w:rPr>
          <w:ins w:id="1739" w:author="jmavares" w:date="2009-04-14T20:33:00Z"/>
          <w:b/>
          <w:sz w:val="28"/>
          <w:szCs w:val="28"/>
        </w:rPr>
      </w:pPr>
      <w:ins w:id="1740" w:author="jmavares" w:date="2009-04-14T20:33:00Z">
        <w:r w:rsidRPr="005D03CB">
          <w:rPr>
            <w:b/>
            <w:sz w:val="28"/>
            <w:szCs w:val="28"/>
          </w:rPr>
          <w:t xml:space="preserve">                 </w:t>
        </w:r>
      </w:ins>
    </w:p>
    <w:p w:rsidR="00201635" w:rsidRPr="005D03CB" w:rsidRDefault="002C5D79" w:rsidP="002C5D79">
      <w:pPr>
        <w:pStyle w:val="BodyText"/>
        <w:rPr>
          <w:ins w:id="1741" w:author="jmavares" w:date="2009-04-14T20:33:00Z"/>
          <w:b/>
          <w:sz w:val="28"/>
          <w:szCs w:val="28"/>
        </w:rPr>
      </w:pPr>
      <w:ins w:id="1742" w:author="jmavares" w:date="2009-04-14T20:33:00Z">
        <w:r w:rsidRPr="005D03CB">
          <w:rPr>
            <w:b/>
            <w:sz w:val="28"/>
            <w:szCs w:val="28"/>
          </w:rPr>
          <w:t xml:space="preserve">               </w:t>
        </w:r>
        <w:r w:rsidR="00890461" w:rsidRPr="005D03CB">
          <w:rPr>
            <w:sz w:val="24"/>
          </w:rPr>
          <w:t>El Contratista es responsable de:</w:t>
        </w:r>
      </w:ins>
    </w:p>
    <w:p w:rsidR="00201635" w:rsidRPr="008F0D6E" w:rsidRDefault="00890461" w:rsidP="007C43A0">
      <w:pPr>
        <w:numPr>
          <w:ilvl w:val="0"/>
          <w:numId w:val="26"/>
        </w:numPr>
        <w:tabs>
          <w:tab w:val="clear" w:pos="1440"/>
          <w:tab w:val="num" w:pos="720"/>
        </w:tabs>
        <w:ind w:left="1080"/>
        <w:jc w:val="both"/>
        <w:rPr>
          <w:ins w:id="1743" w:author="jmavares" w:date="2009-04-14T20:33:00Z"/>
          <w:lang w:val="es-VE"/>
        </w:rPr>
      </w:pPr>
      <w:ins w:id="1744" w:author="jmavares" w:date="2009-04-14T20:33:00Z">
        <w:r w:rsidRPr="008F0D6E">
          <w:rPr>
            <w:lang w:val="es-VE"/>
          </w:rPr>
          <w:t>Llevar</w:t>
        </w:r>
        <w:r w:rsidR="00201635" w:rsidRPr="008F0D6E">
          <w:rPr>
            <w:lang w:val="es-VE"/>
          </w:rPr>
          <w:t xml:space="preserve"> a cabo los trabajos necesarios para la ejecución de las  obras de manera tal que pueda cumplirse el programa de trabajo</w:t>
        </w:r>
        <w:r w:rsidR="0073558F" w:rsidRPr="008F0D6E">
          <w:rPr>
            <w:lang w:val="es-VE"/>
          </w:rPr>
          <w:t xml:space="preserve"> en el tiempo establecido</w:t>
        </w:r>
        <w:r w:rsidR="00201635" w:rsidRPr="008F0D6E">
          <w:rPr>
            <w:lang w:val="es-VE"/>
          </w:rPr>
          <w:t>.</w:t>
        </w:r>
      </w:ins>
    </w:p>
    <w:p w:rsidR="00201635" w:rsidRPr="008F0D6E" w:rsidRDefault="00890461" w:rsidP="007C43A0">
      <w:pPr>
        <w:numPr>
          <w:ilvl w:val="0"/>
          <w:numId w:val="26"/>
        </w:numPr>
        <w:tabs>
          <w:tab w:val="clear" w:pos="1440"/>
          <w:tab w:val="num" w:pos="720"/>
        </w:tabs>
        <w:ind w:left="1080"/>
        <w:jc w:val="both"/>
        <w:rPr>
          <w:ins w:id="1745" w:author="jmavares" w:date="2009-04-14T20:33:00Z"/>
          <w:lang w:val="es-VE"/>
        </w:rPr>
      </w:pPr>
      <w:ins w:id="1746" w:author="jmavares" w:date="2009-04-14T20:33:00Z">
        <w:r w:rsidRPr="008F0D6E">
          <w:rPr>
            <w:lang w:val="es-VE"/>
          </w:rPr>
          <w:t>Corregir</w:t>
        </w:r>
        <w:r w:rsidR="00201635" w:rsidRPr="008F0D6E">
          <w:rPr>
            <w:lang w:val="es-VE"/>
          </w:rPr>
          <w:t xml:space="preserve"> cualquier falla que debido a negligencia, error o cualquier omisión que ocurra durante </w:t>
        </w:r>
        <w:r w:rsidR="008E111D" w:rsidRPr="008F0D6E">
          <w:rPr>
            <w:lang w:val="es-VE"/>
          </w:rPr>
          <w:t xml:space="preserve">el desmontaje, traslado y el alcance para </w:t>
        </w:r>
        <w:r w:rsidR="00201635" w:rsidRPr="008F0D6E">
          <w:rPr>
            <w:lang w:val="es-VE"/>
          </w:rPr>
          <w:t xml:space="preserve">la ejecución de </w:t>
        </w:r>
        <w:r w:rsidR="008E111D" w:rsidRPr="008F0D6E">
          <w:rPr>
            <w:lang w:val="es-VE"/>
          </w:rPr>
          <w:t>este proyecto</w:t>
        </w:r>
        <w:r w:rsidR="00201635" w:rsidRPr="008F0D6E">
          <w:rPr>
            <w:lang w:val="es-VE"/>
          </w:rPr>
          <w:t>, asumiendo todos los gastos que  ello  acarree,  si  dicha  falla,  negligencia,  error  u  omisión  es atribuida a EL CONTRATISTA.</w:t>
        </w:r>
      </w:ins>
    </w:p>
    <w:p w:rsidR="00CE115D" w:rsidRPr="008F0D6E" w:rsidRDefault="008F0062" w:rsidP="007C43A0">
      <w:pPr>
        <w:numPr>
          <w:ilvl w:val="0"/>
          <w:numId w:val="26"/>
        </w:numPr>
        <w:tabs>
          <w:tab w:val="clear" w:pos="1440"/>
          <w:tab w:val="num" w:pos="720"/>
        </w:tabs>
        <w:ind w:left="1080"/>
        <w:jc w:val="both"/>
        <w:rPr>
          <w:ins w:id="1747" w:author="jmavares" w:date="2009-04-14T20:33:00Z"/>
          <w:lang w:val="es-VE"/>
        </w:rPr>
      </w:pPr>
      <w:ins w:id="1748" w:author="jmavares" w:date="2009-04-14T20:33:00Z">
        <w:r w:rsidRPr="008F0D6E">
          <w:rPr>
            <w:lang w:val="es-VE"/>
          </w:rPr>
          <w:t>Los</w:t>
        </w:r>
        <w:r w:rsidR="00201635" w:rsidRPr="008F0D6E">
          <w:rPr>
            <w:lang w:val="es-VE"/>
          </w:rPr>
          <w:t xml:space="preserve"> daños o pérdidas que ella, su personal o sus Subcontratistas causaren a los eq</w:t>
        </w:r>
        <w:r w:rsidRPr="008F0D6E">
          <w:rPr>
            <w:lang w:val="es-VE"/>
          </w:rPr>
          <w:t xml:space="preserve">uipos o materiales herramientas o maquinarias, </w:t>
        </w:r>
        <w:r w:rsidR="00201635" w:rsidRPr="008F0D6E">
          <w:rPr>
            <w:lang w:val="es-VE"/>
          </w:rPr>
          <w:t>propiedad de EL ENTE CONTRATANTE o entregados por esta última a EL CONTRATISTA para la ejecución de las  obras</w:t>
        </w:r>
        <w:r w:rsidR="008E111D" w:rsidRPr="008F0D6E">
          <w:rPr>
            <w:lang w:val="es-VE"/>
          </w:rPr>
          <w:t xml:space="preserve"> deben ser solventados por EL CONTRATISTA</w:t>
        </w:r>
        <w:r w:rsidR="00201635" w:rsidRPr="008F0D6E">
          <w:rPr>
            <w:lang w:val="es-VE"/>
          </w:rPr>
          <w:t xml:space="preserve">. </w:t>
        </w:r>
      </w:ins>
    </w:p>
    <w:p w:rsidR="00201635" w:rsidRPr="008F0D6E" w:rsidRDefault="008F0062" w:rsidP="007C43A0">
      <w:pPr>
        <w:numPr>
          <w:ilvl w:val="0"/>
          <w:numId w:val="26"/>
        </w:numPr>
        <w:tabs>
          <w:tab w:val="clear" w:pos="1440"/>
          <w:tab w:val="num" w:pos="720"/>
        </w:tabs>
        <w:ind w:left="1080"/>
        <w:jc w:val="both"/>
        <w:rPr>
          <w:ins w:id="1749" w:author="jmavares" w:date="2009-04-14T20:33:00Z"/>
          <w:lang w:val="es-VE"/>
        </w:rPr>
      </w:pPr>
      <w:ins w:id="1750" w:author="jmavares" w:date="2009-04-14T20:33:00Z">
        <w:r w:rsidRPr="008F0D6E">
          <w:rPr>
            <w:lang w:val="es-VE"/>
          </w:rPr>
          <w:t>Re</w:t>
        </w:r>
        <w:r w:rsidR="00201635" w:rsidRPr="008F0D6E">
          <w:rPr>
            <w:lang w:val="es-VE"/>
          </w:rPr>
          <w:t>sponder ante EL ENTE CONTRATANTE por cualquier deuda, reclamación, litigios, pago, acción judicial o decisión incoada o emanada de organismos jurisdiccionales competentes, que surjan de, o tengan relación con la ejecución de  las obras  por EL CONTRATISTA, sus trabajadores, agentes, representantes o subcontratistas, con ocasión de daños o pérdidas de bienes de EL ENTE CONTRATANTE o de terceras personas, incluyendo propietarios de tierras, o titulares de servidumbres u otros derechos reales de goce, o simplemente ocupantes o con  ocasión  de lesiones o muertes de personas,  siempre que en todos los casos, los daños sean susceptibles de ser reclamados a  EL E</w:t>
        </w:r>
        <w:r w:rsidR="00CE115D" w:rsidRPr="008F0D6E">
          <w:rPr>
            <w:lang w:val="es-VE"/>
          </w:rPr>
          <w:t>NTE CONTRATANTE.</w:t>
        </w:r>
      </w:ins>
    </w:p>
    <w:p w:rsidR="008367B3" w:rsidRPr="008F0D6E" w:rsidRDefault="00594E7F" w:rsidP="00C62F4C">
      <w:pPr>
        <w:numPr>
          <w:ilvl w:val="0"/>
          <w:numId w:val="26"/>
        </w:numPr>
        <w:tabs>
          <w:tab w:val="clear" w:pos="1440"/>
          <w:tab w:val="num" w:pos="720"/>
        </w:tabs>
        <w:ind w:left="1080"/>
        <w:jc w:val="both"/>
        <w:rPr>
          <w:ins w:id="1751" w:author="jmavares" w:date="2009-04-14T20:33:00Z"/>
          <w:lang w:val="es-VE"/>
        </w:rPr>
      </w:pPr>
      <w:ins w:id="1752" w:author="jmavares" w:date="2009-04-14T20:33:00Z">
        <w:r w:rsidRPr="008F0D6E">
          <w:rPr>
            <w:lang w:val="es-VE"/>
          </w:rPr>
          <w:t xml:space="preserve">Adiestrar y certificar al personal del Ente Contratante antes de </w:t>
        </w:r>
        <w:r w:rsidR="00CD2E4A" w:rsidRPr="008F0D6E">
          <w:rPr>
            <w:lang w:val="es-VE"/>
          </w:rPr>
          <w:t xml:space="preserve">iniciarse </w:t>
        </w:r>
        <w:r w:rsidRPr="008F0D6E">
          <w:rPr>
            <w:lang w:val="es-VE"/>
          </w:rPr>
          <w:t>la etapa de comisionamiento y puesta en marcha. El contratista debe incluir sin limitarse</w:t>
        </w:r>
        <w:r w:rsidR="00C62F4C" w:rsidRPr="008F0D6E">
          <w:rPr>
            <w:lang w:val="es-VE"/>
          </w:rPr>
          <w:t>,</w:t>
        </w:r>
        <w:r w:rsidRPr="008F0D6E">
          <w:rPr>
            <w:lang w:val="es-VE"/>
          </w:rPr>
          <w:t xml:space="preserve"> el adiestramiento </w:t>
        </w:r>
        <w:r w:rsidR="00CD2E4A" w:rsidRPr="008F0D6E">
          <w:rPr>
            <w:lang w:val="es-VE"/>
          </w:rPr>
          <w:t xml:space="preserve">por separado </w:t>
        </w:r>
        <w:r w:rsidRPr="008F0D6E">
          <w:rPr>
            <w:lang w:val="es-VE"/>
          </w:rPr>
          <w:t xml:space="preserve">para la operación y </w:t>
        </w:r>
        <w:r w:rsidR="00C62F4C" w:rsidRPr="008F0D6E">
          <w:rPr>
            <w:lang w:val="es-VE"/>
          </w:rPr>
          <w:t xml:space="preserve">el </w:t>
        </w:r>
        <w:r w:rsidRPr="008F0D6E">
          <w:rPr>
            <w:lang w:val="es-VE"/>
          </w:rPr>
          <w:t>mantenimiento de los sistemas de control y protecciones</w:t>
        </w:r>
        <w:r w:rsidR="00CD2E4A" w:rsidRPr="008F0D6E">
          <w:rPr>
            <w:lang w:val="es-VE"/>
          </w:rPr>
          <w:t>. Para cada especialidad (operaciones y mantenimiento) el contratista debe prever la formación de al menos dieciséis (16) personas</w:t>
        </w:r>
        <w:r w:rsidR="00C62F4C" w:rsidRPr="008F0D6E">
          <w:rPr>
            <w:lang w:val="es-VE"/>
          </w:rPr>
          <w:t xml:space="preserve"> con una duración mínima de 40 horas cada uno</w:t>
        </w:r>
        <w:r w:rsidR="00CD2E4A" w:rsidRPr="008F0D6E">
          <w:rPr>
            <w:lang w:val="es-VE"/>
          </w:rPr>
          <w:t>. El entrenamiento debe ser en idioma Español, el contenido del entrenamiento debe ser suministrado al Ente Contratante con al menos un mes de antelación para su revisión y aprobación</w:t>
        </w:r>
        <w:r w:rsidR="00C62F4C" w:rsidRPr="008F0D6E">
          <w:rPr>
            <w:lang w:val="es-VE"/>
          </w:rPr>
          <w:t xml:space="preserve"> y puede ser en idioma Español o Ingles</w:t>
        </w:r>
        <w:r w:rsidR="00CD2E4A" w:rsidRPr="008F0D6E">
          <w:rPr>
            <w:lang w:val="es-VE"/>
          </w:rPr>
          <w:t xml:space="preserve">. Todos los gastos asociados a este entrenamiento </w:t>
        </w:r>
        <w:r w:rsidR="00C62F4C" w:rsidRPr="008F0D6E">
          <w:rPr>
            <w:lang w:val="es-VE"/>
          </w:rPr>
          <w:t>será</w:t>
        </w:r>
        <w:r w:rsidR="00CD2E4A" w:rsidRPr="008F0D6E">
          <w:rPr>
            <w:lang w:val="es-VE"/>
          </w:rPr>
          <w:t xml:space="preserve"> por cuenta del Contratista.</w:t>
        </w:r>
        <w:r w:rsidR="008367B3" w:rsidRPr="008F0D6E">
          <w:rPr>
            <w:lang w:val="es-VE"/>
          </w:rPr>
          <w:t xml:space="preserve"> </w:t>
        </w:r>
      </w:ins>
    </w:p>
    <w:p w:rsidR="00201635" w:rsidRPr="008F0D6E" w:rsidRDefault="008F0062" w:rsidP="007C43A0">
      <w:pPr>
        <w:numPr>
          <w:ilvl w:val="0"/>
          <w:numId w:val="26"/>
        </w:numPr>
        <w:tabs>
          <w:tab w:val="clear" w:pos="1440"/>
          <w:tab w:val="num" w:pos="720"/>
        </w:tabs>
        <w:ind w:left="1080"/>
        <w:jc w:val="both"/>
        <w:rPr>
          <w:ins w:id="1753" w:author="jmavares" w:date="2009-04-14T20:33:00Z"/>
          <w:lang w:val="es-VE"/>
        </w:rPr>
      </w:pPr>
      <w:ins w:id="1754" w:author="jmavares" w:date="2009-04-14T20:33:00Z">
        <w:r w:rsidRPr="008F0D6E">
          <w:rPr>
            <w:lang w:val="es-VE"/>
          </w:rPr>
          <w:t>De</w:t>
        </w:r>
        <w:r w:rsidR="00201635" w:rsidRPr="008F0D6E">
          <w:rPr>
            <w:lang w:val="es-VE"/>
          </w:rPr>
          <w:t xml:space="preserve">l </w:t>
        </w:r>
        <w:r w:rsidRPr="008F0D6E">
          <w:rPr>
            <w:lang w:val="es-VE"/>
          </w:rPr>
          <w:t xml:space="preserve">fiel </w:t>
        </w:r>
        <w:r w:rsidR="00201635" w:rsidRPr="008F0D6E">
          <w:rPr>
            <w:lang w:val="es-VE"/>
          </w:rPr>
          <w:t xml:space="preserve">cumplimiento </w:t>
        </w:r>
        <w:r w:rsidRPr="008F0D6E">
          <w:rPr>
            <w:lang w:val="es-VE"/>
          </w:rPr>
          <w:t xml:space="preserve">y en su totalidad </w:t>
        </w:r>
        <w:r w:rsidR="00201635" w:rsidRPr="008F0D6E">
          <w:rPr>
            <w:lang w:val="es-VE"/>
          </w:rPr>
          <w:t xml:space="preserve">de las obligaciones para con su personal como patrono, en virtud de la  Ley  Orgánica del Trabajo y su Reglamento, la Ley del Seguro Social y su Reglamento, la Ley del INCE y su Reglamento y cualquier otra ley, reglamento, decreto, resolución u ordenanza emanada de autoridad competente y en virtud de los CONTRATOS </w:t>
        </w:r>
        <w:r w:rsidR="00983419" w:rsidRPr="008F0D6E">
          <w:rPr>
            <w:lang w:val="es-VE"/>
          </w:rPr>
          <w:t xml:space="preserve">o ACUERDOS </w:t>
        </w:r>
        <w:r w:rsidR="00201635" w:rsidRPr="008F0D6E">
          <w:rPr>
            <w:lang w:val="es-VE"/>
          </w:rPr>
          <w:t xml:space="preserve">individuales o colectivos  de  trabajo </w:t>
        </w:r>
        <w:r w:rsidR="00983419" w:rsidRPr="008F0D6E">
          <w:rPr>
            <w:lang w:val="es-VE"/>
          </w:rPr>
          <w:t xml:space="preserve">o de cualquier índole </w:t>
        </w:r>
        <w:r w:rsidR="00201635" w:rsidRPr="008F0D6E">
          <w:rPr>
            <w:lang w:val="es-VE"/>
          </w:rPr>
          <w:t>que haya celebrado con su personal, los Sindicatos y las Comunidades.</w:t>
        </w:r>
        <w:r w:rsidR="00983419" w:rsidRPr="008F0D6E">
          <w:rPr>
            <w:lang w:val="es-VE"/>
          </w:rPr>
          <w:t xml:space="preserve"> </w:t>
        </w:r>
      </w:ins>
    </w:p>
    <w:p w:rsidR="00201635" w:rsidRPr="008F0D6E" w:rsidRDefault="00201635" w:rsidP="007C43A0">
      <w:pPr>
        <w:numPr>
          <w:ilvl w:val="0"/>
          <w:numId w:val="26"/>
        </w:numPr>
        <w:tabs>
          <w:tab w:val="clear" w:pos="1440"/>
          <w:tab w:val="num" w:pos="720"/>
        </w:tabs>
        <w:ind w:left="1080"/>
        <w:jc w:val="both"/>
        <w:rPr>
          <w:ins w:id="1755" w:author="jmavares" w:date="2009-04-14T20:33:00Z"/>
          <w:lang w:val="es-VE"/>
        </w:rPr>
      </w:pPr>
      <w:ins w:id="1756" w:author="jmavares" w:date="2009-04-14T20:33:00Z">
        <w:r w:rsidRPr="008F0D6E">
          <w:rPr>
            <w:lang w:val="es-VE"/>
          </w:rPr>
          <w:t xml:space="preserve">Suministrar, transportar y asegurar la dotación del equipamiento y bienes nuevos de fábrica en las condiciones, cantidad y calidad requeridas, hasta el lugar de destino final señalado por EL ENTE CONTRATANTE contratando, en su nombre y cuenta del CONTRATISTA los servicios inherentes al transporte desde la fabrica hasta el Puerto de Maracaibo Estado Zulia, Venezuela hasta el Sitio de la Obra, seguro de los equipos y demás gastos que pudiesen originarse en el cumplimiento de su obligación. </w:t>
        </w:r>
      </w:ins>
    </w:p>
    <w:p w:rsidR="00201635" w:rsidRPr="008F0D6E" w:rsidRDefault="00201635" w:rsidP="007C43A0">
      <w:pPr>
        <w:numPr>
          <w:ilvl w:val="0"/>
          <w:numId w:val="26"/>
        </w:numPr>
        <w:tabs>
          <w:tab w:val="clear" w:pos="1440"/>
          <w:tab w:val="num" w:pos="720"/>
        </w:tabs>
        <w:ind w:left="1080"/>
        <w:jc w:val="both"/>
        <w:rPr>
          <w:ins w:id="1757" w:author="jmavares" w:date="2009-04-14T20:33:00Z"/>
          <w:lang w:val="es-VE"/>
        </w:rPr>
      </w:pPr>
      <w:ins w:id="1758" w:author="jmavares" w:date="2009-04-14T20:33:00Z">
        <w:r w:rsidRPr="008F0D6E">
          <w:rPr>
            <w:lang w:val="es-VE"/>
          </w:rPr>
          <w:t xml:space="preserve">Procurar y entregar todos los equipos, </w:t>
        </w:r>
        <w:r w:rsidR="008E111D" w:rsidRPr="008F0D6E">
          <w:rPr>
            <w:lang w:val="es-VE"/>
          </w:rPr>
          <w:t>maquinarias</w:t>
        </w:r>
        <w:r w:rsidRPr="008F0D6E">
          <w:rPr>
            <w:lang w:val="es-VE"/>
          </w:rPr>
          <w:t>, herramientas, mano de obra, supervisión y los servicios requeridos para la oportuna terminación del trabajo.</w:t>
        </w:r>
      </w:ins>
    </w:p>
    <w:p w:rsidR="002F5E44" w:rsidRPr="005D03CB" w:rsidRDefault="00201635" w:rsidP="007C43A0">
      <w:pPr>
        <w:numPr>
          <w:ilvl w:val="0"/>
          <w:numId w:val="26"/>
        </w:numPr>
        <w:tabs>
          <w:tab w:val="clear" w:pos="1440"/>
          <w:tab w:val="num" w:pos="720"/>
        </w:tabs>
        <w:ind w:left="1080"/>
        <w:jc w:val="both"/>
        <w:rPr>
          <w:ins w:id="1759" w:author="jmavares" w:date="2009-04-14T20:33:00Z"/>
          <w:sz w:val="24"/>
        </w:rPr>
      </w:pPr>
      <w:ins w:id="1760" w:author="jmavares" w:date="2009-04-14T20:33:00Z">
        <w:r w:rsidRPr="008F0D6E">
          <w:rPr>
            <w:lang w:val="es-VE"/>
          </w:rPr>
          <w:t>Implementar un programa de aseguramiento de calidad para la Obra</w:t>
        </w:r>
        <w:r w:rsidR="002F5E44" w:rsidRPr="008F0D6E">
          <w:rPr>
            <w:lang w:val="es-VE"/>
          </w:rPr>
          <w:t xml:space="preserve"> que indique, en forma de cuadro resumen: componentes, Equipos u obras civiles, mecánicas o eléctricas, de ser el caso, a los cuales se les van a efectuar las pruebas, pruebas a realizar, o</w:t>
        </w:r>
        <w:r w:rsidR="002F5E44" w:rsidRPr="005D03CB">
          <w:t>bjetivo de la prueba, normas bajo las cuales se rigen las pruebas, criterio de aceptación, zona del componente al cual se le hace la prueba y etapa del proceso involucrado, considerando como etapas del proceso: traslado, montaje, adecuación a combustible liquido y puesta en marcha.</w:t>
        </w:r>
      </w:ins>
    </w:p>
    <w:p w:rsidR="00000000" w:rsidRDefault="002F5E44">
      <w:pPr>
        <w:ind w:left="1080"/>
        <w:jc w:val="both"/>
        <w:pPrChange w:id="1761" w:author="jmavares" w:date="2009-04-14T20:33:00Z">
          <w:pPr>
            <w:ind w:left="720"/>
            <w:jc w:val="both"/>
          </w:pPr>
        </w:pPrChange>
      </w:pPr>
      <w:moveToRangeStart w:id="1762" w:author="jmavares" w:date="2009-04-14T20:33:00Z" w:name="move227504532"/>
      <w:moveTo w:id="1763" w:author="jmavares" w:date="2009-04-14T20:33:00Z">
        <w:r w:rsidRPr="005D03CB">
          <w:t xml:space="preserve">El Programa de Control de Calidad estará bajo aprobación y comentarios por parte de EL </w:t>
        </w:r>
        <w:r w:rsidR="00490586" w:rsidRPr="005D03CB">
          <w:t>ENTE CONTRATANTE</w:t>
        </w:r>
        <w:r w:rsidRPr="005D03CB">
          <w:t xml:space="preserve">, motivo por el cual deberá realizarse cualquier cambio o inclusión de pruebas adicionales que sean requeridas, a solicitud de EL </w:t>
        </w:r>
        <w:r w:rsidR="00490586" w:rsidRPr="005D03CB">
          <w:t>ENTE CONTRATANTE</w:t>
        </w:r>
        <w:r w:rsidRPr="005D03CB">
          <w:t>.</w:t>
        </w:r>
      </w:moveTo>
    </w:p>
    <w:moveToRangeEnd w:id="1762"/>
    <w:p w:rsidR="002F5E44" w:rsidRPr="005D03CB" w:rsidRDefault="009637B0" w:rsidP="007C43A0">
      <w:pPr>
        <w:numPr>
          <w:ilvl w:val="0"/>
          <w:numId w:val="27"/>
        </w:numPr>
        <w:tabs>
          <w:tab w:val="clear" w:pos="1440"/>
          <w:tab w:val="num" w:pos="1080"/>
        </w:tabs>
        <w:ind w:hanging="720"/>
        <w:jc w:val="both"/>
        <w:rPr>
          <w:ins w:id="1764" w:author="jmavares" w:date="2009-04-14T20:33:00Z"/>
        </w:rPr>
      </w:pPr>
      <w:ins w:id="1765" w:author="jmavares" w:date="2009-04-14T20:33:00Z">
        <w:r w:rsidRPr="005D03CB">
          <w:t>M</w:t>
        </w:r>
        <w:r w:rsidR="002F5E44" w:rsidRPr="005D03CB">
          <w:rPr>
            <w:spacing w:val="8"/>
            <w:kern w:val="28"/>
            <w:lang w:val="es-VE" w:eastAsia="en-US"/>
          </w:rPr>
          <w:t>antener actualizado el Libro de Obra del Proyecto</w:t>
        </w:r>
        <w:r w:rsidRPr="005D03CB">
          <w:rPr>
            <w:spacing w:val="8"/>
            <w:kern w:val="28"/>
            <w:lang w:val="es-VE" w:eastAsia="en-US"/>
          </w:rPr>
          <w:t>.</w:t>
        </w:r>
      </w:ins>
    </w:p>
    <w:p w:rsidR="007E3C0C" w:rsidRPr="005D03CB" w:rsidRDefault="007E3C0C" w:rsidP="007C43A0">
      <w:pPr>
        <w:numPr>
          <w:ilvl w:val="0"/>
          <w:numId w:val="26"/>
        </w:numPr>
        <w:tabs>
          <w:tab w:val="clear" w:pos="1440"/>
          <w:tab w:val="num" w:pos="720"/>
        </w:tabs>
        <w:ind w:left="1080"/>
        <w:jc w:val="both"/>
        <w:rPr>
          <w:ins w:id="1766" w:author="jmavares" w:date="2009-04-14T20:33:00Z"/>
          <w:sz w:val="24"/>
        </w:rPr>
      </w:pPr>
      <w:moveToRangeStart w:id="1767" w:author="jmavares" w:date="2009-04-14T20:33:00Z" w:name="move227504522"/>
      <w:moveTo w:id="1768" w:author="jmavares" w:date="2009-04-14T20:33:00Z">
        <w:r w:rsidRPr="005D03CB">
          <w:t>Preparar y entregar un reporte semanal del avance físico del proyecto, el cual debe incluir como mínimo:</w:t>
        </w:r>
      </w:moveTo>
      <w:moveToRangeEnd w:id="1767"/>
    </w:p>
    <w:p w:rsidR="007E3C0C" w:rsidRPr="005D03CB" w:rsidRDefault="007E3C0C" w:rsidP="007E3C0C">
      <w:pPr>
        <w:ind w:left="1080"/>
        <w:jc w:val="both"/>
        <w:rPr>
          <w:ins w:id="1769" w:author="jmavares" w:date="2009-04-14T20:33:00Z"/>
        </w:rPr>
      </w:pPr>
      <w:moveToRangeStart w:id="1770" w:author="jmavares" w:date="2009-04-14T20:33:00Z" w:name="move227504523"/>
      <w:moveTo w:id="1771" w:author="jmavares" w:date="2009-04-14T20:33:00Z">
        <w:r w:rsidRPr="005D03CB">
          <w:t>Cronograma maestro de ejecución Planificado y Real.</w:t>
        </w:r>
      </w:moveTo>
      <w:moveToRangeEnd w:id="1770"/>
    </w:p>
    <w:p w:rsidR="00000000" w:rsidRDefault="007E3C0C">
      <w:pPr>
        <w:ind w:left="1080"/>
        <w:jc w:val="both"/>
        <w:pPrChange w:id="1772" w:author="jmavares" w:date="2009-04-14T20:33:00Z">
          <w:pPr>
            <w:numPr>
              <w:numId w:val="56"/>
            </w:numPr>
            <w:tabs>
              <w:tab w:val="num" w:pos="720"/>
            </w:tabs>
            <w:ind w:left="720" w:hanging="360"/>
            <w:jc w:val="both"/>
          </w:pPr>
        </w:pPrChange>
      </w:pPr>
      <w:moveToRangeStart w:id="1773" w:author="jmavares" w:date="2009-04-14T20:33:00Z" w:name="move227504524"/>
      <w:moveTo w:id="1774" w:author="jmavares" w:date="2009-04-14T20:33:00Z">
        <w:r w:rsidRPr="005D03CB">
          <w:t>Histograma de recursos Programado y Real</w:t>
        </w:r>
      </w:moveTo>
    </w:p>
    <w:p w:rsidR="00000000" w:rsidRDefault="007E3C0C">
      <w:pPr>
        <w:ind w:left="1080"/>
        <w:jc w:val="both"/>
        <w:pPrChange w:id="1775" w:author="jmavares" w:date="2009-04-14T20:33:00Z">
          <w:pPr>
            <w:numPr>
              <w:numId w:val="56"/>
            </w:numPr>
            <w:tabs>
              <w:tab w:val="num" w:pos="720"/>
            </w:tabs>
            <w:ind w:left="720" w:hanging="360"/>
            <w:jc w:val="both"/>
          </w:pPr>
        </w:pPrChange>
      </w:pPr>
      <w:moveTo w:id="1776" w:author="jmavares" w:date="2009-04-14T20:33:00Z">
        <w:r w:rsidRPr="005D03CB">
          <w:t>Secuencia y Cronograma de entrega de sistemas Programado y Real.</w:t>
        </w:r>
      </w:moveTo>
    </w:p>
    <w:p w:rsidR="00000000" w:rsidRDefault="007E3C0C">
      <w:pPr>
        <w:ind w:left="1080"/>
        <w:jc w:val="both"/>
        <w:pPrChange w:id="1777" w:author="jmavares" w:date="2009-04-14T20:33:00Z">
          <w:pPr>
            <w:numPr>
              <w:numId w:val="56"/>
            </w:numPr>
            <w:tabs>
              <w:tab w:val="num" w:pos="720"/>
            </w:tabs>
            <w:ind w:left="720" w:hanging="360"/>
            <w:jc w:val="both"/>
          </w:pPr>
        </w:pPrChange>
      </w:pPr>
      <w:moveTo w:id="1778" w:author="jmavares" w:date="2009-04-14T20:33:00Z">
        <w:r w:rsidRPr="005D03CB">
          <w:t>Curvas de progreso planificado y real por sistemas y del proyecto.</w:t>
        </w:r>
      </w:moveTo>
    </w:p>
    <w:p w:rsidR="00000000" w:rsidRDefault="007E3C0C">
      <w:pPr>
        <w:ind w:left="1080"/>
        <w:jc w:val="both"/>
        <w:pPrChange w:id="1779" w:author="jmavares" w:date="2009-04-14T20:33:00Z">
          <w:pPr>
            <w:numPr>
              <w:numId w:val="56"/>
            </w:numPr>
            <w:tabs>
              <w:tab w:val="num" w:pos="720"/>
            </w:tabs>
            <w:ind w:left="720" w:hanging="360"/>
            <w:jc w:val="both"/>
          </w:pPr>
        </w:pPrChange>
      </w:pPr>
      <w:moveTo w:id="1780" w:author="jmavares" w:date="2009-04-14T20:33:00Z">
        <w:r w:rsidRPr="005D03CB">
          <w:t>Curva de avance financiero.</w:t>
        </w:r>
      </w:moveTo>
    </w:p>
    <w:p w:rsidR="00000000" w:rsidRDefault="007E3C0C">
      <w:pPr>
        <w:ind w:left="1080"/>
        <w:jc w:val="both"/>
        <w:pPrChange w:id="1781" w:author="jmavares" w:date="2009-04-14T20:33:00Z">
          <w:pPr>
            <w:numPr>
              <w:numId w:val="56"/>
            </w:numPr>
            <w:tabs>
              <w:tab w:val="num" w:pos="720"/>
            </w:tabs>
            <w:ind w:left="720" w:hanging="360"/>
            <w:jc w:val="both"/>
          </w:pPr>
        </w:pPrChange>
      </w:pPr>
      <w:moveTo w:id="1782" w:author="jmavares" w:date="2009-04-14T20:33:00Z">
        <w:r w:rsidRPr="005D03CB">
          <w:t>Listado de equipos/materiales importantes y su estatus.</w:t>
        </w:r>
      </w:moveTo>
    </w:p>
    <w:p w:rsidR="00000000" w:rsidRDefault="007E3C0C">
      <w:pPr>
        <w:ind w:left="1080"/>
        <w:jc w:val="both"/>
        <w:pPrChange w:id="1783" w:author="jmavares" w:date="2009-04-14T20:33:00Z">
          <w:pPr>
            <w:numPr>
              <w:numId w:val="56"/>
            </w:numPr>
            <w:tabs>
              <w:tab w:val="num" w:pos="720"/>
            </w:tabs>
            <w:ind w:left="720" w:hanging="360"/>
            <w:jc w:val="both"/>
          </w:pPr>
        </w:pPrChange>
      </w:pPr>
      <w:moveTo w:id="1784" w:author="jmavares" w:date="2009-04-14T20:33:00Z">
        <w:r w:rsidRPr="005D03CB">
          <w:t>Hitos de medición de avance por fase.</w:t>
        </w:r>
      </w:moveTo>
    </w:p>
    <w:p w:rsidR="00000000" w:rsidRDefault="007E3C0C">
      <w:pPr>
        <w:ind w:left="1080"/>
        <w:jc w:val="both"/>
        <w:pPrChange w:id="1785" w:author="jmavares" w:date="2009-04-14T20:33:00Z">
          <w:pPr>
            <w:numPr>
              <w:numId w:val="56"/>
            </w:numPr>
            <w:tabs>
              <w:tab w:val="num" w:pos="720"/>
            </w:tabs>
            <w:ind w:left="720" w:hanging="360"/>
            <w:jc w:val="both"/>
          </w:pPr>
        </w:pPrChange>
      </w:pPr>
      <w:moveTo w:id="1786" w:author="jmavares" w:date="2009-04-14T20:33:00Z">
        <w:r w:rsidRPr="005D03CB">
          <w:t>Reuniones de Control</w:t>
        </w:r>
      </w:moveTo>
    </w:p>
    <w:p w:rsidR="00000000" w:rsidRDefault="007E3C0C">
      <w:pPr>
        <w:ind w:left="1080"/>
        <w:jc w:val="both"/>
        <w:pPrChange w:id="1787" w:author="jmavares" w:date="2009-04-14T20:33:00Z">
          <w:pPr>
            <w:numPr>
              <w:numId w:val="56"/>
            </w:numPr>
            <w:tabs>
              <w:tab w:val="num" w:pos="720"/>
            </w:tabs>
            <w:ind w:left="720" w:hanging="360"/>
            <w:jc w:val="both"/>
          </w:pPr>
        </w:pPrChange>
      </w:pPr>
      <w:moveTo w:id="1788" w:author="jmavares" w:date="2009-04-14T20:33:00Z">
        <w:r w:rsidRPr="005D03CB">
          <w:t>Cuadros para análisis de Tendencias y desviaciones.</w:t>
        </w:r>
      </w:moveTo>
    </w:p>
    <w:p w:rsidR="00000000" w:rsidRDefault="007E3C0C">
      <w:pPr>
        <w:ind w:left="1080"/>
        <w:jc w:val="both"/>
        <w:pPrChange w:id="1789" w:author="jmavares" w:date="2009-04-14T20:33:00Z">
          <w:pPr>
            <w:numPr>
              <w:numId w:val="56"/>
            </w:numPr>
            <w:tabs>
              <w:tab w:val="num" w:pos="720"/>
            </w:tabs>
            <w:ind w:left="720" w:hanging="360"/>
            <w:jc w:val="both"/>
          </w:pPr>
        </w:pPrChange>
      </w:pPr>
      <w:moveTo w:id="1790" w:author="jmavares" w:date="2009-04-14T20:33:00Z">
        <w:r w:rsidRPr="005D03CB">
          <w:t>Plan de Dos/Cuatro semanas.</w:t>
        </w:r>
      </w:moveTo>
    </w:p>
    <w:p w:rsidR="00000000" w:rsidRDefault="007E3C0C">
      <w:pPr>
        <w:ind w:left="1080"/>
        <w:jc w:val="both"/>
        <w:pPrChange w:id="1791" w:author="jmavares" w:date="2009-04-14T20:33:00Z">
          <w:pPr>
            <w:numPr>
              <w:numId w:val="56"/>
            </w:numPr>
            <w:tabs>
              <w:tab w:val="num" w:pos="720"/>
            </w:tabs>
            <w:ind w:left="720" w:hanging="360"/>
            <w:jc w:val="both"/>
          </w:pPr>
        </w:pPrChange>
      </w:pPr>
      <w:moveTo w:id="1792" w:author="jmavares" w:date="2009-04-14T20:33:00Z">
        <w:r w:rsidRPr="005D03CB">
          <w:t>Informes diarios de personal/Equipos en Obra.</w:t>
        </w:r>
      </w:moveTo>
    </w:p>
    <w:p w:rsidR="00000000" w:rsidRDefault="007E3C0C">
      <w:pPr>
        <w:ind w:left="1080"/>
        <w:jc w:val="both"/>
        <w:pPrChange w:id="1793" w:author="jmavares" w:date="2009-04-14T20:33:00Z">
          <w:pPr>
            <w:numPr>
              <w:numId w:val="56"/>
            </w:numPr>
            <w:tabs>
              <w:tab w:val="num" w:pos="720"/>
            </w:tabs>
            <w:ind w:left="720" w:hanging="360"/>
            <w:jc w:val="both"/>
          </w:pPr>
        </w:pPrChange>
      </w:pPr>
      <w:moveTo w:id="1794" w:author="jmavares" w:date="2009-04-14T20:33:00Z">
        <w:r w:rsidRPr="005D03CB">
          <w:t>Reportes de seguimiento detallado por actividad.</w:t>
        </w:r>
      </w:moveTo>
    </w:p>
    <w:p w:rsidR="00000000" w:rsidRDefault="007E3C0C">
      <w:pPr>
        <w:ind w:left="1080"/>
        <w:jc w:val="both"/>
        <w:pPrChange w:id="1795" w:author="jmavares" w:date="2009-04-14T20:33:00Z">
          <w:pPr>
            <w:numPr>
              <w:numId w:val="56"/>
            </w:numPr>
            <w:tabs>
              <w:tab w:val="num" w:pos="720"/>
            </w:tabs>
            <w:ind w:left="720" w:hanging="360"/>
            <w:jc w:val="both"/>
          </w:pPr>
        </w:pPrChange>
      </w:pPr>
      <w:moveTo w:id="1796" w:author="jmavares" w:date="2009-04-14T20:33:00Z">
        <w:r w:rsidRPr="005D03CB">
          <w:t>Reprogramación física</w:t>
        </w:r>
      </w:moveTo>
    </w:p>
    <w:p w:rsidR="00000000" w:rsidRDefault="007E3C0C">
      <w:pPr>
        <w:ind w:left="1080"/>
        <w:jc w:val="both"/>
        <w:pPrChange w:id="1797" w:author="jmavares" w:date="2009-04-14T20:33:00Z">
          <w:pPr>
            <w:numPr>
              <w:numId w:val="56"/>
            </w:numPr>
            <w:tabs>
              <w:tab w:val="num" w:pos="720"/>
            </w:tabs>
            <w:ind w:left="720" w:hanging="360"/>
            <w:jc w:val="both"/>
          </w:pPr>
        </w:pPrChange>
      </w:pPr>
      <w:moveTo w:id="1798" w:author="jmavares" w:date="2009-04-14T20:33:00Z">
        <w:r w:rsidRPr="005D03CB">
          <w:t>Manejo de potenciales cambios de alcance y reclamos.</w:t>
        </w:r>
        <w:moveToRangeStart w:id="1799" w:author="jmavares" w:date="2009-04-14T20:33:00Z" w:name="move227504525"/>
        <w:moveToRangeEnd w:id="1773"/>
        <w:r w:rsidRPr="005D03CB">
          <w:t xml:space="preserve"> </w:t>
        </w:r>
      </w:moveTo>
    </w:p>
    <w:p w:rsidR="00000000" w:rsidRDefault="007E3C0C">
      <w:pPr>
        <w:numPr>
          <w:ilvl w:val="0"/>
          <w:numId w:val="26"/>
        </w:numPr>
        <w:tabs>
          <w:tab w:val="clear" w:pos="1440"/>
          <w:tab w:val="num" w:pos="720"/>
        </w:tabs>
        <w:ind w:left="1080"/>
        <w:jc w:val="both"/>
        <w:rPr>
          <w:sz w:val="24"/>
          <w:rPrChange w:id="1800" w:author="jmavares" w:date="2009-04-14T20:33:00Z">
            <w:rPr/>
          </w:rPrChange>
        </w:rPr>
        <w:pPrChange w:id="1801" w:author="jmavares" w:date="2009-04-14T20:33:00Z">
          <w:pPr>
            <w:numPr>
              <w:numId w:val="56"/>
            </w:numPr>
            <w:tabs>
              <w:tab w:val="num" w:pos="720"/>
            </w:tabs>
            <w:ind w:left="720" w:hanging="360"/>
            <w:jc w:val="both"/>
          </w:pPr>
        </w:pPrChange>
      </w:pPr>
      <w:moveTo w:id="1802" w:author="jmavares" w:date="2009-04-14T20:33:00Z">
        <w:r w:rsidRPr="005D03CB">
          <w:t>Elaborar un dossier histórico en fotos y películas de los eventos más resaltantes del desmontaje y traslado de los equipos.</w:t>
        </w:r>
      </w:moveTo>
    </w:p>
    <w:moveToRangeEnd w:id="1799"/>
    <w:p w:rsidR="00000000" w:rsidRDefault="007E3C0C">
      <w:pPr>
        <w:numPr>
          <w:ilvl w:val="0"/>
          <w:numId w:val="26"/>
        </w:numPr>
        <w:tabs>
          <w:tab w:val="clear" w:pos="1440"/>
          <w:tab w:val="num" w:pos="720"/>
        </w:tabs>
        <w:ind w:left="1080"/>
        <w:jc w:val="both"/>
        <w:rPr>
          <w:b/>
          <w:sz w:val="24"/>
          <w:rPrChange w:id="1803" w:author="jmavares" w:date="2009-04-14T20:33:00Z">
            <w:rPr>
              <w:b w:val="0"/>
              <w:sz w:val="22"/>
            </w:rPr>
          </w:rPrChange>
        </w:rPr>
        <w:pPrChange w:id="1804" w:author="jmavares" w:date="2009-04-14T20:33:00Z">
          <w:pPr>
            <w:pStyle w:val="TitoloAMC0"/>
          </w:pPr>
        </w:pPrChange>
      </w:pPr>
      <w:ins w:id="1805" w:author="jmavares" w:date="2009-04-14T20:33:00Z">
        <w:r w:rsidRPr="005D03CB">
          <w:t>Preparar y Suministrar  un cronograma de trabajo de cada una de las actividades para asegurarse de la oportuna realización del trabajo, detallando todas las actividades que serán ejecutadas.</w:t>
        </w:r>
      </w:ins>
      <w:moveToRangeStart w:id="1806" w:author="jmavares" w:date="2009-04-14T20:33:00Z" w:name="move227504521"/>
      <w:moveTo w:id="1807" w:author="jmavares" w:date="2009-04-14T20:33:00Z">
        <w:r w:rsidRPr="005D03CB">
          <w:t xml:space="preserve"> El Cronograma debe abarcar desde el trasladado del Puerto de Maracaibo hasta la puesta en marcha de las Unidades.</w:t>
        </w:r>
      </w:moveTo>
    </w:p>
    <w:moveToRangeEnd w:id="1806"/>
    <w:p w:rsidR="00024F7B" w:rsidRPr="005D03CB" w:rsidRDefault="00CE115D" w:rsidP="007C43A0">
      <w:pPr>
        <w:numPr>
          <w:ilvl w:val="0"/>
          <w:numId w:val="26"/>
        </w:numPr>
        <w:tabs>
          <w:tab w:val="clear" w:pos="1440"/>
          <w:tab w:val="num" w:pos="720"/>
        </w:tabs>
        <w:ind w:left="1080"/>
        <w:jc w:val="both"/>
        <w:rPr>
          <w:ins w:id="1808" w:author="jmavares" w:date="2009-04-14T20:33:00Z"/>
          <w:sz w:val="24"/>
        </w:rPr>
      </w:pPr>
      <w:ins w:id="1809" w:author="jmavares" w:date="2009-04-14T20:33:00Z">
        <w:r w:rsidRPr="005D03CB">
          <w:t>P</w:t>
        </w:r>
        <w:r w:rsidR="00201635" w:rsidRPr="005D03CB">
          <w:t>roveer los manuales detallados de operación y mantenimiento para cada uno de los equipos suministrados y demás información que el fabricante suministre para la mejor comprensión y uso del bien.</w:t>
        </w:r>
        <w:r w:rsidR="000A3A9F" w:rsidRPr="005D03CB">
          <w:t xml:space="preserve"> Se debe suministrar seis (06) copias duras y una (01) en electrónico.</w:t>
        </w:r>
      </w:ins>
    </w:p>
    <w:p w:rsidR="00201635" w:rsidRPr="005D03CB" w:rsidRDefault="00024F7B" w:rsidP="007C43A0">
      <w:pPr>
        <w:numPr>
          <w:ilvl w:val="0"/>
          <w:numId w:val="26"/>
        </w:numPr>
        <w:tabs>
          <w:tab w:val="clear" w:pos="1440"/>
          <w:tab w:val="num" w:pos="720"/>
        </w:tabs>
        <w:ind w:left="1080"/>
        <w:jc w:val="both"/>
        <w:rPr>
          <w:ins w:id="1810" w:author="jmavares" w:date="2009-04-14T20:33:00Z"/>
          <w:sz w:val="28"/>
          <w:szCs w:val="28"/>
        </w:rPr>
      </w:pPr>
      <w:ins w:id="1811" w:author="jmavares" w:date="2009-04-14T20:33:00Z">
        <w:r w:rsidRPr="005D03CB">
          <w:t>D</w:t>
        </w:r>
        <w:r w:rsidR="00201635" w:rsidRPr="005D03CB">
          <w:t>e la calidad profesional, precisión técnica y coordinación de todos los diseños, dibujos, especificaciones y otro</w:t>
        </w:r>
        <w:r w:rsidRPr="005D03CB">
          <w:t>s servicios  establecidos en la Obra</w:t>
        </w:r>
        <w:r w:rsidR="00201635" w:rsidRPr="005D03CB">
          <w:t>. EL CONTRATISTA deberá, sin recibir compensación adicional, corregir o revisar cualquier error o deficiencias en sus diseños, dibujos, especificaciones y otros servicios.</w:t>
        </w:r>
      </w:ins>
    </w:p>
    <w:p w:rsidR="003C00DB" w:rsidRPr="005D03CB" w:rsidRDefault="00024F7B" w:rsidP="007C43A0">
      <w:pPr>
        <w:numPr>
          <w:ilvl w:val="0"/>
          <w:numId w:val="26"/>
        </w:numPr>
        <w:tabs>
          <w:tab w:val="clear" w:pos="1440"/>
          <w:tab w:val="num" w:pos="720"/>
        </w:tabs>
        <w:ind w:left="1080"/>
        <w:jc w:val="both"/>
        <w:rPr>
          <w:ins w:id="1812" w:author="jmavares" w:date="2009-04-14T20:33:00Z"/>
          <w:sz w:val="28"/>
          <w:szCs w:val="28"/>
        </w:rPr>
      </w:pPr>
      <w:ins w:id="1813" w:author="jmavares" w:date="2009-04-14T20:33:00Z">
        <w:r w:rsidRPr="005D03CB">
          <w:t>Suministrar</w:t>
        </w:r>
        <w:r w:rsidR="00E56F10" w:rsidRPr="005D03CB">
          <w:t xml:space="preserve"> </w:t>
        </w:r>
        <w:r w:rsidR="003C00DB" w:rsidRPr="005D03CB">
          <w:t xml:space="preserve"> </w:t>
        </w:r>
        <w:r w:rsidRPr="005D03CB">
          <w:t>la siguiente información:</w:t>
        </w:r>
      </w:ins>
    </w:p>
    <w:p w:rsidR="003C00DB" w:rsidRPr="005D03CB" w:rsidRDefault="003C00DB" w:rsidP="009637B0">
      <w:pPr>
        <w:tabs>
          <w:tab w:val="left" w:pos="-600"/>
          <w:tab w:val="left" w:pos="0"/>
          <w:tab w:val="left" w:pos="126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080"/>
        <w:jc w:val="both"/>
        <w:rPr>
          <w:ins w:id="1814" w:author="jmavares" w:date="2009-04-14T20:33:00Z"/>
        </w:rPr>
      </w:pPr>
      <w:ins w:id="1815" w:author="jmavares" w:date="2009-04-14T20:33:00Z">
        <w:r w:rsidRPr="005D03CB">
          <w:t>Los cálculos detallados de cada diseño o producto de cada sección del trabajo, los mismos deben ser de fácil explicación. Cuando se requiera debe suministrar una explicación junto con la evidencia, para validar los resultados producto del uso de programas computarizados. Los cálculos y dibujos deben ser suministrados indicando el número de documento, identificación del plano, número de revisión y fecha de emisión</w:t>
        </w:r>
        <w:r w:rsidR="00024F7B" w:rsidRPr="005D03CB">
          <w:t>.</w:t>
        </w:r>
      </w:ins>
    </w:p>
    <w:p w:rsidR="00024F7B" w:rsidRPr="005D03CB" w:rsidRDefault="00024F7B" w:rsidP="009637B0">
      <w:pPr>
        <w:tabs>
          <w:tab w:val="left" w:pos="-600"/>
          <w:tab w:val="left" w:pos="0"/>
          <w:tab w:val="left" w:pos="126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080"/>
        <w:jc w:val="both"/>
        <w:rPr>
          <w:ins w:id="1816" w:author="jmavares" w:date="2009-04-14T20:33:00Z"/>
        </w:rPr>
      </w:pPr>
      <w:ins w:id="1817" w:author="jmavares" w:date="2009-04-14T20:33:00Z">
        <w:r w:rsidRPr="008F0D6E">
          <w:t>Registro completo de los planos y productos de ingeniería, tanto los aprobados para construcción como los planos y productos de ingeniería “como construidos”.</w:t>
        </w:r>
        <w:r w:rsidRPr="005D03CB">
          <w:t xml:space="preserve"> Todos los dibujos será a escala</w:t>
        </w:r>
        <w:r w:rsidR="00EA5718" w:rsidRPr="005D03CB">
          <w:t>,</w:t>
        </w:r>
        <w:r w:rsidRPr="005D03CB">
          <w:t xml:space="preserve"> completamente detallados</w:t>
        </w:r>
        <w:r w:rsidR="00EA5718" w:rsidRPr="005D03CB">
          <w:t>, l</w:t>
        </w:r>
        <w:r w:rsidRPr="005D03CB">
          <w:t>as dimensiones serán dadas en Unidades Métricas</w:t>
        </w:r>
        <w:r w:rsidR="00EA5718" w:rsidRPr="005D03CB">
          <w:t xml:space="preserve"> y preparados en formato CAD</w:t>
        </w:r>
        <w:r w:rsidRPr="005D03CB">
          <w:t>.</w:t>
        </w:r>
        <w:r w:rsidR="00EA5718" w:rsidRPr="005D03CB">
          <w:t xml:space="preserve"> </w:t>
        </w:r>
        <w:r w:rsidRPr="005D03CB">
          <w:t>En cada emisión debe ser entregada una copia a tamaño D (620x910 mm).</w:t>
        </w:r>
      </w:ins>
    </w:p>
    <w:p w:rsidR="00024F7B" w:rsidRPr="005D03CB" w:rsidRDefault="00024F7B" w:rsidP="00EA5718">
      <w:pPr>
        <w:tabs>
          <w:tab w:val="left" w:pos="-600"/>
          <w:tab w:val="left" w:pos="1080"/>
          <w:tab w:val="left" w:pos="4200"/>
          <w:tab w:val="left" w:pos="4800"/>
          <w:tab w:val="left" w:pos="5400"/>
          <w:tab w:val="left" w:pos="6000"/>
          <w:tab w:val="left" w:pos="6600"/>
          <w:tab w:val="left" w:pos="7200"/>
          <w:tab w:val="left" w:pos="7800"/>
          <w:tab w:val="left" w:pos="8400"/>
        </w:tabs>
        <w:suppressAutoHyphens/>
        <w:ind w:left="1080"/>
        <w:jc w:val="both"/>
        <w:rPr>
          <w:ins w:id="1818" w:author="jmavares" w:date="2009-04-14T20:33:00Z"/>
        </w:rPr>
      </w:pPr>
      <w:ins w:id="1819" w:author="jmavares" w:date="2009-04-14T20:33:00Z">
        <w:r w:rsidRPr="005D03CB">
          <w:t>Los dibujos deben tener un único número relacionados con este alcance con un sufijo para indicar el estatus de revisión. La naturaleza de cada revisión será detallada en las notas de cada revisión.</w:t>
        </w:r>
      </w:ins>
    </w:p>
    <w:p w:rsidR="00024F7B" w:rsidRPr="005D03CB" w:rsidRDefault="00024F7B" w:rsidP="00024F7B">
      <w:pPr>
        <w:tabs>
          <w:tab w:val="left" w:pos="1260"/>
        </w:tabs>
        <w:ind w:left="1080"/>
        <w:jc w:val="both"/>
        <w:rPr>
          <w:ins w:id="1820" w:author="jmavares" w:date="2009-04-14T20:33:00Z"/>
        </w:rPr>
      </w:pPr>
      <w:ins w:id="1821" w:author="jmavares" w:date="2009-04-14T20:33:00Z">
        <w:r w:rsidRPr="005D03CB">
          <w:t>Todos los cálculos serán listados bajo un índice.  Este índice también incluirá una breve descripción de cada cálculo y un resumen del estado del mismo. El índice formará parte de los archivos del proyecto. Estos cálculos serán únicamente numerados y traceable</w:t>
        </w:r>
        <w:r w:rsidR="000A3A9F" w:rsidRPr="005D03CB">
          <w:t>.</w:t>
        </w:r>
      </w:ins>
    </w:p>
    <w:p w:rsidR="00AA5538" w:rsidRPr="005D03CB" w:rsidRDefault="00AA5538" w:rsidP="00024F7B">
      <w:pPr>
        <w:tabs>
          <w:tab w:val="left" w:pos="1260"/>
        </w:tabs>
        <w:ind w:left="1080"/>
        <w:jc w:val="both"/>
        <w:rPr>
          <w:ins w:id="1822" w:author="jmavares" w:date="2009-04-14T20:33:00Z"/>
        </w:rPr>
      </w:pPr>
    </w:p>
    <w:p w:rsidR="00AA5538" w:rsidRPr="005D03CB" w:rsidRDefault="00AA5538" w:rsidP="005D03CB">
      <w:pPr>
        <w:widowControl w:val="0"/>
        <w:tabs>
          <w:tab w:val="left" w:pos="-1985"/>
        </w:tabs>
        <w:suppressAutoHyphens/>
        <w:ind w:left="1080" w:right="-91"/>
        <w:jc w:val="both"/>
        <w:rPr>
          <w:ins w:id="1823" w:author="jmavares" w:date="2009-04-14T20:33:00Z"/>
        </w:rPr>
      </w:pPr>
      <w:ins w:id="1824" w:author="jmavares" w:date="2009-04-14T20:33:00Z">
        <w:r w:rsidRPr="005D03CB">
          <w:t>Finalmente, cabe destacar que EL CONTRATISTA, es el único responsable de su personal, el cual es contratado por su exclusiva cuenta, del  cumplimiento  de  las obligaciones que asume para con su personal como patrono, en virtud de la  normativa legal vigente y en virtud de los CONTRATOS individuales o colectivos  de  trabajo que haya celebrado con su personal, así como de las relaciones con los Sindicatos y las Comunidades.</w:t>
        </w:r>
      </w:ins>
    </w:p>
    <w:p w:rsidR="00AA5538" w:rsidRPr="005D03CB" w:rsidRDefault="00AA5538" w:rsidP="005D03CB">
      <w:pPr>
        <w:tabs>
          <w:tab w:val="left" w:pos="1260"/>
        </w:tabs>
        <w:ind w:left="1080"/>
        <w:jc w:val="both"/>
        <w:rPr>
          <w:ins w:id="1825" w:author="jmavares" w:date="2009-04-14T20:33:00Z"/>
        </w:rPr>
      </w:pPr>
    </w:p>
    <w:p w:rsidR="003C00DB" w:rsidRPr="005D03CB" w:rsidRDefault="003C00DB" w:rsidP="003C00DB">
      <w:pPr>
        <w:tabs>
          <w:tab w:val="left" w:pos="-600"/>
          <w:tab w:val="left" w:pos="0"/>
          <w:tab w:val="left" w:pos="600"/>
          <w:tab w:val="left" w:pos="72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720"/>
        <w:jc w:val="both"/>
        <w:rPr>
          <w:ins w:id="1826" w:author="jmavares" w:date="2009-04-14T20:33:00Z"/>
        </w:rPr>
      </w:pPr>
    </w:p>
    <w:p w:rsidR="004575FA" w:rsidRPr="005D03CB" w:rsidRDefault="00D4564E" w:rsidP="009637B0">
      <w:pPr>
        <w:ind w:left="1080"/>
        <w:jc w:val="both"/>
        <w:rPr>
          <w:ins w:id="1827" w:author="jmavares" w:date="2009-04-14T20:33:00Z"/>
          <w:b/>
          <w:sz w:val="28"/>
          <w:szCs w:val="28"/>
        </w:rPr>
      </w:pPr>
      <w:ins w:id="1828" w:author="jmavares" w:date="2009-04-14T20:33:00Z">
        <w:r w:rsidRPr="005D03CB">
          <w:rPr>
            <w:b/>
            <w:sz w:val="28"/>
            <w:szCs w:val="28"/>
          </w:rPr>
          <w:t xml:space="preserve">8. </w:t>
        </w:r>
        <w:r w:rsidR="004575FA" w:rsidRPr="005D03CB">
          <w:rPr>
            <w:b/>
            <w:sz w:val="28"/>
            <w:szCs w:val="28"/>
          </w:rPr>
          <w:t>CONDICIONES GENERALES</w:t>
        </w:r>
      </w:ins>
    </w:p>
    <w:p w:rsidR="004575FA" w:rsidRPr="005D03CB" w:rsidRDefault="007441E4" w:rsidP="009637B0">
      <w:pPr>
        <w:ind w:left="1080"/>
        <w:jc w:val="both"/>
        <w:rPr>
          <w:ins w:id="1829" w:author="jmavares" w:date="2009-04-14T20:33:00Z"/>
          <w:b/>
        </w:rPr>
      </w:pPr>
      <w:ins w:id="1830" w:author="jmavares" w:date="2009-04-14T20:33:00Z">
        <w:r w:rsidRPr="005D03CB">
          <w:rPr>
            <w:b/>
          </w:rPr>
          <w:t>8.1 APORTE SOCIAL</w:t>
        </w:r>
      </w:ins>
    </w:p>
    <w:p w:rsidR="007441E4" w:rsidRPr="005D03CB" w:rsidRDefault="007441E4" w:rsidP="009637B0">
      <w:pPr>
        <w:ind w:left="1080"/>
        <w:jc w:val="both"/>
        <w:rPr>
          <w:ins w:id="1831" w:author="jmavares" w:date="2009-04-14T20:33:00Z"/>
        </w:rPr>
      </w:pPr>
      <w:ins w:id="1832" w:author="jmavares" w:date="2009-04-14T20:33:00Z">
        <w:r w:rsidRPr="005D03CB">
          <w:t xml:space="preserve">El CONTRATISTA debe </w:t>
        </w:r>
        <w:r w:rsidR="007C138A" w:rsidRPr="005D03CB">
          <w:t>considerar un aporte social de al menos 2% del monto del contrato con el objeto de</w:t>
        </w:r>
        <w:r w:rsidR="007C138A" w:rsidRPr="008F0D6E">
          <w:t xml:space="preserve"> atender las necesidades de las comunidades, a manera de asegurar su desarrollo armónico y sustentable. </w:t>
        </w:r>
      </w:ins>
    </w:p>
    <w:p w:rsidR="007441E4" w:rsidRPr="005D03CB" w:rsidRDefault="007441E4" w:rsidP="009637B0">
      <w:pPr>
        <w:ind w:left="1080"/>
        <w:jc w:val="both"/>
        <w:rPr>
          <w:ins w:id="1833" w:author="jmavares" w:date="2009-04-14T20:33:00Z"/>
          <w:b/>
        </w:rPr>
      </w:pPr>
    </w:p>
    <w:p w:rsidR="005347C7" w:rsidRPr="005D03CB" w:rsidRDefault="00D4564E" w:rsidP="009637B0">
      <w:pPr>
        <w:ind w:left="1080"/>
        <w:jc w:val="both"/>
        <w:rPr>
          <w:ins w:id="1834" w:author="jmavares" w:date="2009-04-14T20:33:00Z"/>
          <w:b/>
        </w:rPr>
      </w:pPr>
      <w:ins w:id="1835" w:author="jmavares" w:date="2009-04-14T20:33:00Z">
        <w:r w:rsidRPr="005D03CB">
          <w:rPr>
            <w:b/>
          </w:rPr>
          <w:t>8.</w:t>
        </w:r>
        <w:r w:rsidR="007C138A" w:rsidRPr="005D03CB">
          <w:rPr>
            <w:b/>
          </w:rPr>
          <w:t>2</w:t>
        </w:r>
        <w:r w:rsidRPr="005D03CB">
          <w:rPr>
            <w:b/>
          </w:rPr>
          <w:t xml:space="preserve"> </w:t>
        </w:r>
        <w:r w:rsidR="005347C7" w:rsidRPr="005D03CB">
          <w:rPr>
            <w:b/>
          </w:rPr>
          <w:t>SEGURIDAD DE LA OBRA</w:t>
        </w:r>
      </w:ins>
    </w:p>
    <w:p w:rsidR="005347C7" w:rsidRPr="005D03CB" w:rsidRDefault="005347C7" w:rsidP="009637B0">
      <w:pPr>
        <w:ind w:left="1080"/>
        <w:jc w:val="both"/>
        <w:rPr>
          <w:ins w:id="1836" w:author="jmavares" w:date="2009-04-14T20:33:00Z"/>
        </w:rPr>
      </w:pPr>
      <w:ins w:id="1837" w:author="jmavares" w:date="2009-04-14T20:33:00Z">
        <w:r w:rsidRPr="005D03CB">
          <w:t>La seguridad del área de construcción así como la de las facilidades de construcción es responsabilidad d</w:t>
        </w:r>
        <w:r w:rsidR="00E3706F" w:rsidRPr="005D03CB">
          <w:t>e</w:t>
        </w:r>
        <w:r w:rsidR="00A85080" w:rsidRPr="005D03CB">
          <w:t>l Contratista</w:t>
        </w:r>
        <w:r w:rsidRPr="005D03CB">
          <w:t xml:space="preserve"> y deberá coordinar la seguridad en el área con </w:t>
        </w:r>
        <w:r w:rsidR="009B404F" w:rsidRPr="005D03CB">
          <w:t xml:space="preserve">EL </w:t>
        </w:r>
        <w:r w:rsidR="00490586" w:rsidRPr="005D03CB">
          <w:t>ENTE CONTRATANTE</w:t>
        </w:r>
        <w:r w:rsidRPr="005D03CB">
          <w:t xml:space="preserve">. </w:t>
        </w:r>
      </w:ins>
    </w:p>
    <w:p w:rsidR="005347C7" w:rsidRPr="005D03CB" w:rsidRDefault="002B6266" w:rsidP="009637B0">
      <w:pPr>
        <w:ind w:left="1080"/>
        <w:jc w:val="both"/>
        <w:rPr>
          <w:ins w:id="1838" w:author="jmavares" w:date="2009-04-14T20:33:00Z"/>
        </w:rPr>
      </w:pPr>
      <w:ins w:id="1839" w:author="jmavares" w:date="2009-04-14T20:33:00Z">
        <w:r w:rsidRPr="005D03CB">
          <w:t xml:space="preserve">El Contratista debe prever la construcción de </w:t>
        </w:r>
        <w:r w:rsidR="005347C7" w:rsidRPr="005D03CB">
          <w:t>una cerca perimetral provisional en el área destinada para la instalación de las Unidades</w:t>
        </w:r>
        <w:r w:rsidRPr="005D03CB">
          <w:t>,</w:t>
        </w:r>
        <w:r w:rsidR="005347C7" w:rsidRPr="005D03CB">
          <w:t xml:space="preserve"> los equipos auxiliares</w:t>
        </w:r>
        <w:r w:rsidRPr="005D03CB">
          <w:t xml:space="preserve"> y del balance de planta</w:t>
        </w:r>
        <w:r w:rsidR="00E3706F" w:rsidRPr="005D03CB">
          <w:t>.</w:t>
        </w:r>
      </w:ins>
    </w:p>
    <w:p w:rsidR="00CE115D" w:rsidRPr="008F0D6E" w:rsidRDefault="00CE115D" w:rsidP="002B6266">
      <w:pPr>
        <w:ind w:left="1080"/>
        <w:jc w:val="both"/>
        <w:rPr>
          <w:ins w:id="1840" w:author="jmavares" w:date="2009-04-14T20:33:00Z"/>
        </w:rPr>
      </w:pPr>
      <w:ins w:id="1841" w:author="jmavares" w:date="2009-04-14T20:33:00Z">
        <w:r w:rsidRPr="008F0D6E">
          <w:t xml:space="preserve">Cuando los materiales, estructuras y/o equipos propiedad de EL ENTE CONTRATANTE que estén en posesión de EL CONTRATISTA o bajo su cuido, custodia o control sufran daños, perjuicios o pérdidas, inclusive por actos contra la propiedad, durante la ejecución de la obra y hasta la aceptación de la misma, </w:t>
        </w:r>
        <w:r w:rsidR="002B6266" w:rsidRPr="008F0D6E">
          <w:t>ést</w:t>
        </w:r>
        <w:r w:rsidRPr="008F0D6E">
          <w:t xml:space="preserve">e indemnizará a EL ENTE CONTRATANTE o repondrá dichos bienes a satisfacción de la misma, salvo que aquel compruebe que fueron causados por caso fortuito o  por fuerza mayor. Igualmente EL CONTRATISTA es responsable de sus propios bienes, equipos y materiales y por tanto no podrá reclamar a EL ENTE CONTRATANTE por daños o pérdida que haya sufrido. </w:t>
        </w:r>
      </w:ins>
    </w:p>
    <w:p w:rsidR="002B6266" w:rsidRPr="008F0D6E" w:rsidRDefault="002B6266" w:rsidP="009637B0">
      <w:pPr>
        <w:ind w:left="1080"/>
        <w:jc w:val="both"/>
        <w:rPr>
          <w:ins w:id="1842" w:author="jmavares" w:date="2009-04-14T20:33:00Z"/>
        </w:rPr>
      </w:pPr>
    </w:p>
    <w:p w:rsidR="00CE115D" w:rsidRPr="008F0D6E" w:rsidRDefault="00CE115D" w:rsidP="009637B0">
      <w:pPr>
        <w:ind w:left="1080"/>
        <w:jc w:val="both"/>
        <w:rPr>
          <w:ins w:id="1843" w:author="jmavares" w:date="2009-04-14T20:33:00Z"/>
        </w:rPr>
      </w:pPr>
      <w:ins w:id="1844" w:author="jmavares" w:date="2009-04-14T20:33:00Z">
        <w:r w:rsidRPr="008F0D6E">
          <w:t xml:space="preserve">Cuando un tercero reclame, judicial o extrajudicialmente, a EL ENTE CONTRATANTE por daños y/o perjuicios causados por  EL CONTRATISTA con ocasión o por motivo de la ejecución de algún servicio, dicha CONTRATISTA indemnizará a EL ENTE CONTRATANTE por cualquier gasto, inclusive los costos legales y otros perjuicios a que pueda estar sujeta a causa de dicho reclamo del  tercero, pero excluyendo de esa responsabilidad a EL CONTRATISTA si tales reclamos se derivasen de negligencia o acto u omisión intencional por parte de EL ENTE CONTRATANTE. </w:t>
        </w:r>
      </w:ins>
    </w:p>
    <w:p w:rsidR="00CE115D" w:rsidRPr="008F0D6E" w:rsidRDefault="00CE115D" w:rsidP="009637B0">
      <w:pPr>
        <w:ind w:left="1080"/>
        <w:jc w:val="both"/>
        <w:rPr>
          <w:ins w:id="1845" w:author="jmavares" w:date="2009-04-14T20:33:00Z"/>
        </w:rPr>
      </w:pPr>
    </w:p>
    <w:p w:rsidR="00CE115D" w:rsidRPr="008F0D6E" w:rsidRDefault="00CE115D" w:rsidP="009637B0">
      <w:pPr>
        <w:ind w:left="1080"/>
        <w:jc w:val="both"/>
        <w:rPr>
          <w:ins w:id="1846" w:author="jmavares" w:date="2009-04-14T20:33:00Z"/>
        </w:rPr>
      </w:pPr>
      <w:ins w:id="1847" w:author="jmavares" w:date="2009-04-14T20:33:00Z">
        <w:r w:rsidRPr="008F0D6E">
          <w:t>En los casos de reclamos a que se refiere el punto</w:t>
        </w:r>
        <w:r w:rsidR="000005B4" w:rsidRPr="008F0D6E">
          <w:t xml:space="preserve"> anterior, EL ENTE CONTRATANTE </w:t>
        </w:r>
        <w:r w:rsidRPr="008F0D6E">
          <w:t>comunicará a  EL CONTRATISTA acerca de la existencia de dicho reclamo, a objeto de que asuma su responsabilidad en el mismo.  </w:t>
        </w:r>
      </w:ins>
    </w:p>
    <w:p w:rsidR="00CE115D" w:rsidRPr="008F0D6E" w:rsidRDefault="00CE115D" w:rsidP="009637B0">
      <w:pPr>
        <w:ind w:left="1080"/>
        <w:jc w:val="both"/>
        <w:rPr>
          <w:ins w:id="1848" w:author="jmavares" w:date="2009-04-14T20:33:00Z"/>
        </w:rPr>
      </w:pPr>
    </w:p>
    <w:p w:rsidR="00CE115D" w:rsidRPr="008F0D6E" w:rsidRDefault="00CE115D" w:rsidP="009637B0">
      <w:pPr>
        <w:ind w:left="1080"/>
        <w:jc w:val="both"/>
        <w:rPr>
          <w:ins w:id="1849" w:author="jmavares" w:date="2009-04-14T20:33:00Z"/>
        </w:rPr>
      </w:pPr>
      <w:ins w:id="1850" w:author="jmavares" w:date="2009-04-14T20:33:00Z">
        <w:r w:rsidRPr="008F0D6E">
          <w:t xml:space="preserve">Si  EL CONTRATISTA demora en pagar el reclamo,  siendo el criterio de EL ENTE CONTRATANTE que dicho  reclamo es procedente, entonces esta puede, si lo considera aconsejable, pagar sin demora al tercero el monto del reclamo, en todo o en parte. En estos casos EL CONTRATISTA reembolsará  a  EL ENTE CONTRATANTE  el  monto pagado por tal concepto y  si  no  lo hiciere, EL ENTE CONTRATANTE podrá hacer deducciones para cobrarlo, de cualquier suma que  adeude a EL CONTRATISTA en razón de CONTRATOS de Servicio u Obra, sin perjuicio de la responsabilidad  de éste para hacer el reembolso completo.  </w:t>
        </w:r>
      </w:ins>
    </w:p>
    <w:p w:rsidR="00CE115D" w:rsidRPr="008F0D6E" w:rsidRDefault="00CE115D" w:rsidP="009637B0">
      <w:pPr>
        <w:ind w:left="1080"/>
        <w:jc w:val="both"/>
        <w:rPr>
          <w:ins w:id="1851" w:author="jmavares" w:date="2009-04-14T20:33:00Z"/>
        </w:rPr>
      </w:pPr>
    </w:p>
    <w:p w:rsidR="00CE115D" w:rsidRPr="008F0D6E" w:rsidRDefault="00CE115D" w:rsidP="009637B0">
      <w:pPr>
        <w:ind w:left="1080"/>
        <w:jc w:val="both"/>
        <w:rPr>
          <w:ins w:id="1852" w:author="jmavares" w:date="2009-04-14T20:33:00Z"/>
        </w:rPr>
      </w:pPr>
      <w:ins w:id="1853" w:author="jmavares" w:date="2009-04-14T20:33:00Z">
        <w:r w:rsidRPr="008F0D6E">
          <w:t>El transporte de los materiales y equipos objeto de</w:t>
        </w:r>
        <w:r w:rsidR="002B6266" w:rsidRPr="008F0D6E">
          <w:t xml:space="preserve"> este IPC</w:t>
        </w:r>
        <w:r w:rsidRPr="008F0D6E">
          <w:t xml:space="preserve"> desde su origen hasta su destino final, será absoluta responsabilidad de EL CONTRATISTA, a sus expensas y riesgos dentro de los plazos y condiciones establecidas. Todas las actividades necesarias para carga, manejo, </w:t>
        </w:r>
        <w:r w:rsidR="00983419" w:rsidRPr="008F0D6E">
          <w:t xml:space="preserve">seguros, </w:t>
        </w:r>
        <w:r w:rsidRPr="008F0D6E">
          <w:t xml:space="preserve">protección y descarga de los equipos y materiales serán responsabilidad de EL CONTRATISTA </w:t>
        </w:r>
      </w:ins>
    </w:p>
    <w:p w:rsidR="00CE115D" w:rsidRPr="008F0D6E" w:rsidRDefault="00CE115D" w:rsidP="009637B0">
      <w:pPr>
        <w:ind w:left="1080"/>
        <w:jc w:val="both"/>
        <w:rPr>
          <w:ins w:id="1854" w:author="jmavares" w:date="2009-04-14T20:33:00Z"/>
        </w:rPr>
      </w:pPr>
    </w:p>
    <w:p w:rsidR="00CE115D" w:rsidRPr="008F0D6E" w:rsidRDefault="00CE115D" w:rsidP="009637B0">
      <w:pPr>
        <w:ind w:left="1080"/>
        <w:jc w:val="both"/>
        <w:rPr>
          <w:ins w:id="1855" w:author="jmavares" w:date="2009-04-14T20:33:00Z"/>
        </w:rPr>
      </w:pPr>
      <w:ins w:id="1856" w:author="jmavares" w:date="2009-04-14T20:33:00Z">
        <w:r w:rsidRPr="008F0D6E">
          <w:t>Serán responsabilidad de EL CONTRATISTA, cualquier daño provocado a  terceros causados por los vehículos o piezas que están siendo transportadas, responsabilizándose la misma por todas las implicaciones legales. Deberá ser comunicado a EL ENTE CONTRATANTE lo más rápido posible, cualquier accidente o dificultad que eventualmen</w:t>
        </w:r>
        <w:r w:rsidR="00CD4317" w:rsidRPr="008F0D6E">
          <w:t>te ocurra durante el transporte</w:t>
        </w:r>
        <w:r w:rsidRPr="008F0D6E">
          <w:t>.</w:t>
        </w:r>
      </w:ins>
    </w:p>
    <w:p w:rsidR="00E3706F" w:rsidRPr="005D03CB" w:rsidRDefault="00E3706F" w:rsidP="005347C7">
      <w:pPr>
        <w:ind w:left="720"/>
        <w:jc w:val="both"/>
        <w:rPr>
          <w:ins w:id="1857" w:author="jmavares" w:date="2009-04-14T20:33:00Z"/>
        </w:rPr>
      </w:pPr>
    </w:p>
    <w:p w:rsidR="007D3807" w:rsidRPr="005D03CB" w:rsidRDefault="00D4564E" w:rsidP="00D4564E">
      <w:pPr>
        <w:ind w:left="1080"/>
        <w:jc w:val="both"/>
        <w:rPr>
          <w:ins w:id="1858" w:author="jmavares" w:date="2009-04-14T20:33:00Z"/>
          <w:b/>
        </w:rPr>
      </w:pPr>
      <w:ins w:id="1859" w:author="jmavares" w:date="2009-04-14T20:33:00Z">
        <w:r w:rsidRPr="005D03CB">
          <w:rPr>
            <w:b/>
          </w:rPr>
          <w:t>8.</w:t>
        </w:r>
        <w:r w:rsidR="007C138A" w:rsidRPr="005D03CB">
          <w:rPr>
            <w:b/>
          </w:rPr>
          <w:t>3</w:t>
        </w:r>
        <w:r w:rsidRPr="005D03CB">
          <w:rPr>
            <w:b/>
          </w:rPr>
          <w:t xml:space="preserve"> </w:t>
        </w:r>
        <w:r w:rsidR="00CD4317" w:rsidRPr="005D03CB">
          <w:rPr>
            <w:b/>
          </w:rPr>
          <w:t xml:space="preserve">EQUIPOS, HERRAMIENTAS, </w:t>
        </w:r>
        <w:r w:rsidR="007D3807" w:rsidRPr="005D03CB">
          <w:rPr>
            <w:b/>
          </w:rPr>
          <w:t>MATERIALES Y CONSUMIBLES</w:t>
        </w:r>
        <w:r w:rsidR="00FB4943" w:rsidRPr="005D03CB">
          <w:rPr>
            <w:b/>
          </w:rPr>
          <w:t xml:space="preserve"> EN EL IPC</w:t>
        </w:r>
      </w:ins>
    </w:p>
    <w:p w:rsidR="00CD4317" w:rsidRPr="005D03CB" w:rsidRDefault="00CD4317" w:rsidP="00D4564E">
      <w:pPr>
        <w:ind w:left="1080"/>
        <w:jc w:val="both"/>
        <w:rPr>
          <w:ins w:id="1860" w:author="jmavares" w:date="2009-04-14T20:33:00Z"/>
        </w:rPr>
      </w:pPr>
      <w:ins w:id="1861" w:author="jmavares" w:date="2009-04-14T20:33:00Z">
        <w:r w:rsidRPr="005D03CB">
          <w:t xml:space="preserve">Todo equipo y herramientas necesarias </w:t>
        </w:r>
        <w:r w:rsidR="000005B4" w:rsidRPr="005D03CB">
          <w:t xml:space="preserve">sin limitarse a, </w:t>
        </w:r>
        <w:r w:rsidRPr="005D03CB">
          <w:t xml:space="preserve">como grúas, gantrics, lowboy, retroexcavadoras, montacargas, aire comprimido, maquinas de soldar, maquinas de tratamiento térmico, equipos para ensayos no destructivos, etc requeridos durante cualquier etapa del proyecto deberá ser suministrado por cuenta del Contratista. El Contratista deberá entregar a EL </w:t>
        </w:r>
        <w:r w:rsidR="00490586" w:rsidRPr="005D03CB">
          <w:t>ENTE CONTRATANTE</w:t>
        </w:r>
        <w:r w:rsidRPr="005D03CB">
          <w:t xml:space="preserve"> la certificación de estos equipos. </w:t>
        </w:r>
      </w:ins>
    </w:p>
    <w:p w:rsidR="007D3807" w:rsidRPr="005D03CB" w:rsidRDefault="007D3807" w:rsidP="00D4564E">
      <w:pPr>
        <w:ind w:left="1080"/>
        <w:jc w:val="both"/>
        <w:rPr>
          <w:ins w:id="1862" w:author="jmavares" w:date="2009-04-14T20:33:00Z"/>
        </w:rPr>
      </w:pPr>
      <w:ins w:id="1863" w:author="jmavares" w:date="2009-04-14T20:33:00Z">
        <w:r w:rsidRPr="005D03CB">
          <w:t>Es responsabilidad d</w:t>
        </w:r>
        <w:r w:rsidR="00E3706F" w:rsidRPr="005D03CB">
          <w:t>e</w:t>
        </w:r>
        <w:r w:rsidR="00A85080" w:rsidRPr="005D03CB">
          <w:t>l Contratista</w:t>
        </w:r>
        <w:r w:rsidRPr="005D03CB">
          <w:t xml:space="preserve"> el suministro y r</w:t>
        </w:r>
        <w:r w:rsidR="00E3706F" w:rsidRPr="005D03CB">
          <w:t>eposición en todas las fases del proyecto</w:t>
        </w:r>
        <w:r w:rsidRPr="005D03CB">
          <w:t xml:space="preserve"> de todos los materiales y consumibles sin limitarse</w:t>
        </w:r>
        <w:r w:rsidR="00E3706F" w:rsidRPr="005D03CB">
          <w:t xml:space="preserve"> a estos</w:t>
        </w:r>
        <w:r w:rsidRPr="005D03CB">
          <w:t xml:space="preserve">: Aceite lubricante, aceite de transformador, dióxido de carbono, etileno glycol, lubricante, grasa, sílice, </w:t>
        </w:r>
        <w:r w:rsidR="00E3706F" w:rsidRPr="005D03CB">
          <w:t xml:space="preserve">tornillos, empacaduras, pintura, solventes, </w:t>
        </w:r>
        <w:r w:rsidRPr="005D03CB">
          <w:t xml:space="preserve">entre otros. </w:t>
        </w:r>
      </w:ins>
    </w:p>
    <w:p w:rsidR="00604753" w:rsidRPr="005D03CB" w:rsidRDefault="00604753" w:rsidP="00D4564E">
      <w:pPr>
        <w:pStyle w:val="BodyText"/>
        <w:ind w:left="1080"/>
        <w:rPr>
          <w:ins w:id="1864" w:author="jmavares" w:date="2009-04-14T20:33:00Z"/>
        </w:rPr>
      </w:pPr>
    </w:p>
    <w:p w:rsidR="007D3807" w:rsidRPr="005D03CB" w:rsidRDefault="00D4564E" w:rsidP="00D4564E">
      <w:pPr>
        <w:pStyle w:val="TitoloAMC2"/>
        <w:tabs>
          <w:tab w:val="clear" w:pos="0"/>
          <w:tab w:val="num" w:pos="2520"/>
        </w:tabs>
        <w:ind w:left="1080"/>
        <w:rPr>
          <w:ins w:id="1865" w:author="jmavares" w:date="2009-04-14T20:33:00Z"/>
          <w:sz w:val="22"/>
          <w:szCs w:val="22"/>
        </w:rPr>
      </w:pPr>
      <w:bookmarkStart w:id="1866" w:name="_Toc130640621"/>
      <w:bookmarkStart w:id="1867" w:name="_Toc130715079"/>
      <w:bookmarkStart w:id="1868" w:name="_Toc130715386"/>
      <w:ins w:id="1869" w:author="jmavares" w:date="2009-04-14T20:33:00Z">
        <w:r w:rsidRPr="005D03CB">
          <w:rPr>
            <w:sz w:val="22"/>
            <w:szCs w:val="22"/>
          </w:rPr>
          <w:t>8.</w:t>
        </w:r>
        <w:r w:rsidR="007C138A" w:rsidRPr="005D03CB">
          <w:rPr>
            <w:sz w:val="22"/>
            <w:szCs w:val="22"/>
          </w:rPr>
          <w:t>4</w:t>
        </w:r>
        <w:r w:rsidRPr="005D03CB">
          <w:rPr>
            <w:sz w:val="22"/>
            <w:szCs w:val="22"/>
          </w:rPr>
          <w:t xml:space="preserve"> </w:t>
        </w:r>
        <w:r w:rsidR="007D3807" w:rsidRPr="005D03CB">
          <w:rPr>
            <w:sz w:val="22"/>
            <w:szCs w:val="22"/>
          </w:rPr>
          <w:t>OBRAS, SERVICIOS Y CONSTRUCCIONES CIVILES COMPLEMENTARIAS</w:t>
        </w:r>
        <w:bookmarkEnd w:id="1866"/>
        <w:bookmarkEnd w:id="1867"/>
        <w:bookmarkEnd w:id="1868"/>
      </w:ins>
    </w:p>
    <w:p w:rsidR="000A2756" w:rsidRPr="005D03CB" w:rsidRDefault="00A85080" w:rsidP="00D4564E">
      <w:pPr>
        <w:ind w:left="1080"/>
        <w:jc w:val="both"/>
        <w:rPr>
          <w:ins w:id="1870" w:author="jmavares" w:date="2009-04-14T20:33:00Z"/>
        </w:rPr>
      </w:pPr>
      <w:ins w:id="1871" w:author="jmavares" w:date="2009-04-14T20:33:00Z">
        <w:r w:rsidRPr="005D03CB">
          <w:t>El Contratista</w:t>
        </w:r>
        <w:r w:rsidR="007D3807" w:rsidRPr="005D03CB">
          <w:rPr>
            <w:b/>
          </w:rPr>
          <w:t xml:space="preserve"> </w:t>
        </w:r>
        <w:r w:rsidR="007D3807" w:rsidRPr="005D03CB">
          <w:t>debe diseñar y construir facilidades temporales para el montaje y puesta en marcha de las Unidades Turbogeneradoras y sus sistemas auxiliares con capacidades para comunicación, Electricidad, Servicios básicos (agua para consumo humano, agua de servicio, agua</w:t>
        </w:r>
        <w:r w:rsidR="000A2756" w:rsidRPr="005D03CB">
          <w:t>s</w:t>
        </w:r>
        <w:r w:rsidR="007D3807" w:rsidRPr="005D03CB">
          <w:t xml:space="preserve"> negras), comedor, vestuarios, baños portátiles</w:t>
        </w:r>
        <w:r w:rsidR="00A66F85" w:rsidRPr="005D03CB">
          <w:t xml:space="preserve"> ecológico (no químicos)</w:t>
        </w:r>
        <w:r w:rsidR="007D3807" w:rsidRPr="005D03CB">
          <w:t>, etc.  Se deberá incluir un espacio físico para 10 inspectores d</w:t>
        </w:r>
        <w:r w:rsidR="00FB4943" w:rsidRPr="005D03CB">
          <w:t>el</w:t>
        </w:r>
        <w:r w:rsidR="009B404F" w:rsidRPr="005D03CB">
          <w:t xml:space="preserve"> Propietario</w:t>
        </w:r>
        <w:r w:rsidR="007D3807" w:rsidRPr="005D03CB">
          <w:t>.</w:t>
        </w:r>
        <w:r w:rsidR="001B15C1" w:rsidRPr="005D03CB">
          <w:t xml:space="preserve"> </w:t>
        </w:r>
      </w:ins>
    </w:p>
    <w:p w:rsidR="007D3807" w:rsidRPr="005D03CB" w:rsidRDefault="000A2756" w:rsidP="00D4564E">
      <w:pPr>
        <w:ind w:left="1080"/>
        <w:jc w:val="both"/>
        <w:rPr>
          <w:ins w:id="1872" w:author="jmavares" w:date="2009-04-14T20:33:00Z"/>
        </w:rPr>
      </w:pPr>
      <w:ins w:id="1873" w:author="jmavares" w:date="2009-04-14T20:33:00Z">
        <w:r w:rsidRPr="005D03CB">
          <w:t>E</w:t>
        </w:r>
        <w:r w:rsidR="00A85080" w:rsidRPr="005D03CB">
          <w:t>l Contratista</w:t>
        </w:r>
        <w:r w:rsidR="007D3807" w:rsidRPr="005D03CB">
          <w:t xml:space="preserve"> debe suministrar el agua necesaria para ejecutar las actividades </w:t>
        </w:r>
        <w:r w:rsidR="000005B4" w:rsidRPr="005D03CB">
          <w:t xml:space="preserve">de </w:t>
        </w:r>
        <w:r w:rsidRPr="005D03CB">
          <w:t>construcción</w:t>
        </w:r>
        <w:r w:rsidR="001B15C1" w:rsidRPr="005D03CB">
          <w:t>.</w:t>
        </w:r>
      </w:ins>
    </w:p>
    <w:p w:rsidR="000A2756" w:rsidRPr="005D03CB" w:rsidRDefault="000A2756" w:rsidP="00D4564E">
      <w:pPr>
        <w:ind w:left="1080"/>
        <w:jc w:val="both"/>
        <w:rPr>
          <w:ins w:id="1874" w:author="jmavares" w:date="2009-04-14T20:33:00Z"/>
        </w:rPr>
      </w:pPr>
    </w:p>
    <w:p w:rsidR="007D3807" w:rsidRPr="005D03CB" w:rsidRDefault="007D3807" w:rsidP="00D4564E">
      <w:pPr>
        <w:ind w:left="1080"/>
        <w:jc w:val="both"/>
        <w:rPr>
          <w:ins w:id="1875" w:author="jmavares" w:date="2009-04-14T20:33:00Z"/>
        </w:rPr>
      </w:pPr>
      <w:ins w:id="1876" w:author="jmavares" w:date="2009-04-14T20:33:00Z">
        <w:r w:rsidRPr="005D03CB">
          <w:t xml:space="preserve">Todos los desperdicios generados deberán ser dispuestos en los sitios destinados para tal fin por parte de las autoridades locales, regionales y nacionales correspondientes, con medios de transporte debidamente </w:t>
        </w:r>
        <w:r w:rsidR="00FB4943" w:rsidRPr="005D03CB">
          <w:t>autorizados por las autoridades competentes</w:t>
        </w:r>
        <w:r w:rsidRPr="005D03CB">
          <w:t>.</w:t>
        </w:r>
      </w:ins>
    </w:p>
    <w:p w:rsidR="007D3807" w:rsidRPr="005D03CB" w:rsidRDefault="007D3807" w:rsidP="007D3807">
      <w:pPr>
        <w:ind w:left="720"/>
        <w:jc w:val="both"/>
        <w:rPr>
          <w:ins w:id="1877" w:author="jmavares" w:date="2009-04-14T20:33:00Z"/>
        </w:rPr>
      </w:pPr>
    </w:p>
    <w:p w:rsidR="007D3807" w:rsidRPr="005D03CB" w:rsidRDefault="00FB4943" w:rsidP="00D4564E">
      <w:pPr>
        <w:ind w:left="1080"/>
        <w:jc w:val="both"/>
        <w:rPr>
          <w:ins w:id="1878" w:author="jmavares" w:date="2009-04-14T20:33:00Z"/>
        </w:rPr>
      </w:pPr>
      <w:ins w:id="1879" w:author="jmavares" w:date="2009-04-14T20:33:00Z">
        <w:r w:rsidRPr="005D03CB">
          <w:t>El Contratista debe s</w:t>
        </w:r>
        <w:r w:rsidR="007D3807" w:rsidRPr="005D03CB">
          <w:t xml:space="preserve">uministrar el equipamiento necesario para la electrificación de las instalaciones temporales. </w:t>
        </w:r>
        <w:r w:rsidR="000A2756" w:rsidRPr="005D03CB">
          <w:t>El propietario</w:t>
        </w:r>
        <w:r w:rsidR="007D3807" w:rsidRPr="005D03CB">
          <w:t xml:space="preserve"> indicará las líneas a las que se deberá conectar.</w:t>
        </w:r>
      </w:ins>
    </w:p>
    <w:p w:rsidR="007D3807" w:rsidRPr="005D03CB" w:rsidRDefault="007D3807" w:rsidP="00D4564E">
      <w:pPr>
        <w:ind w:left="1080"/>
        <w:jc w:val="both"/>
        <w:rPr>
          <w:ins w:id="1880" w:author="jmavares" w:date="2009-04-14T20:33:00Z"/>
        </w:rPr>
      </w:pPr>
    </w:p>
    <w:p w:rsidR="00000000" w:rsidRDefault="007D3807">
      <w:pPr>
        <w:ind w:left="1080"/>
        <w:jc w:val="both"/>
        <w:pPrChange w:id="1881" w:author="jmavares" w:date="2009-04-14T20:33:00Z">
          <w:pPr>
            <w:ind w:left="720"/>
            <w:jc w:val="both"/>
          </w:pPr>
        </w:pPrChange>
      </w:pPr>
      <w:ins w:id="1882" w:author="jmavares" w:date="2009-04-14T20:33:00Z">
        <w:r w:rsidRPr="005D03CB">
          <w:t xml:space="preserve">Toda la madera y contenedores de embalaje de los equipos recibidos </w:t>
        </w:r>
        <w:r w:rsidR="000A2756" w:rsidRPr="005D03CB">
          <w:t xml:space="preserve">le pertenecen al </w:t>
        </w:r>
        <w:r w:rsidR="00BF1E54" w:rsidRPr="005D03CB">
          <w:t>ENTE CONTRATANTE</w:t>
        </w:r>
        <w:r w:rsidR="000A2756" w:rsidRPr="005D03CB">
          <w:t xml:space="preserve"> y </w:t>
        </w:r>
        <w:r w:rsidRPr="005D03CB">
          <w:t>deberán ser trasladados y almacenad</w:t>
        </w:r>
        <w:r w:rsidR="00FB4943" w:rsidRPr="005D03CB">
          <w:t>os</w:t>
        </w:r>
        <w:r w:rsidRPr="005D03CB">
          <w:t xml:space="preserve"> en forma ordenada en el sitio que el </w:t>
        </w:r>
        <w:r w:rsidR="000A2756" w:rsidRPr="005D03CB">
          <w:t>Propietario</w:t>
        </w:r>
        <w:r w:rsidRPr="005D03CB">
          <w:t xml:space="preserve"> señale para tal fin</w:t>
        </w:r>
        <w:r w:rsidR="00FB4943" w:rsidRPr="005D03CB">
          <w:t xml:space="preserve"> dentro del Complejo </w:t>
        </w:r>
        <w:r w:rsidR="000005B4" w:rsidRPr="005D03CB">
          <w:t>Termoeléctrico</w:t>
        </w:r>
      </w:ins>
      <w:moveToRangeStart w:id="1883" w:author="jmavares" w:date="2009-04-14T20:33:00Z" w:name="move227504527"/>
      <w:moveTo w:id="1884" w:author="jmavares" w:date="2009-04-14T20:33:00Z">
        <w:r w:rsidRPr="005D03CB">
          <w:t>.</w:t>
        </w:r>
      </w:moveTo>
    </w:p>
    <w:p w:rsidR="00000000" w:rsidRDefault="0055454B">
      <w:pPr>
        <w:ind w:left="1080"/>
        <w:jc w:val="both"/>
        <w:pPrChange w:id="1885" w:author="jmavares" w:date="2009-04-14T20:33:00Z">
          <w:pPr>
            <w:ind w:left="720"/>
            <w:jc w:val="both"/>
          </w:pPr>
        </w:pPrChange>
      </w:pPr>
    </w:p>
    <w:p w:rsidR="007D3807" w:rsidRPr="005D03CB" w:rsidRDefault="00FB4943" w:rsidP="00D4564E">
      <w:pPr>
        <w:ind w:left="1080"/>
        <w:jc w:val="both"/>
        <w:rPr>
          <w:ins w:id="1886" w:author="jmavares" w:date="2009-04-14T20:33:00Z"/>
        </w:rPr>
      </w:pPr>
      <w:moveTo w:id="1887" w:author="jmavares" w:date="2009-04-14T20:33:00Z">
        <w:r w:rsidRPr="005D03CB">
          <w:t>L</w:t>
        </w:r>
        <w:r w:rsidR="007D3807" w:rsidRPr="005D03CB">
          <w:t xml:space="preserve">a limpieza permanente del área de trabajo incluyendo deforestación de la banda periférica de unos 40 metros de ancho será responsabilidad exclusiva de la contratista, así como la disposición final de los desechos recolectados, los cuales deberán ser dispuestos en zonas destinadas por las autoridades locales para tal fin y con medios de transporte debidamente </w:t>
        </w:r>
      </w:moveTo>
      <w:moveToRangeEnd w:id="1883"/>
      <w:ins w:id="1888" w:author="jmavares" w:date="2009-04-14T20:33:00Z">
        <w:r w:rsidR="000A2756" w:rsidRPr="005D03CB">
          <w:t>autorizados</w:t>
        </w:r>
        <w:r w:rsidR="007D3807" w:rsidRPr="005D03CB">
          <w:t>.</w:t>
        </w:r>
      </w:ins>
    </w:p>
    <w:p w:rsidR="007D3807" w:rsidRPr="005D03CB" w:rsidRDefault="007D3807" w:rsidP="00D4564E">
      <w:pPr>
        <w:ind w:left="1080"/>
        <w:jc w:val="both"/>
        <w:rPr>
          <w:ins w:id="1889" w:author="jmavares" w:date="2009-04-14T20:33:00Z"/>
        </w:rPr>
      </w:pPr>
    </w:p>
    <w:p w:rsidR="007D3807" w:rsidRPr="005D03CB" w:rsidRDefault="00FB4943" w:rsidP="00D4564E">
      <w:pPr>
        <w:pStyle w:val="BodyText"/>
        <w:spacing w:line="240" w:lineRule="auto"/>
        <w:ind w:left="1080"/>
        <w:rPr>
          <w:ins w:id="1890" w:author="jmavares" w:date="2009-04-14T20:33:00Z"/>
        </w:rPr>
      </w:pPr>
      <w:ins w:id="1891" w:author="jmavares" w:date="2009-04-14T20:33:00Z">
        <w:r w:rsidRPr="005D03CB">
          <w:t xml:space="preserve">Todas las </w:t>
        </w:r>
        <w:r w:rsidR="000A2756" w:rsidRPr="005D03CB">
          <w:t xml:space="preserve">aguas contaminadas con hidrocarburos </w:t>
        </w:r>
        <w:r w:rsidR="007D3807" w:rsidRPr="005D03CB">
          <w:t>durante el proceso de construcción</w:t>
        </w:r>
        <w:r w:rsidRPr="005D03CB">
          <w:t xml:space="preserve"> y puesta en marcha</w:t>
        </w:r>
        <w:r w:rsidR="007D3807" w:rsidRPr="005D03CB">
          <w:t xml:space="preserve"> deberá</w:t>
        </w:r>
        <w:r w:rsidRPr="005D03CB">
          <w:t>n</w:t>
        </w:r>
        <w:r w:rsidR="007D3807" w:rsidRPr="005D03CB">
          <w:t xml:space="preserve"> ser </w:t>
        </w:r>
        <w:r w:rsidRPr="005D03CB">
          <w:t>recolectadas por la empresa</w:t>
        </w:r>
        <w:r w:rsidR="007D3807" w:rsidRPr="005D03CB">
          <w:t xml:space="preserve"> contratista y </w:t>
        </w:r>
        <w:r w:rsidRPr="005D03CB">
          <w:t xml:space="preserve">trasladas para su </w:t>
        </w:r>
        <w:r w:rsidR="007D3807" w:rsidRPr="005D03CB">
          <w:t xml:space="preserve">disposición final en la planta de efluentes de Planta Ramón Laguna y Planta Termozulia, previa autorización </w:t>
        </w:r>
        <w:r w:rsidR="000A2756" w:rsidRPr="005D03CB">
          <w:t>del propietario</w:t>
        </w:r>
        <w:r w:rsidR="007D3807" w:rsidRPr="005D03CB">
          <w:t xml:space="preserve">. El medio de transporte deberá estar preparado debidamente </w:t>
        </w:r>
        <w:r w:rsidR="000A2756" w:rsidRPr="005D03CB">
          <w:t>autorizados</w:t>
        </w:r>
        <w:r w:rsidR="007D3807" w:rsidRPr="005D03CB">
          <w:t xml:space="preserve"> </w:t>
        </w:r>
        <w:r w:rsidR="004575FA" w:rsidRPr="005D03CB">
          <w:t>por las autoridades locales</w:t>
        </w:r>
        <w:r w:rsidR="007D3807" w:rsidRPr="005D03CB">
          <w:t>.</w:t>
        </w:r>
      </w:ins>
    </w:p>
    <w:p w:rsidR="006A3B36" w:rsidRPr="005D03CB" w:rsidRDefault="006A3B36" w:rsidP="00267CFA">
      <w:pPr>
        <w:pStyle w:val="BodyText"/>
        <w:ind w:left="720"/>
        <w:rPr>
          <w:ins w:id="1892" w:author="jmavares" w:date="2009-04-14T20:33:00Z"/>
        </w:rPr>
      </w:pPr>
    </w:p>
    <w:p w:rsidR="00000000" w:rsidRDefault="00D4564E">
      <w:pPr>
        <w:pStyle w:val="TitoloAMC1"/>
        <w:tabs>
          <w:tab w:val="clear" w:pos="0"/>
        </w:tabs>
        <w:ind w:left="1080"/>
        <w:rPr>
          <w:bCs w:val="0"/>
          <w:spacing w:val="8"/>
          <w:kern w:val="28"/>
          <w:sz w:val="22"/>
          <w:szCs w:val="22"/>
          <w:lang w:val="es-VE" w:eastAsia="en-US"/>
        </w:rPr>
        <w:pPrChange w:id="1893" w:author="jmavares" w:date="2009-04-14T20:33:00Z">
          <w:pPr>
            <w:pStyle w:val="TitoloAMC1"/>
            <w:tabs>
              <w:tab w:val="clear" w:pos="0"/>
            </w:tabs>
            <w:ind w:left="720"/>
          </w:pPr>
        </w:pPrChange>
      </w:pPr>
      <w:ins w:id="1894" w:author="jmavares" w:date="2009-04-14T20:33:00Z">
        <w:r w:rsidRPr="005D03CB">
          <w:rPr>
            <w:bCs w:val="0"/>
            <w:spacing w:val="8"/>
            <w:kern w:val="28"/>
            <w:sz w:val="22"/>
            <w:szCs w:val="22"/>
            <w:lang w:val="es-VE" w:eastAsia="en-US"/>
          </w:rPr>
          <w:t>8.</w:t>
        </w:r>
        <w:r w:rsidR="007C138A" w:rsidRPr="005D03CB">
          <w:rPr>
            <w:bCs w:val="0"/>
            <w:spacing w:val="8"/>
            <w:kern w:val="28"/>
            <w:sz w:val="22"/>
            <w:szCs w:val="22"/>
            <w:lang w:val="es-VE" w:eastAsia="en-US"/>
          </w:rPr>
          <w:t>5</w:t>
        </w:r>
      </w:ins>
      <w:r w:rsidRPr="005D03CB">
        <w:rPr>
          <w:bCs w:val="0"/>
          <w:spacing w:val="8"/>
          <w:kern w:val="28"/>
          <w:sz w:val="22"/>
          <w:szCs w:val="22"/>
          <w:lang w:val="es-VE" w:eastAsia="en-US"/>
        </w:rPr>
        <w:t xml:space="preserve"> </w:t>
      </w:r>
      <w:bookmarkEnd w:id="1731"/>
      <w:r w:rsidR="007D3807" w:rsidRPr="005D03CB">
        <w:rPr>
          <w:bCs w:val="0"/>
          <w:spacing w:val="8"/>
          <w:kern w:val="28"/>
          <w:sz w:val="22"/>
          <w:szCs w:val="22"/>
          <w:lang w:val="es-VE" w:eastAsia="en-US"/>
        </w:rPr>
        <w:t>INDEMNIZACIONES Y SEGUROS</w:t>
      </w:r>
    </w:p>
    <w:p w:rsidR="00000000" w:rsidRDefault="00A85080">
      <w:pPr>
        <w:ind w:left="1080"/>
        <w:jc w:val="both"/>
        <w:rPr>
          <w:lang w:val="es-VE"/>
        </w:rPr>
        <w:pPrChange w:id="1895" w:author="jmavares" w:date="2009-04-14T20:33:00Z">
          <w:pPr>
            <w:ind w:left="720"/>
            <w:jc w:val="both"/>
          </w:pPr>
        </w:pPrChange>
      </w:pPr>
      <w:r w:rsidRPr="005D03CB">
        <w:rPr>
          <w:lang w:val="es-VE"/>
        </w:rPr>
        <w:t>EL CONTRATISTA</w:t>
      </w:r>
      <w:r w:rsidR="007D3807" w:rsidRPr="005D03CB">
        <w:rPr>
          <w:lang w:val="es-VE"/>
        </w:rPr>
        <w:t xml:space="preserve"> será el único responsable de, y estará obligado a, cuidar y ejecutar todas las medidas adecuadas de seguridad en </w:t>
      </w:r>
      <w:smartTag w:uri="urn:schemas-microsoft-com:office:smarttags" w:element="PersonName">
        <w:smartTagPr>
          <w:attr w:name="ProductID" w:val="LA OBRA"/>
        </w:smartTagPr>
        <w:r w:rsidR="007D3807" w:rsidRPr="005D03CB">
          <w:rPr>
            <w:lang w:val="es-VE"/>
          </w:rPr>
          <w:t>la Obra</w:t>
        </w:r>
      </w:smartTag>
      <w:r w:rsidR="007D3807" w:rsidRPr="005D03CB">
        <w:rPr>
          <w:lang w:val="es-VE"/>
        </w:rPr>
        <w:t xml:space="preserve">, necesarias o convenientes para la prevención de accidentes y cumplirá con todas las leyes, reglas y regulaciones aplicables a </w:t>
      </w:r>
      <w:smartTag w:uri="urn:schemas-microsoft-com:office:smarttags" w:element="PersonName">
        <w:smartTagPr>
          <w:attr w:name="ProductID" w:val="LA OBRA"/>
        </w:smartTagPr>
        <w:r w:rsidR="007D3807" w:rsidRPr="005D03CB">
          <w:rPr>
            <w:lang w:val="es-VE"/>
          </w:rPr>
          <w:t>la OBRA</w:t>
        </w:r>
      </w:smartTag>
      <w:r w:rsidR="007D3807" w:rsidRPr="005D03CB">
        <w:rPr>
          <w:lang w:val="es-VE"/>
        </w:rPr>
        <w:t>, para evitar daño, pérdida o perjuicios de cualquier tipo o naturaleza, a cualquier persona o propiedad.</w:t>
      </w:r>
    </w:p>
    <w:p w:rsidR="00000000" w:rsidRDefault="00A85080">
      <w:pPr>
        <w:ind w:left="1080"/>
        <w:jc w:val="both"/>
        <w:rPr>
          <w:lang w:val="es-VE"/>
        </w:rPr>
        <w:pPrChange w:id="1896" w:author="jmavares" w:date="2009-04-14T20:33:00Z">
          <w:pPr>
            <w:ind w:left="720"/>
            <w:jc w:val="both"/>
          </w:pPr>
        </w:pPrChange>
      </w:pPr>
      <w:bookmarkStart w:id="1897" w:name="_DV_M1467"/>
      <w:bookmarkEnd w:id="1897"/>
      <w:r w:rsidRPr="005D03CB">
        <w:rPr>
          <w:lang w:val="es-VE"/>
        </w:rPr>
        <w:t>EL CONTRATISTA</w:t>
      </w:r>
      <w:r w:rsidR="007D3807" w:rsidRPr="005D03CB">
        <w:rPr>
          <w:lang w:val="es-VE"/>
        </w:rPr>
        <w:t xml:space="preserve">, previa notificación con la debida diligencia para poder defender el caso y recibo de la documentación que tenga </w:t>
      </w:r>
      <w:r w:rsidR="009B404F" w:rsidRPr="005D03CB">
        <w:rPr>
          <w:lang w:val="es-VE"/>
        </w:rPr>
        <w:t xml:space="preserve">EL </w:t>
      </w:r>
      <w:r w:rsidR="00490586" w:rsidRPr="005D03CB">
        <w:rPr>
          <w:lang w:val="es-VE"/>
        </w:rPr>
        <w:t>ENTE CONTRATANTE</w:t>
      </w:r>
      <w:r w:rsidR="007D3807" w:rsidRPr="005D03CB">
        <w:rPr>
          <w:lang w:val="es-VE"/>
        </w:rPr>
        <w:t xml:space="preserve"> y autorizaciones correspondientes, conviene en indemnizar, defender y apoyar a </w:t>
      </w:r>
      <w:r w:rsidR="009B404F" w:rsidRPr="005D03CB">
        <w:rPr>
          <w:lang w:val="es-VE"/>
        </w:rPr>
        <w:t xml:space="preserve">EL </w:t>
      </w:r>
      <w:r w:rsidR="00490586" w:rsidRPr="005D03CB">
        <w:rPr>
          <w:lang w:val="es-VE"/>
        </w:rPr>
        <w:t>ENTE CONTRATANTE</w:t>
      </w:r>
      <w:r w:rsidR="007D3807" w:rsidRPr="005D03CB">
        <w:rPr>
          <w:lang w:val="es-VE"/>
        </w:rPr>
        <w:t xml:space="preserve">, OTROS CONTRATISTAS y a sus agentes, libres de daños directos, demandas, acciones, procedimientos legales, responsabilidades, costos, gastos, incluyendo gastos razonables de los abogados, ocasionados contra </w:t>
      </w:r>
      <w:r w:rsidR="009B404F" w:rsidRPr="005D03CB">
        <w:rPr>
          <w:lang w:val="es-VE"/>
        </w:rPr>
        <w:t xml:space="preserve">EL </w:t>
      </w:r>
      <w:r w:rsidR="00490586" w:rsidRPr="005D03CB">
        <w:rPr>
          <w:lang w:val="es-VE"/>
        </w:rPr>
        <w:t>ENTE CONTRATANTE</w:t>
      </w:r>
      <w:r w:rsidR="007D3807" w:rsidRPr="005D03CB">
        <w:rPr>
          <w:lang w:val="es-VE"/>
        </w:rPr>
        <w:t xml:space="preserve">, debido a lesiones corporales o muerte de cualquier empleado de </w:t>
      </w:r>
      <w:r w:rsidR="009B404F" w:rsidRPr="005D03CB">
        <w:rPr>
          <w:lang w:val="es-VE"/>
        </w:rPr>
        <w:t xml:space="preserve">EL </w:t>
      </w:r>
      <w:r w:rsidR="00490586" w:rsidRPr="005D03CB">
        <w:rPr>
          <w:lang w:val="es-VE"/>
        </w:rPr>
        <w:t>ENTE CONTRATANTE</w:t>
      </w:r>
      <w:r w:rsidR="007D3807" w:rsidRPr="005D03CB">
        <w:rPr>
          <w:lang w:val="es-VE"/>
        </w:rPr>
        <w:t xml:space="preserve">, o daño hacia la propiedad tangible de </w:t>
      </w:r>
      <w:r w:rsidR="009B404F" w:rsidRPr="005D03CB">
        <w:rPr>
          <w:lang w:val="es-VE"/>
        </w:rPr>
        <w:t xml:space="preserve">EL </w:t>
      </w:r>
      <w:r w:rsidR="00490586" w:rsidRPr="005D03CB">
        <w:rPr>
          <w:lang w:val="es-VE"/>
        </w:rPr>
        <w:t>ENTE CONTRATANTE</w:t>
      </w:r>
      <w:r w:rsidR="007D3807" w:rsidRPr="005D03CB">
        <w:rPr>
          <w:lang w:val="es-VE"/>
        </w:rPr>
        <w:t xml:space="preserve"> o sus agentes causado exclusiva y directamente por la negligencia de </w:t>
      </w:r>
      <w:r w:rsidRPr="005D03CB">
        <w:rPr>
          <w:lang w:val="es-VE"/>
        </w:rPr>
        <w:t>EL CONTRATISTA</w:t>
      </w:r>
      <w:r w:rsidR="007D3807" w:rsidRPr="005D03CB">
        <w:rPr>
          <w:lang w:val="es-VE"/>
        </w:rPr>
        <w:t xml:space="preserve">, </w:t>
      </w:r>
      <w:bookmarkStart w:id="1898" w:name="_DV_C1536"/>
      <w:r w:rsidR="007D3807" w:rsidRPr="005D03CB">
        <w:rPr>
          <w:lang w:val="es-VE"/>
        </w:rPr>
        <w:t xml:space="preserve">SUBCONTRATISTAS, </w:t>
      </w:r>
      <w:bookmarkStart w:id="1899" w:name="_DV_M1468"/>
      <w:bookmarkEnd w:id="1898"/>
      <w:bookmarkEnd w:id="1899"/>
      <w:r w:rsidR="007D3807" w:rsidRPr="005D03CB">
        <w:rPr>
          <w:lang w:val="es-VE"/>
        </w:rPr>
        <w:t xml:space="preserve">sus empleados o sus agentes. </w:t>
      </w:r>
    </w:p>
    <w:p w:rsidR="00000000" w:rsidRDefault="009B404F">
      <w:pPr>
        <w:ind w:left="1080"/>
        <w:jc w:val="both"/>
        <w:rPr>
          <w:lang w:val="es-VE"/>
        </w:rPr>
        <w:pPrChange w:id="1900" w:author="jmavares" w:date="2009-04-14T20:33:00Z">
          <w:pPr>
            <w:ind w:left="720"/>
            <w:jc w:val="both"/>
          </w:pPr>
        </w:pPrChange>
      </w:pPr>
      <w:bookmarkStart w:id="1901" w:name="_DV_M1469"/>
      <w:bookmarkEnd w:id="1901"/>
      <w:r w:rsidRPr="005D03CB">
        <w:rPr>
          <w:lang w:val="es-VE"/>
        </w:rPr>
        <w:t xml:space="preserve">EL </w:t>
      </w:r>
      <w:r w:rsidR="00490586" w:rsidRPr="005D03CB">
        <w:rPr>
          <w:lang w:val="es-VE"/>
        </w:rPr>
        <w:t>ENTE CONTRATANTE</w:t>
      </w:r>
      <w:r w:rsidR="007D3807" w:rsidRPr="005D03CB">
        <w:rPr>
          <w:lang w:val="es-VE"/>
        </w:rPr>
        <w:t xml:space="preserve">, previa notificación con la debida diligencia para poder defender el caso y recibo de la documentación que tenga </w:t>
      </w:r>
      <w:r w:rsidR="00A85080" w:rsidRPr="005D03CB">
        <w:rPr>
          <w:lang w:val="es-VE"/>
        </w:rPr>
        <w:t>EL CONTRATISTA</w:t>
      </w:r>
      <w:r w:rsidR="007D3807" w:rsidRPr="005D03CB">
        <w:rPr>
          <w:lang w:val="es-VE"/>
        </w:rPr>
        <w:t xml:space="preserve"> y autorizaciones correspondientes, conviene en indemnizar, defender y apoyar </w:t>
      </w:r>
      <w:bookmarkStart w:id="1902" w:name="_DV_C1538"/>
      <w:r w:rsidR="007D3807" w:rsidRPr="005D03CB">
        <w:rPr>
          <w:lang w:val="es-VE"/>
        </w:rPr>
        <w:t xml:space="preserve">a </w:t>
      </w:r>
      <w:r w:rsidR="00A85080" w:rsidRPr="005D03CB">
        <w:rPr>
          <w:lang w:val="es-VE"/>
        </w:rPr>
        <w:t>EL CONTRATISTA</w:t>
      </w:r>
      <w:r w:rsidR="007D3807" w:rsidRPr="005D03CB">
        <w:rPr>
          <w:lang w:val="es-VE"/>
        </w:rPr>
        <w:t xml:space="preserve">, SUBCONTRATISTAS </w:t>
      </w:r>
      <w:bookmarkStart w:id="1903" w:name="_DV_M1470"/>
      <w:bookmarkEnd w:id="1902"/>
      <w:bookmarkEnd w:id="1903"/>
      <w:r w:rsidR="007D3807" w:rsidRPr="005D03CB">
        <w:rPr>
          <w:lang w:val="es-VE"/>
        </w:rPr>
        <w:t xml:space="preserve">y agentes libres de daños directos de y contra reclamos, demandas, acciones, procedimientos legales, responsabilidades, costos, gastos, incluyendo gastos razonables de los abogados, contra </w:t>
      </w:r>
      <w:r w:rsidR="00A85080" w:rsidRPr="005D03CB">
        <w:rPr>
          <w:lang w:val="es-VE"/>
        </w:rPr>
        <w:t>EL CONTRATISTA</w:t>
      </w:r>
      <w:r w:rsidR="007D3807" w:rsidRPr="005D03CB">
        <w:rPr>
          <w:lang w:val="es-VE"/>
        </w:rPr>
        <w:t>, debido a lesiones corporales o muerte de cualqu</w:t>
      </w:r>
      <w:bookmarkStart w:id="1904" w:name="_DV_C1540"/>
      <w:r w:rsidR="007D3807" w:rsidRPr="005D03CB">
        <w:rPr>
          <w:lang w:val="es-VE"/>
        </w:rPr>
        <w:t xml:space="preserve">ier empleado de </w:t>
      </w:r>
      <w:r w:rsidR="00A85080" w:rsidRPr="005D03CB">
        <w:rPr>
          <w:lang w:val="es-VE"/>
        </w:rPr>
        <w:t>EL CONTRATISTA</w:t>
      </w:r>
      <w:r w:rsidR="007D3807" w:rsidRPr="005D03CB">
        <w:rPr>
          <w:lang w:val="es-VE"/>
        </w:rPr>
        <w:t xml:space="preserve">, SUBCONTRATISTAS </w:t>
      </w:r>
      <w:bookmarkStart w:id="1905" w:name="_DV_M1471"/>
      <w:bookmarkEnd w:id="1904"/>
      <w:bookmarkEnd w:id="1905"/>
      <w:r w:rsidR="007D3807" w:rsidRPr="005D03CB">
        <w:rPr>
          <w:lang w:val="es-VE"/>
        </w:rPr>
        <w:t xml:space="preserve">y agentes, o daño hacia la propiedad tangible de </w:t>
      </w:r>
      <w:r w:rsidR="00A85080" w:rsidRPr="005D03CB">
        <w:rPr>
          <w:lang w:val="es-VE"/>
        </w:rPr>
        <w:t>EL CONTRATISTA</w:t>
      </w:r>
      <w:r w:rsidR="007D3807" w:rsidRPr="005D03CB">
        <w:rPr>
          <w:lang w:val="es-VE"/>
        </w:rPr>
        <w:t xml:space="preserve">, </w:t>
      </w:r>
      <w:bookmarkStart w:id="1906" w:name="_DV_C1541"/>
      <w:r w:rsidR="007D3807" w:rsidRPr="005D03CB">
        <w:rPr>
          <w:lang w:val="es-VE"/>
        </w:rPr>
        <w:t xml:space="preserve">SUBCONTRATISTAS </w:t>
      </w:r>
      <w:bookmarkStart w:id="1907" w:name="_DV_M1472"/>
      <w:bookmarkEnd w:id="1906"/>
      <w:bookmarkEnd w:id="1907"/>
      <w:r w:rsidR="007D3807" w:rsidRPr="005D03CB">
        <w:rPr>
          <w:lang w:val="es-VE"/>
        </w:rPr>
        <w:t xml:space="preserve">y agentes, causado exclusiva y directamente por la negligencia de </w:t>
      </w:r>
      <w:r w:rsidRPr="005D03CB">
        <w:rPr>
          <w:lang w:val="es-VE"/>
        </w:rPr>
        <w:t xml:space="preserve">EL </w:t>
      </w:r>
      <w:r w:rsidR="00490586" w:rsidRPr="005D03CB">
        <w:rPr>
          <w:lang w:val="es-VE"/>
        </w:rPr>
        <w:t>ENTE CONTRATANTE</w:t>
      </w:r>
      <w:r w:rsidR="007D3807" w:rsidRPr="005D03CB">
        <w:rPr>
          <w:lang w:val="es-VE"/>
        </w:rPr>
        <w:t xml:space="preserve">, </w:t>
      </w:r>
      <w:bookmarkStart w:id="1908" w:name="_DV_C1543"/>
      <w:r w:rsidR="007D3807" w:rsidRPr="005D03CB">
        <w:rPr>
          <w:lang w:val="es-VE"/>
        </w:rPr>
        <w:t xml:space="preserve">OTROS CONTRATISTAS, </w:t>
      </w:r>
      <w:bookmarkStart w:id="1909" w:name="_DV_M1473"/>
      <w:bookmarkEnd w:id="1908"/>
      <w:bookmarkEnd w:id="1909"/>
      <w:r w:rsidR="007D3807" w:rsidRPr="005D03CB">
        <w:rPr>
          <w:lang w:val="es-VE"/>
        </w:rPr>
        <w:t xml:space="preserve"> sus empleados o sus agentes. </w:t>
      </w:r>
    </w:p>
    <w:p w:rsidR="00000000" w:rsidRDefault="00A85080">
      <w:pPr>
        <w:ind w:left="1080"/>
        <w:jc w:val="both"/>
        <w:rPr>
          <w:lang w:val="es-VE"/>
        </w:rPr>
        <w:pPrChange w:id="1910" w:author="jmavares" w:date="2009-04-14T20:33:00Z">
          <w:pPr>
            <w:ind w:left="720"/>
            <w:jc w:val="both"/>
          </w:pPr>
        </w:pPrChange>
      </w:pPr>
      <w:bookmarkStart w:id="1911" w:name="_DV_M1474"/>
      <w:bookmarkEnd w:id="1911"/>
      <w:r w:rsidRPr="005D03CB">
        <w:rPr>
          <w:lang w:val="es-VE"/>
        </w:rPr>
        <w:t>EL CONTRATISTA</w:t>
      </w:r>
      <w:r w:rsidR="007D3807" w:rsidRPr="005D03CB">
        <w:rPr>
          <w:lang w:val="es-VE"/>
        </w:rPr>
        <w:t xml:space="preserve"> conviene, sin limitar sus obligaciones y responsabilidades, en constituir Pólizas de Seguro de Responsabilidad Patronal o de Accidentes Personales Individuales o Colectiva en todas las áreas de trabajos inclusive en áreas cubiertas por el I.V.S.S, Pólizas de Seguro de Responsabilidad Civil General</w:t>
      </w:r>
      <w:bookmarkStart w:id="1912" w:name="_DV_M1475"/>
      <w:bookmarkEnd w:id="1912"/>
      <w:r w:rsidR="007D3807" w:rsidRPr="005D03CB">
        <w:rPr>
          <w:lang w:val="es-VE"/>
        </w:rPr>
        <w:t xml:space="preserve"> y de Responsabilidad Civil para Vehículos, en los casos que aplique ésta última. Dichas pólizas, cuyas condiciones, formas e importes estarán sujetas a la aprobación</w:t>
      </w:r>
      <w:bookmarkStart w:id="1913" w:name="_DV_M1476"/>
      <w:bookmarkEnd w:id="1913"/>
      <w:r w:rsidR="007D3807" w:rsidRPr="005D03CB">
        <w:rPr>
          <w:lang w:val="es-VE"/>
        </w:rPr>
        <w:t xml:space="preserve"> de </w:t>
      </w:r>
      <w:r w:rsidR="009B404F" w:rsidRPr="005D03CB">
        <w:rPr>
          <w:lang w:val="es-VE"/>
        </w:rPr>
        <w:t xml:space="preserve">EL </w:t>
      </w:r>
      <w:r w:rsidR="00490586" w:rsidRPr="005D03CB">
        <w:rPr>
          <w:lang w:val="es-VE"/>
        </w:rPr>
        <w:t>ENTE CONTRATANTE</w:t>
      </w:r>
      <w:r w:rsidR="007D3807" w:rsidRPr="005D03CB">
        <w:rPr>
          <w:lang w:val="es-VE"/>
        </w:rPr>
        <w:t xml:space="preserve">, serán mantenidas en vigencia durante todo el tiempo de ejecución de </w:t>
      </w:r>
      <w:smartTag w:uri="urn:schemas-microsoft-com:office:smarttags" w:element="PersonName">
        <w:smartTagPr>
          <w:attr w:name="ProductID" w:val="LA OBRA"/>
        </w:smartTagPr>
        <w:r w:rsidR="007D3807" w:rsidRPr="005D03CB">
          <w:rPr>
            <w:lang w:val="es-VE"/>
          </w:rPr>
          <w:t xml:space="preserve">la </w:t>
        </w:r>
        <w:bookmarkStart w:id="1914" w:name="_DV_C1546"/>
        <w:r w:rsidR="007D3807" w:rsidRPr="005D03CB">
          <w:rPr>
            <w:lang w:val="es-VE"/>
          </w:rPr>
          <w:t>OBRA</w:t>
        </w:r>
      </w:smartTag>
      <w:r w:rsidR="007D3807" w:rsidRPr="005D03CB">
        <w:rPr>
          <w:lang w:val="es-VE"/>
        </w:rPr>
        <w:t xml:space="preserve"> (IPC) </w:t>
      </w:r>
      <w:bookmarkStart w:id="1915" w:name="_DV_C1547"/>
      <w:bookmarkEnd w:id="1914"/>
      <w:r w:rsidR="007D3807" w:rsidRPr="005D03CB">
        <w:rPr>
          <w:lang w:val="es-VE"/>
        </w:rPr>
        <w:t xml:space="preserve">hasta </w:t>
      </w:r>
      <w:smartTag w:uri="urn:schemas-microsoft-com:office:smarttags" w:element="PersonName">
        <w:smartTagPr>
          <w:attr w:name="ProductID" w:val="la ACEPTACIￓN DEFINITIVA"/>
        </w:smartTagPr>
        <w:r w:rsidR="007D3807" w:rsidRPr="005D03CB">
          <w:rPr>
            <w:lang w:val="es-VE"/>
          </w:rPr>
          <w:t>la ACEPTACIÓN DEFINITIVA</w:t>
        </w:r>
      </w:smartTag>
      <w:r w:rsidR="007D3807" w:rsidRPr="005D03CB">
        <w:rPr>
          <w:lang w:val="es-VE"/>
        </w:rPr>
        <w:t xml:space="preserve"> </w:t>
      </w:r>
      <w:bookmarkStart w:id="1916" w:name="_DV_M1477"/>
      <w:bookmarkEnd w:id="1915"/>
      <w:bookmarkEnd w:id="1916"/>
      <w:r w:rsidR="007D3807" w:rsidRPr="005D03CB">
        <w:rPr>
          <w:lang w:val="es-VE"/>
        </w:rPr>
        <w:t xml:space="preserve">y el monto de las respectivas primas podrá ser cancelado por orden de </w:t>
      </w:r>
      <w:r w:rsidR="009B404F" w:rsidRPr="005D03CB">
        <w:rPr>
          <w:lang w:val="es-VE"/>
        </w:rPr>
        <w:t xml:space="preserve">EL </w:t>
      </w:r>
      <w:r w:rsidR="00490586" w:rsidRPr="005D03CB">
        <w:rPr>
          <w:lang w:val="es-VE"/>
        </w:rPr>
        <w:t>ENTE CONTRATANTE</w:t>
      </w:r>
      <w:r w:rsidR="007D3807" w:rsidRPr="005D03CB">
        <w:rPr>
          <w:lang w:val="es-VE"/>
        </w:rPr>
        <w:t xml:space="preserve">, conforme a lo establecido en </w:t>
      </w:r>
      <w:smartTag w:uri="urn:schemas-microsoft-com:office:smarttags" w:element="PersonName">
        <w:smartTagPr>
          <w:attr w:name="ProductID" w:val="la Cl￡usula S￩ptima"/>
        </w:smartTagPr>
        <w:r w:rsidR="007D3807" w:rsidRPr="005D03CB">
          <w:rPr>
            <w:lang w:val="es-VE"/>
          </w:rPr>
          <w:t xml:space="preserve">la </w:t>
        </w:r>
        <w:bookmarkStart w:id="1917" w:name="_DV_C1549"/>
        <w:r w:rsidR="007D3807" w:rsidRPr="005D03CB">
          <w:rPr>
            <w:lang w:val="es-VE"/>
          </w:rPr>
          <w:t>Cláusula Séptima</w:t>
        </w:r>
      </w:smartTag>
      <w:bookmarkStart w:id="1918" w:name="_DV_M1478"/>
      <w:bookmarkEnd w:id="1917"/>
      <w:bookmarkEnd w:id="1918"/>
      <w:r w:rsidR="007D3807" w:rsidRPr="005D03CB">
        <w:rPr>
          <w:lang w:val="es-VE"/>
        </w:rPr>
        <w:t xml:space="preserve"> de este CONTRATO, salvo que las mismas hayan sido obtenidas por </w:t>
      </w:r>
      <w:r w:rsidRPr="005D03CB">
        <w:rPr>
          <w:lang w:val="es-VE"/>
        </w:rPr>
        <w:t>EL CONTRATISTA</w:t>
      </w:r>
      <w:r w:rsidR="007D3807" w:rsidRPr="005D03CB">
        <w:rPr>
          <w:lang w:val="es-VE"/>
        </w:rPr>
        <w:t xml:space="preserve">, a satisfacción de </w:t>
      </w:r>
      <w:r w:rsidR="009B404F" w:rsidRPr="005D03CB">
        <w:rPr>
          <w:lang w:val="es-VE"/>
        </w:rPr>
        <w:t xml:space="preserve">EL </w:t>
      </w:r>
      <w:r w:rsidR="00490586" w:rsidRPr="005D03CB">
        <w:rPr>
          <w:lang w:val="es-VE"/>
        </w:rPr>
        <w:t>ENTE CONTRATANTE</w:t>
      </w:r>
      <w:r w:rsidR="007D3807" w:rsidRPr="005D03CB">
        <w:rPr>
          <w:lang w:val="es-VE"/>
        </w:rPr>
        <w:t>.</w:t>
      </w:r>
    </w:p>
    <w:p w:rsidR="00000000" w:rsidRDefault="007D3807">
      <w:pPr>
        <w:ind w:left="1080"/>
        <w:jc w:val="both"/>
        <w:rPr>
          <w:lang w:val="es-VE"/>
        </w:rPr>
        <w:pPrChange w:id="1919" w:author="jmavares" w:date="2009-04-14T20:33:00Z">
          <w:pPr>
            <w:ind w:left="720"/>
            <w:jc w:val="both"/>
          </w:pPr>
        </w:pPrChange>
      </w:pPr>
      <w:bookmarkStart w:id="1920" w:name="_DV_M1479"/>
      <w:bookmarkEnd w:id="1920"/>
      <w:r w:rsidRPr="005D03CB">
        <w:rPr>
          <w:lang w:val="es-VE"/>
        </w:rPr>
        <w:t>Póliza de Accidentes Personales, los montos mínimos serán los siguientes:</w:t>
      </w:r>
    </w:p>
    <w:p w:rsidR="00000000" w:rsidRDefault="007D3807">
      <w:pPr>
        <w:ind w:left="1080"/>
        <w:jc w:val="both"/>
        <w:rPr>
          <w:lang w:val="es-VE"/>
        </w:rPr>
        <w:pPrChange w:id="1921" w:author="jmavares" w:date="2009-04-14T20:33:00Z">
          <w:pPr>
            <w:ind w:left="720"/>
            <w:jc w:val="both"/>
          </w:pPr>
        </w:pPrChange>
      </w:pPr>
      <w:bookmarkStart w:id="1922" w:name="_DV_M1480"/>
      <w:bookmarkEnd w:id="1922"/>
      <w:r w:rsidRPr="005D03CB">
        <w:rPr>
          <w:lang w:val="es-VE"/>
        </w:rPr>
        <w:t>Muer</w:t>
      </w:r>
      <w:r w:rsidR="00604753" w:rsidRPr="005D03CB">
        <w:rPr>
          <w:lang w:val="es-VE"/>
        </w:rPr>
        <w:t xml:space="preserve">te Accidental........... </w:t>
      </w:r>
      <w:r w:rsidR="00604753" w:rsidRPr="005D03CB">
        <w:rPr>
          <w:lang w:val="es-VE"/>
        </w:rPr>
        <w:tab/>
        <w:t>Bs.</w:t>
      </w:r>
      <w:del w:id="1923" w:author="jmavares" w:date="2009-04-14T20:33:00Z">
        <w:r w:rsidR="00F249FD" w:rsidRPr="00A8001D">
          <w:rPr>
            <w:lang w:val="es-VE"/>
          </w:rPr>
          <w:delText xml:space="preserve"> </w:delText>
        </w:r>
      </w:del>
      <w:r w:rsidR="00604753" w:rsidRPr="005D03CB">
        <w:rPr>
          <w:lang w:val="es-VE"/>
        </w:rPr>
        <w:t>F</w:t>
      </w:r>
      <w:del w:id="1924" w:author="jmavares" w:date="2009-04-14T20:33:00Z">
        <w:r w:rsidR="00F249FD" w:rsidRPr="00A8001D">
          <w:rPr>
            <w:lang w:val="es-VE"/>
          </w:rPr>
          <w:delText>.</w:delText>
        </w:r>
      </w:del>
      <w:ins w:id="1925" w:author="jmavares" w:date="2009-04-14T20:33:00Z">
        <w:r w:rsidR="00604753" w:rsidRPr="005D03CB">
          <w:rPr>
            <w:lang w:val="es-VE"/>
          </w:rPr>
          <w:tab/>
          <w:t xml:space="preserve"> </w:t>
        </w:r>
      </w:ins>
      <w:r w:rsidRPr="005D03CB">
        <w:rPr>
          <w:lang w:val="es-VE"/>
        </w:rPr>
        <w:t xml:space="preserve">20.000,00 </w:t>
      </w:r>
    </w:p>
    <w:p w:rsidR="00000000" w:rsidRDefault="007D3807">
      <w:pPr>
        <w:ind w:left="1080"/>
        <w:jc w:val="both"/>
        <w:rPr>
          <w:lang w:val="es-VE"/>
        </w:rPr>
        <w:pPrChange w:id="1926" w:author="jmavares" w:date="2009-04-14T20:33:00Z">
          <w:pPr>
            <w:ind w:left="720"/>
            <w:jc w:val="both"/>
          </w:pPr>
        </w:pPrChange>
      </w:pPr>
      <w:bookmarkStart w:id="1927" w:name="_DV_M1481"/>
      <w:bookmarkEnd w:id="1927"/>
      <w:r w:rsidRPr="005D03CB">
        <w:rPr>
          <w:lang w:val="es-VE"/>
        </w:rPr>
        <w:t>Invalidez Permanente ....</w:t>
      </w:r>
      <w:r w:rsidRPr="005D03CB">
        <w:rPr>
          <w:lang w:val="es-VE"/>
        </w:rPr>
        <w:tab/>
      </w:r>
      <w:ins w:id="1928" w:author="jmavares" w:date="2009-04-14T20:33:00Z">
        <w:r w:rsidR="00604753" w:rsidRPr="005D03CB">
          <w:rPr>
            <w:lang w:val="es-VE"/>
          </w:rPr>
          <w:tab/>
        </w:r>
      </w:ins>
      <w:r w:rsidR="00604753" w:rsidRPr="005D03CB">
        <w:rPr>
          <w:lang w:val="es-VE"/>
        </w:rPr>
        <w:t>Bs.</w:t>
      </w:r>
      <w:del w:id="1929" w:author="jmavares" w:date="2009-04-14T20:33:00Z">
        <w:r w:rsidR="00F249FD" w:rsidRPr="00A8001D">
          <w:rPr>
            <w:lang w:val="es-VE"/>
          </w:rPr>
          <w:delText xml:space="preserve"> </w:delText>
        </w:r>
      </w:del>
      <w:r w:rsidRPr="005D03CB">
        <w:rPr>
          <w:lang w:val="es-VE"/>
        </w:rPr>
        <w:t>F</w:t>
      </w:r>
      <w:ins w:id="1930" w:author="jmavares" w:date="2009-04-14T20:33:00Z">
        <w:r w:rsidR="00604753" w:rsidRPr="005D03CB">
          <w:rPr>
            <w:lang w:val="es-VE"/>
          </w:rPr>
          <w:tab/>
        </w:r>
      </w:ins>
      <w:r w:rsidRPr="005D03CB">
        <w:rPr>
          <w:lang w:val="es-VE"/>
        </w:rPr>
        <w:t xml:space="preserve"> 20.000,00 </w:t>
      </w:r>
    </w:p>
    <w:p w:rsidR="00000000" w:rsidRDefault="007D3807">
      <w:pPr>
        <w:ind w:left="1080"/>
        <w:jc w:val="both"/>
        <w:rPr>
          <w:lang w:val="es-VE"/>
        </w:rPr>
        <w:pPrChange w:id="1931" w:author="jmavares" w:date="2009-04-14T20:33:00Z">
          <w:pPr>
            <w:ind w:left="720"/>
            <w:jc w:val="both"/>
          </w:pPr>
        </w:pPrChange>
      </w:pPr>
      <w:bookmarkStart w:id="1932" w:name="_DV_M1482"/>
      <w:bookmarkEnd w:id="1932"/>
      <w:r w:rsidRPr="005D03CB">
        <w:rPr>
          <w:lang w:val="es-VE"/>
        </w:rPr>
        <w:t>Gastos Médicos..............</w:t>
      </w:r>
      <w:r w:rsidRPr="005D03CB">
        <w:rPr>
          <w:lang w:val="es-VE"/>
        </w:rPr>
        <w:tab/>
      </w:r>
      <w:ins w:id="1933" w:author="jmavares" w:date="2009-04-14T20:33:00Z">
        <w:r w:rsidR="00604753" w:rsidRPr="005D03CB">
          <w:rPr>
            <w:lang w:val="es-VE"/>
          </w:rPr>
          <w:tab/>
        </w:r>
      </w:ins>
      <w:r w:rsidR="00604753" w:rsidRPr="005D03CB">
        <w:rPr>
          <w:lang w:val="es-VE"/>
        </w:rPr>
        <w:t>Bs.</w:t>
      </w:r>
      <w:del w:id="1934" w:author="jmavares" w:date="2009-04-14T20:33:00Z">
        <w:r w:rsidR="00F249FD" w:rsidRPr="00A8001D">
          <w:rPr>
            <w:lang w:val="es-VE"/>
          </w:rPr>
          <w:delText xml:space="preserve"> </w:delText>
        </w:r>
      </w:del>
      <w:r w:rsidR="00604753" w:rsidRPr="005D03CB">
        <w:rPr>
          <w:lang w:val="es-VE"/>
        </w:rPr>
        <w:t>F</w:t>
      </w:r>
      <w:del w:id="1935" w:author="jmavares" w:date="2009-04-14T20:33:00Z">
        <w:r w:rsidR="00F249FD" w:rsidRPr="00A8001D">
          <w:rPr>
            <w:lang w:val="es-VE"/>
          </w:rPr>
          <w:delText>.</w:delText>
        </w:r>
      </w:del>
      <w:ins w:id="1936" w:author="jmavares" w:date="2009-04-14T20:33:00Z">
        <w:r w:rsidR="00604753" w:rsidRPr="005D03CB">
          <w:rPr>
            <w:lang w:val="es-VE"/>
          </w:rPr>
          <w:tab/>
          <w:t xml:space="preserve">  </w:t>
        </w:r>
      </w:ins>
      <w:r w:rsidR="00604753" w:rsidRPr="005D03CB">
        <w:rPr>
          <w:lang w:val="es-VE"/>
        </w:rPr>
        <w:t xml:space="preserve"> </w:t>
      </w:r>
      <w:r w:rsidRPr="005D03CB">
        <w:rPr>
          <w:lang w:val="es-VE"/>
        </w:rPr>
        <w:t xml:space="preserve">2.000,00 </w:t>
      </w:r>
    </w:p>
    <w:p w:rsidR="00000000" w:rsidRDefault="007D3807">
      <w:pPr>
        <w:ind w:left="1080"/>
        <w:jc w:val="both"/>
        <w:rPr>
          <w:lang w:val="es-VE"/>
        </w:rPr>
        <w:pPrChange w:id="1937" w:author="jmavares" w:date="2009-04-14T20:33:00Z">
          <w:pPr>
            <w:ind w:left="720"/>
            <w:jc w:val="both"/>
          </w:pPr>
        </w:pPrChange>
      </w:pPr>
      <w:bookmarkStart w:id="1938" w:name="_DV_M1483"/>
      <w:bookmarkEnd w:id="1938"/>
      <w:r w:rsidRPr="005D03CB">
        <w:rPr>
          <w:lang w:val="es-VE"/>
        </w:rPr>
        <w:t>G</w:t>
      </w:r>
      <w:r w:rsidR="00604753" w:rsidRPr="005D03CB">
        <w:rPr>
          <w:lang w:val="es-VE"/>
        </w:rPr>
        <w:t xml:space="preserve">astos Funerarios.......... </w:t>
      </w:r>
      <w:r w:rsidR="00604753" w:rsidRPr="005D03CB">
        <w:rPr>
          <w:lang w:val="es-VE"/>
        </w:rPr>
        <w:tab/>
        <w:t>Bs.</w:t>
      </w:r>
      <w:del w:id="1939" w:author="jmavares" w:date="2009-04-14T20:33:00Z">
        <w:r w:rsidR="00F249FD" w:rsidRPr="00A8001D">
          <w:rPr>
            <w:lang w:val="es-VE"/>
          </w:rPr>
          <w:delText xml:space="preserve"> </w:delText>
        </w:r>
      </w:del>
      <w:r w:rsidRPr="005D03CB">
        <w:rPr>
          <w:lang w:val="es-VE"/>
        </w:rPr>
        <w:t>F</w:t>
      </w:r>
      <w:ins w:id="1940" w:author="jmavares" w:date="2009-04-14T20:33:00Z">
        <w:r w:rsidRPr="005D03CB">
          <w:rPr>
            <w:lang w:val="es-VE"/>
          </w:rPr>
          <w:t xml:space="preserve"> </w:t>
        </w:r>
        <w:r w:rsidR="00604753" w:rsidRPr="005D03CB">
          <w:rPr>
            <w:lang w:val="es-VE"/>
          </w:rPr>
          <w:t xml:space="preserve">     </w:t>
        </w:r>
      </w:ins>
      <w:r w:rsidR="00604753" w:rsidRPr="005D03CB">
        <w:rPr>
          <w:lang w:val="es-VE"/>
        </w:rPr>
        <w:t xml:space="preserve"> </w:t>
      </w:r>
      <w:r w:rsidRPr="005D03CB">
        <w:rPr>
          <w:lang w:val="es-VE"/>
        </w:rPr>
        <w:t xml:space="preserve">2.000,00 </w:t>
      </w:r>
    </w:p>
    <w:p w:rsidR="00000000" w:rsidRDefault="007D3807">
      <w:pPr>
        <w:ind w:left="1080"/>
        <w:jc w:val="both"/>
        <w:rPr>
          <w:lang w:val="es-VE"/>
        </w:rPr>
        <w:pPrChange w:id="1941" w:author="jmavares" w:date="2009-04-14T20:33:00Z">
          <w:pPr>
            <w:ind w:left="720"/>
            <w:jc w:val="both"/>
          </w:pPr>
        </w:pPrChange>
      </w:pPr>
      <w:bookmarkStart w:id="1942" w:name="_DV_M1484"/>
      <w:bookmarkEnd w:id="1942"/>
      <w:r w:rsidRPr="005D03CB">
        <w:rPr>
          <w:lang w:val="es-VE"/>
        </w:rPr>
        <w:t>Póliza de Responsabilidad Patronal, los montos asegurados para cada empleado deben ser como mínimos los mismos que se establecen para la póliza de Accidentes Personales y un Limite Catastrófico no menor de Bs. F. 200.000,00</w:t>
      </w:r>
    </w:p>
    <w:p w:rsidR="00000000" w:rsidRDefault="007D3807">
      <w:pPr>
        <w:ind w:left="1080"/>
        <w:jc w:val="both"/>
        <w:rPr>
          <w:lang w:val="es-VE"/>
        </w:rPr>
        <w:pPrChange w:id="1943" w:author="jmavares" w:date="2009-04-14T20:33:00Z">
          <w:pPr>
            <w:ind w:left="720"/>
            <w:jc w:val="both"/>
          </w:pPr>
        </w:pPrChange>
      </w:pPr>
      <w:bookmarkStart w:id="1944" w:name="_DV_M1485"/>
      <w:bookmarkEnd w:id="1944"/>
      <w:r w:rsidRPr="005D03CB">
        <w:rPr>
          <w:lang w:val="es-VE"/>
        </w:rPr>
        <w:t>Póliza de Responsabilidad Civil de Vehículos, los montos mínimos contratados deben ser los siguientes:</w:t>
      </w:r>
    </w:p>
    <w:p w:rsidR="00000000" w:rsidRDefault="007D3807">
      <w:pPr>
        <w:ind w:left="1080"/>
        <w:jc w:val="both"/>
        <w:rPr>
          <w:lang w:val="es-VE"/>
        </w:rPr>
        <w:pPrChange w:id="1945" w:author="jmavares" w:date="2009-04-14T20:33:00Z">
          <w:pPr>
            <w:ind w:left="720"/>
            <w:jc w:val="both"/>
          </w:pPr>
        </w:pPrChange>
      </w:pPr>
      <w:bookmarkStart w:id="1946" w:name="_DV_M1486"/>
      <w:bookmarkEnd w:id="1946"/>
      <w:r w:rsidRPr="005D03CB">
        <w:rPr>
          <w:lang w:val="es-VE"/>
        </w:rPr>
        <w:t xml:space="preserve">Lo establecido en </w:t>
      </w:r>
      <w:smartTag w:uri="urn:schemas-microsoft-com:office:smarttags" w:element="PersonName">
        <w:smartTagPr>
          <w:attr w:name="ProductID" w:val="la Ley"/>
        </w:smartTagPr>
        <w:r w:rsidRPr="005D03CB">
          <w:rPr>
            <w:lang w:val="es-VE"/>
          </w:rPr>
          <w:t>la Ley</w:t>
        </w:r>
      </w:smartTag>
      <w:r w:rsidRPr="005D03CB">
        <w:rPr>
          <w:lang w:val="es-VE"/>
        </w:rPr>
        <w:t xml:space="preserve"> de Transito de Terrestre según el tipo de vehículo (como básico)</w:t>
      </w:r>
      <w:bookmarkStart w:id="1947" w:name="_DV_M1487"/>
      <w:bookmarkEnd w:id="1947"/>
      <w:ins w:id="1948" w:author="jmavares" w:date="2009-04-14T20:33:00Z">
        <w:r w:rsidR="00B4614D">
          <w:rPr>
            <w:lang w:val="es-VE"/>
          </w:rPr>
          <w:t xml:space="preserve"> </w:t>
        </w:r>
        <w:r w:rsidRPr="005D03CB">
          <w:rPr>
            <w:lang w:val="es-VE"/>
          </w:rPr>
          <w:t>Un exceso de Bs.F. 25.000,00</w:t>
        </w:r>
        <w:r w:rsidR="007441E4" w:rsidRPr="005D03CB">
          <w:rPr>
            <w:lang w:val="es-VE"/>
          </w:rPr>
          <w:t>.</w:t>
        </w:r>
      </w:ins>
    </w:p>
    <w:p w:rsidR="00F249FD" w:rsidRPr="00A8001D" w:rsidRDefault="00F249FD" w:rsidP="00F249FD">
      <w:pPr>
        <w:ind w:left="720"/>
        <w:jc w:val="both"/>
        <w:rPr>
          <w:del w:id="1949" w:author="jmavares" w:date="2009-04-14T20:33:00Z"/>
          <w:lang w:val="es-VE"/>
        </w:rPr>
      </w:pPr>
      <w:del w:id="1950" w:author="jmavares" w:date="2009-04-14T20:33:00Z">
        <w:r w:rsidRPr="00A8001D">
          <w:rPr>
            <w:lang w:val="es-VE"/>
          </w:rPr>
          <w:delText>Un exceso de Bs.F. 25.000,00</w:delText>
        </w:r>
      </w:del>
    </w:p>
    <w:p w:rsidR="007441E4" w:rsidRPr="005D03CB" w:rsidRDefault="007441E4" w:rsidP="00D4564E">
      <w:pPr>
        <w:ind w:left="1080"/>
        <w:jc w:val="both"/>
        <w:rPr>
          <w:ins w:id="1951" w:author="jmavares" w:date="2009-04-14T20:33:00Z"/>
          <w:lang w:val="es-VE"/>
        </w:rPr>
      </w:pPr>
    </w:p>
    <w:p w:rsidR="00000000" w:rsidRDefault="007C138A">
      <w:pPr>
        <w:ind w:left="1080"/>
        <w:jc w:val="both"/>
        <w:rPr>
          <w:lang w:val="es-VE"/>
        </w:rPr>
        <w:pPrChange w:id="1952" w:author="jmavares" w:date="2009-04-14T20:33:00Z">
          <w:pPr>
            <w:ind w:left="720"/>
            <w:jc w:val="both"/>
          </w:pPr>
        </w:pPrChange>
      </w:pPr>
      <w:bookmarkStart w:id="1953" w:name="_DV_M1488"/>
      <w:bookmarkEnd w:id="1953"/>
      <w:r w:rsidRPr="00B4614D">
        <w:rPr>
          <w:lang w:val="es-VE"/>
        </w:rPr>
        <w:t xml:space="preserve">Sin limitar la responsabilidad establecida en el CONTRATO, EL CONTRATISTA obtendrá y mantendrá a sus expensas, durante la vigencia </w:t>
      </w:r>
      <w:del w:id="1954" w:author="jmavares" w:date="2009-04-14T20:33:00Z">
        <w:r w:rsidR="00F249FD" w:rsidRPr="00A8001D">
          <w:rPr>
            <w:lang w:val="es-VE"/>
          </w:rPr>
          <w:delText>de este</w:delText>
        </w:r>
      </w:del>
      <w:ins w:id="1955" w:author="jmavares" w:date="2009-04-14T20:33:00Z">
        <w:r w:rsidRPr="00B4614D">
          <w:rPr>
            <w:lang w:val="es-VE"/>
          </w:rPr>
          <w:t>del</w:t>
        </w:r>
      </w:ins>
      <w:r w:rsidRPr="00B4614D">
        <w:rPr>
          <w:lang w:val="es-VE"/>
        </w:rPr>
        <w:t xml:space="preserve"> CONTRATO (incluyendo el período de garantía</w:t>
      </w:r>
      <w:del w:id="1956" w:author="jmavares" w:date="2009-04-14T20:33:00Z">
        <w:r w:rsidR="00F249FD" w:rsidRPr="00A8001D">
          <w:rPr>
            <w:lang w:val="es-VE"/>
          </w:rPr>
          <w:delText>)</w:delText>
        </w:r>
        <w:bookmarkStart w:id="1957" w:name="_DV_C1550"/>
        <w:r w:rsidR="00F249FD" w:rsidRPr="00A8001D">
          <w:rPr>
            <w:lang w:val="es-VE"/>
          </w:rPr>
          <w:delText xml:space="preserve"> hasta la ACEPTACIÓN DEFINITIVA,</w:delText>
        </w:r>
      </w:del>
      <w:ins w:id="1958" w:author="jmavares" w:date="2009-04-14T20:33:00Z">
        <w:r w:rsidRPr="00B4614D">
          <w:rPr>
            <w:lang w:val="es-VE"/>
          </w:rPr>
          <w:t>),</w:t>
        </w:r>
      </w:ins>
      <w:r w:rsidRPr="00B4614D">
        <w:rPr>
          <w:lang w:val="es-VE"/>
        </w:rPr>
        <w:t xml:space="preserve"> </w:t>
      </w:r>
      <w:bookmarkEnd w:id="1957"/>
      <w:r w:rsidRPr="00B4614D">
        <w:rPr>
          <w:lang w:val="es-VE"/>
        </w:rPr>
        <w:t>seguros de los tipos y cantidades mínimas establecidas abajo:</w:t>
      </w:r>
    </w:p>
    <w:p w:rsidR="007C138A" w:rsidRPr="00B4614D" w:rsidRDefault="007C138A" w:rsidP="00B4614D">
      <w:pPr>
        <w:ind w:left="1080"/>
        <w:jc w:val="both"/>
        <w:rPr>
          <w:ins w:id="1959" w:author="jmavares" w:date="2009-04-14T20:33:00Z"/>
          <w:lang w:val="es-VE"/>
        </w:rPr>
      </w:pPr>
    </w:p>
    <w:p w:rsidR="00000000" w:rsidRDefault="00131911">
      <w:pPr>
        <w:ind w:left="1080"/>
        <w:jc w:val="both"/>
        <w:rPr>
          <w:lang w:val="es-VE"/>
        </w:rPr>
        <w:pPrChange w:id="1960" w:author="jmavares" w:date="2009-04-14T20:33:00Z">
          <w:pPr>
            <w:ind w:left="720"/>
            <w:jc w:val="both"/>
          </w:pPr>
        </w:pPrChange>
      </w:pPr>
      <w:bookmarkStart w:id="1961" w:name="_DV_M1490"/>
      <w:bookmarkEnd w:id="1961"/>
      <w:r w:rsidRPr="00B4614D">
        <w:rPr>
          <w:lang w:val="es-VE"/>
        </w:rPr>
        <w:t>1. Seguro de Responsabilidad Civil General, contra su responsabilidad por daños, muerte, (daños corporales) (incluyendo a cualquier empleado de EL ENTE CONTRATANTE) o cualquier propiedad que esté dentro o fuera del CONTRATO.</w:t>
      </w:r>
    </w:p>
    <w:p w:rsidR="00131911" w:rsidRPr="00B4614D" w:rsidRDefault="00131911" w:rsidP="00B4614D">
      <w:pPr>
        <w:ind w:left="1080"/>
        <w:jc w:val="both"/>
        <w:rPr>
          <w:ins w:id="1962" w:author="jmavares" w:date="2009-04-14T20:33:00Z"/>
          <w:lang w:val="es-VE"/>
        </w:rPr>
      </w:pPr>
    </w:p>
    <w:p w:rsidR="00000000" w:rsidRDefault="00131911">
      <w:pPr>
        <w:ind w:left="1080"/>
        <w:jc w:val="both"/>
        <w:rPr>
          <w:lang w:val="es-VE"/>
        </w:rPr>
        <w:pPrChange w:id="1963" w:author="jmavares" w:date="2009-04-14T20:33:00Z">
          <w:pPr>
            <w:ind w:left="720"/>
            <w:jc w:val="both"/>
          </w:pPr>
        </w:pPrChange>
      </w:pPr>
      <w:bookmarkStart w:id="1964" w:name="_DV_M1491"/>
      <w:bookmarkEnd w:id="1964"/>
      <w:r w:rsidRPr="00B4614D">
        <w:rPr>
          <w:lang w:val="es-VE"/>
        </w:rPr>
        <w:t xml:space="preserve">Este seguro incluirá también una indemnización a EL ENTE CONTRATANTE con un límite por evento de </w:t>
      </w:r>
      <w:bookmarkStart w:id="1965" w:name="_DV_C1551"/>
      <w:r w:rsidRPr="00B4614D">
        <w:rPr>
          <w:lang w:val="es-VE"/>
        </w:rPr>
        <w:t>(</w:t>
      </w:r>
      <w:bookmarkStart w:id="1966" w:name="_DV_M1492"/>
      <w:bookmarkEnd w:id="1965"/>
      <w:bookmarkEnd w:id="1966"/>
      <w:r w:rsidRPr="00B4614D">
        <w:rPr>
          <w:lang w:val="es-VE"/>
        </w:rPr>
        <w:t>Dos millones de Dólares</w:t>
      </w:r>
      <w:bookmarkStart w:id="1967" w:name="_DV_C1552"/>
      <w:r w:rsidRPr="00B4614D">
        <w:rPr>
          <w:lang w:val="es-VE"/>
        </w:rPr>
        <w:t>)</w:t>
      </w:r>
      <w:bookmarkStart w:id="1968" w:name="_DV_M1493"/>
      <w:bookmarkEnd w:id="1967"/>
      <w:bookmarkEnd w:id="1968"/>
      <w:r w:rsidRPr="00B4614D">
        <w:rPr>
          <w:lang w:val="es-VE"/>
        </w:rPr>
        <w:t xml:space="preserve"> </w:t>
      </w:r>
      <w:bookmarkStart w:id="1969" w:name="_DV_C1553"/>
      <w:del w:id="1970" w:author="jmavares" w:date="2009-04-14T20:33:00Z">
        <w:r w:rsidR="00F249FD" w:rsidRPr="00A8001D">
          <w:rPr>
            <w:strike/>
            <w:lang w:val="es-VE"/>
          </w:rPr>
          <w:delText>(</w:delText>
        </w:r>
      </w:del>
      <w:bookmarkStart w:id="1971" w:name="_DV_M1494"/>
      <w:bookmarkEnd w:id="1969"/>
      <w:bookmarkEnd w:id="1971"/>
      <w:r w:rsidRPr="00B4614D">
        <w:rPr>
          <w:lang w:val="es-VE"/>
        </w:rPr>
        <w:t>US $ 2.000.000,00</w:t>
      </w:r>
      <w:bookmarkStart w:id="1972" w:name="_DV_C1554"/>
      <w:del w:id="1973" w:author="jmavares" w:date="2009-04-14T20:33:00Z">
        <w:r w:rsidR="00F249FD" w:rsidRPr="00A8001D">
          <w:rPr>
            <w:strike/>
            <w:lang w:val="es-VE"/>
          </w:rPr>
          <w:delText>)</w:delText>
        </w:r>
      </w:del>
      <w:bookmarkStart w:id="1974" w:name="_DV_M1495"/>
      <w:bookmarkEnd w:id="1972"/>
      <w:bookmarkEnd w:id="1974"/>
      <w:r w:rsidRPr="00B4614D">
        <w:rPr>
          <w:lang w:val="es-VE"/>
        </w:rPr>
        <w:t xml:space="preserve"> que dando cumplimiento a los artículos del 116 al 119 de la ley del Banco Central de Venezuela, equivale a </w:t>
      </w:r>
      <w:bookmarkStart w:id="1975" w:name="_DV_C1555"/>
      <w:r w:rsidRPr="00B4614D">
        <w:rPr>
          <w:lang w:val="es-VE"/>
        </w:rPr>
        <w:t>(</w:t>
      </w:r>
      <w:bookmarkStart w:id="1976" w:name="_DV_M1496"/>
      <w:bookmarkEnd w:id="1975"/>
      <w:bookmarkEnd w:id="1976"/>
      <w:r w:rsidRPr="00B4614D">
        <w:rPr>
          <w:lang w:val="es-VE"/>
        </w:rPr>
        <w:t xml:space="preserve">cuatro </w:t>
      </w:r>
      <w:del w:id="1977" w:author="jmavares" w:date="2009-04-14T20:33:00Z">
        <w:r w:rsidR="00F249FD" w:rsidRPr="00A8001D">
          <w:rPr>
            <w:lang w:val="es-VE"/>
          </w:rPr>
          <w:delText xml:space="preserve">millones </w:delText>
        </w:r>
      </w:del>
      <w:ins w:id="1978" w:author="jmavares" w:date="2009-04-14T20:33:00Z">
        <w:r w:rsidRPr="00B4614D">
          <w:rPr>
            <w:lang w:val="es-VE"/>
          </w:rPr>
          <w:t xml:space="preserve">mil </w:t>
        </w:r>
      </w:ins>
      <w:r w:rsidRPr="00B4614D">
        <w:rPr>
          <w:lang w:val="es-VE"/>
        </w:rPr>
        <w:t xml:space="preserve">trescientos </w:t>
      </w:r>
      <w:del w:id="1979" w:author="jmavares" w:date="2009-04-14T20:33:00Z">
        <w:r w:rsidR="00F249FD" w:rsidRPr="00A8001D">
          <w:rPr>
            <w:lang w:val="es-VE"/>
          </w:rPr>
          <w:delText xml:space="preserve">mil </w:delText>
        </w:r>
      </w:del>
      <w:ins w:id="1980" w:author="jmavares" w:date="2009-04-14T20:33:00Z">
        <w:r w:rsidRPr="00B4614D">
          <w:rPr>
            <w:lang w:val="es-VE"/>
          </w:rPr>
          <w:t xml:space="preserve">millones </w:t>
        </w:r>
      </w:ins>
      <w:r w:rsidRPr="00B4614D">
        <w:rPr>
          <w:lang w:val="es-VE"/>
        </w:rPr>
        <w:t xml:space="preserve">de Bolívares </w:t>
      </w:r>
      <w:del w:id="1981" w:author="jmavares" w:date="2009-04-14T20:33:00Z">
        <w:r w:rsidR="00F249FD" w:rsidRPr="00A8001D">
          <w:rPr>
            <w:lang w:val="es-VE"/>
          </w:rPr>
          <w:delText xml:space="preserve">Fuerte </w:delText>
        </w:r>
      </w:del>
      <w:r w:rsidRPr="00B4614D">
        <w:rPr>
          <w:lang w:val="es-VE"/>
        </w:rPr>
        <w:t>con cero céntimos</w:t>
      </w:r>
      <w:bookmarkStart w:id="1982" w:name="_DV_C1556"/>
      <w:r w:rsidRPr="00B4614D">
        <w:rPr>
          <w:lang w:val="es-VE"/>
        </w:rPr>
        <w:t>)</w:t>
      </w:r>
      <w:bookmarkStart w:id="1983" w:name="_DV_M1497"/>
      <w:bookmarkEnd w:id="1982"/>
      <w:bookmarkEnd w:id="1983"/>
      <w:r w:rsidRPr="00B4614D">
        <w:rPr>
          <w:lang w:val="es-VE"/>
        </w:rPr>
        <w:t xml:space="preserve"> </w:t>
      </w:r>
      <w:bookmarkStart w:id="1984" w:name="_DV_C1557"/>
      <w:del w:id="1985" w:author="jmavares" w:date="2009-04-14T20:33:00Z">
        <w:r w:rsidR="00F249FD" w:rsidRPr="00A8001D">
          <w:rPr>
            <w:strike/>
            <w:lang w:val="es-VE"/>
          </w:rPr>
          <w:delText>(</w:delText>
        </w:r>
      </w:del>
      <w:bookmarkStart w:id="1986" w:name="_DV_M1498"/>
      <w:bookmarkEnd w:id="1984"/>
      <w:bookmarkEnd w:id="1986"/>
      <w:r w:rsidRPr="00B4614D">
        <w:rPr>
          <w:lang w:val="es-VE"/>
        </w:rPr>
        <w:t>Bs.</w:t>
      </w:r>
      <w:del w:id="1987" w:author="jmavares" w:date="2009-04-14T20:33:00Z">
        <w:r w:rsidR="00F249FD" w:rsidRPr="00A8001D">
          <w:rPr>
            <w:lang w:val="es-VE"/>
          </w:rPr>
          <w:delText>F</w:delText>
        </w:r>
      </w:del>
      <w:r w:rsidRPr="00B4614D">
        <w:rPr>
          <w:lang w:val="es-VE"/>
        </w:rPr>
        <w:t xml:space="preserve"> 4.300.000</w:t>
      </w:r>
      <w:ins w:id="1988" w:author="jmavares" w:date="2009-04-14T20:33:00Z">
        <w:r w:rsidRPr="00B4614D">
          <w:rPr>
            <w:lang w:val="es-VE"/>
          </w:rPr>
          <w:t>.000</w:t>
        </w:r>
      </w:ins>
      <w:r w:rsidRPr="00B4614D">
        <w:rPr>
          <w:lang w:val="es-VE"/>
        </w:rPr>
        <w:t>,00</w:t>
      </w:r>
      <w:bookmarkStart w:id="1989" w:name="_DV_C1558"/>
      <w:del w:id="1990" w:author="jmavares" w:date="2009-04-14T20:33:00Z">
        <w:r w:rsidR="00F249FD" w:rsidRPr="00A8001D">
          <w:rPr>
            <w:strike/>
            <w:lang w:val="es-VE"/>
          </w:rPr>
          <w:delText>)</w:delText>
        </w:r>
      </w:del>
      <w:bookmarkStart w:id="1991" w:name="_DV_M1499"/>
      <w:bookmarkEnd w:id="1989"/>
      <w:bookmarkEnd w:id="1991"/>
      <w:r w:rsidRPr="00B4614D">
        <w:rPr>
          <w:lang w:val="es-VE"/>
        </w:rPr>
        <w:t xml:space="preserve"> por cada una de</w:t>
      </w:r>
      <w:r w:rsidR="00872AD3" w:rsidRPr="00872AD3">
        <w:rPr>
          <w:color w:val="000000"/>
          <w:sz w:val="24"/>
          <w:rPrChange w:id="1992" w:author="jmavares" w:date="2009-04-14T20:33:00Z">
            <w:rPr>
              <w:lang w:val="es-VE"/>
            </w:rPr>
          </w:rPrChange>
        </w:rPr>
        <w:t xml:space="preserve"> </w:t>
      </w:r>
      <w:r w:rsidRPr="00B4614D">
        <w:rPr>
          <w:lang w:val="es-VE"/>
        </w:rPr>
        <w:t xml:space="preserve">las pérdidas, pagaderos en bolívares a la tasa oficial vigente en el Banco Central de Venezuela a la fecha del </w:t>
      </w:r>
      <w:bookmarkStart w:id="1993" w:name="_DV_C1559"/>
      <w:del w:id="1994" w:author="jmavares" w:date="2009-04-14T20:33:00Z">
        <w:r w:rsidR="00F249FD" w:rsidRPr="00A8001D">
          <w:rPr>
            <w:lang w:val="es-VE"/>
          </w:rPr>
          <w:delText>pago</w:delText>
        </w:r>
      </w:del>
      <w:ins w:id="1995" w:author="jmavares" w:date="2009-04-14T20:33:00Z">
        <w:r w:rsidRPr="00B4614D">
          <w:rPr>
            <w:lang w:val="es-VE"/>
          </w:rPr>
          <w:t>Pago</w:t>
        </w:r>
      </w:ins>
      <w:r w:rsidRPr="00B4614D">
        <w:rPr>
          <w:lang w:val="es-VE"/>
        </w:rPr>
        <w:t xml:space="preserve"> </w:t>
      </w:r>
      <w:bookmarkStart w:id="1996" w:name="_DV_M1500"/>
      <w:bookmarkEnd w:id="1993"/>
      <w:bookmarkEnd w:id="1996"/>
      <w:r w:rsidRPr="00B4614D">
        <w:rPr>
          <w:lang w:val="es-VE"/>
        </w:rPr>
        <w:t xml:space="preserve">(y que éste no sea </w:t>
      </w:r>
      <w:ins w:id="1997" w:author="jmavares" w:date="2009-04-14T20:33:00Z">
        <w:r w:rsidRPr="00B4614D">
          <w:rPr>
            <w:lang w:val="es-VE"/>
          </w:rPr>
          <w:t xml:space="preserve"> </w:t>
        </w:r>
      </w:ins>
      <w:r w:rsidRPr="00B4614D">
        <w:rPr>
          <w:lang w:val="es-VE"/>
        </w:rPr>
        <w:t xml:space="preserve">acumulables </w:t>
      </w:r>
      <w:bookmarkStart w:id="1998" w:name="_DV_C1561"/>
      <w:del w:id="1999" w:author="jmavares" w:date="2009-04-14T20:33:00Z">
        <w:r w:rsidR="00F249FD" w:rsidRPr="00A8001D">
          <w:rPr>
            <w:lang w:val="es-VE"/>
          </w:rPr>
          <w:delText>anualmente</w:delText>
        </w:r>
        <w:bookmarkStart w:id="2000" w:name="_DV_C1562"/>
        <w:bookmarkEnd w:id="1998"/>
        <w:r w:rsidR="00F249FD" w:rsidRPr="00A8001D">
          <w:rPr>
            <w:lang w:val="es-VE"/>
          </w:rPr>
          <w:delText xml:space="preserve">). </w:delText>
        </w:r>
      </w:del>
      <w:bookmarkEnd w:id="2000"/>
      <w:ins w:id="2001" w:author="jmavares" w:date="2009-04-14T20:33:00Z">
        <w:r w:rsidRPr="00B4614D">
          <w:rPr>
            <w:lang w:val="es-VE"/>
          </w:rPr>
          <w:t>anual).</w:t>
        </w:r>
      </w:ins>
      <w:bookmarkStart w:id="2002" w:name="_DV_M1501"/>
      <w:bookmarkEnd w:id="2002"/>
    </w:p>
    <w:p w:rsidR="00131911" w:rsidRPr="00B4614D" w:rsidRDefault="00131911" w:rsidP="00131911">
      <w:pPr>
        <w:adjustRightInd w:val="0"/>
        <w:ind w:left="1080" w:right="-81"/>
        <w:jc w:val="both"/>
        <w:rPr>
          <w:ins w:id="2003" w:author="jmavares" w:date="2009-04-14T20:33:00Z"/>
          <w:lang w:val="es-VE"/>
        </w:rPr>
      </w:pPr>
    </w:p>
    <w:p w:rsidR="00000000" w:rsidRDefault="00131911">
      <w:pPr>
        <w:adjustRightInd w:val="0"/>
        <w:ind w:left="1080" w:right="-81"/>
        <w:jc w:val="both"/>
        <w:rPr>
          <w:lang w:val="es-VE"/>
        </w:rPr>
        <w:pPrChange w:id="2004" w:author="jmavares" w:date="2009-04-14T20:33:00Z">
          <w:pPr>
            <w:ind w:left="720"/>
            <w:jc w:val="both"/>
          </w:pPr>
        </w:pPrChange>
      </w:pPr>
      <w:bookmarkStart w:id="2005" w:name="_DV_M1502"/>
      <w:bookmarkEnd w:id="2005"/>
      <w:r w:rsidRPr="00B4614D">
        <w:rPr>
          <w:lang w:val="es-VE"/>
        </w:rPr>
        <w:t xml:space="preserve">2. Seguro Todo Riesgo de </w:t>
      </w:r>
      <w:smartTag w:uri="urn:schemas-microsoft-com:office:smarttags" w:element="PersonName">
        <w:smartTagPr>
          <w:attr w:name="ProductID" w:val="LA OBRA"/>
        </w:smartTagPr>
        <w:r w:rsidRPr="00B4614D">
          <w:rPr>
            <w:lang w:val="es-VE"/>
          </w:rPr>
          <w:t>la Obra</w:t>
        </w:r>
      </w:smartTag>
      <w:r w:rsidRPr="00B4614D">
        <w:rPr>
          <w:lang w:val="es-VE"/>
        </w:rPr>
        <w:t xml:space="preserve"> bajo CONTRATO a nombre de EL CONTRATISTA y EL ENTE CONTRATANTE, conjuntamente, respecto a la </w:t>
      </w:r>
      <w:bookmarkStart w:id="2006" w:name="_DV_C1563"/>
      <w:del w:id="2007" w:author="jmavares" w:date="2009-04-14T20:33:00Z">
        <w:r w:rsidR="00F249FD" w:rsidRPr="00A8001D">
          <w:rPr>
            <w:lang w:val="es-VE"/>
          </w:rPr>
          <w:delText>OBRA (IPC)</w:delText>
        </w:r>
      </w:del>
      <w:ins w:id="2008" w:author="jmavares" w:date="2009-04-14T20:33:00Z">
        <w:r w:rsidRPr="00B4614D">
          <w:rPr>
            <w:lang w:val="es-VE"/>
          </w:rPr>
          <w:t>"Obra" y equipos de EL CONTRATISTA,</w:t>
        </w:r>
      </w:ins>
      <w:r w:rsidRPr="00B4614D">
        <w:rPr>
          <w:lang w:val="es-VE"/>
        </w:rPr>
        <w:t xml:space="preserve"> </w:t>
      </w:r>
      <w:bookmarkStart w:id="2009" w:name="_DV_M1503"/>
      <w:bookmarkEnd w:id="2006"/>
      <w:bookmarkEnd w:id="2009"/>
      <w:r w:rsidRPr="00B4614D">
        <w:rPr>
          <w:lang w:val="es-VE"/>
        </w:rPr>
        <w:t>por el valor total de su reposición en caso de pérdida total o daño</w:t>
      </w:r>
      <w:bookmarkStart w:id="2010" w:name="_DV_C1566"/>
      <w:r w:rsidRPr="00B4614D">
        <w:rPr>
          <w:lang w:val="es-VE"/>
        </w:rPr>
        <w:t xml:space="preserve"> por cualquier causa </w:t>
      </w:r>
      <w:del w:id="2011" w:author="jmavares" w:date="2009-04-14T20:33:00Z">
        <w:r w:rsidR="00F249FD" w:rsidRPr="00A8001D">
          <w:rPr>
            <w:lang w:val="es-VE"/>
          </w:rPr>
          <w:delText xml:space="preserve">dentro de los términos usualmente asegurados para este tipo de OBRA (IPC) bajo términos razonables </w:delText>
        </w:r>
      </w:del>
      <w:r w:rsidRPr="00B4614D">
        <w:rPr>
          <w:lang w:val="es-VE"/>
        </w:rPr>
        <w:t xml:space="preserve">(incluyendo Fuerza Mayor, </w:t>
      </w:r>
      <w:del w:id="2012" w:author="jmavares" w:date="2009-04-14T20:33:00Z">
        <w:r w:rsidR="00F249FD" w:rsidRPr="00A8001D">
          <w:rPr>
            <w:lang w:val="es-VE"/>
          </w:rPr>
          <w:delText xml:space="preserve">usualmente asegurado para este tipo de OBRA (IPC), </w:delText>
        </w:r>
      </w:del>
      <w:r w:rsidRPr="00B4614D">
        <w:rPr>
          <w:lang w:val="es-VE"/>
        </w:rPr>
        <w:t>hasta donde</w:t>
      </w:r>
      <w:ins w:id="2013" w:author="jmavares" w:date="2009-04-14T20:33:00Z">
        <w:r w:rsidRPr="00B4614D">
          <w:rPr>
            <w:lang w:val="es-VE"/>
          </w:rPr>
          <w:t>,</w:t>
        </w:r>
      </w:ins>
      <w:r w:rsidRPr="00B4614D">
        <w:rPr>
          <w:lang w:val="es-VE"/>
        </w:rPr>
        <w:t xml:space="preserve"> como seguro</w:t>
      </w:r>
      <w:ins w:id="2014" w:author="jmavares" w:date="2009-04-14T20:33:00Z">
        <w:r w:rsidRPr="00B4614D">
          <w:rPr>
            <w:lang w:val="es-VE"/>
          </w:rPr>
          <w:t>,</w:t>
        </w:r>
      </w:ins>
      <w:r w:rsidRPr="00B4614D">
        <w:rPr>
          <w:lang w:val="es-VE"/>
        </w:rPr>
        <w:t xml:space="preserve"> esté disponible en términos razonables)</w:t>
      </w:r>
      <w:bookmarkStart w:id="2015" w:name="_DV_M1504"/>
      <w:bookmarkStart w:id="2016" w:name="_DV_C1567"/>
      <w:bookmarkEnd w:id="2010"/>
      <w:bookmarkEnd w:id="2015"/>
      <w:r w:rsidRPr="00B4614D">
        <w:rPr>
          <w:lang w:val="es-VE"/>
        </w:rPr>
        <w:t>.</w:t>
      </w:r>
      <w:del w:id="2017" w:author="jmavares" w:date="2009-04-14T20:33:00Z">
        <w:r w:rsidR="00F249FD" w:rsidRPr="00A8001D">
          <w:rPr>
            <w:lang w:val="es-VE"/>
          </w:rPr>
          <w:delText xml:space="preserve"> También</w:delText>
        </w:r>
      </w:del>
      <w:ins w:id="2018" w:author="jmavares" w:date="2009-04-14T20:33:00Z">
        <w:r w:rsidRPr="00B4614D">
          <w:rPr>
            <w:lang w:val="es-VE"/>
          </w:rPr>
          <w:t xml:space="preserve"> Esta póliza también</w:t>
        </w:r>
      </w:ins>
      <w:r w:rsidRPr="00B4614D">
        <w:rPr>
          <w:lang w:val="es-VE"/>
        </w:rPr>
        <w:t xml:space="preserve"> </w:t>
      </w:r>
      <w:bookmarkStart w:id="2019" w:name="_DV_M1505"/>
      <w:bookmarkEnd w:id="2016"/>
      <w:bookmarkEnd w:id="2019"/>
      <w:r w:rsidRPr="00B4614D">
        <w:rPr>
          <w:lang w:val="es-VE"/>
        </w:rPr>
        <w:t>debe extenderse a cubrir</w:t>
      </w:r>
      <w:bookmarkStart w:id="2020" w:name="_DV_C1569"/>
      <w:r w:rsidRPr="00B4614D">
        <w:rPr>
          <w:lang w:val="es-VE"/>
        </w:rPr>
        <w:t xml:space="preserve"> </w:t>
      </w:r>
      <w:del w:id="2021" w:author="jmavares" w:date="2009-04-14T20:33:00Z">
        <w:r w:rsidR="00F249FD" w:rsidRPr="00A8001D">
          <w:rPr>
            <w:lang w:val="es-VE"/>
          </w:rPr>
          <w:delText xml:space="preserve">una póliza para </w:delText>
        </w:r>
      </w:del>
      <w:bookmarkEnd w:id="2020"/>
      <w:r w:rsidRPr="00B4614D">
        <w:rPr>
          <w:lang w:val="es-VE"/>
        </w:rPr>
        <w:t xml:space="preserve">otras propiedades </w:t>
      </w:r>
      <w:bookmarkStart w:id="2022" w:name="_DV_C1570"/>
      <w:del w:id="2023" w:author="jmavares" w:date="2009-04-14T20:33:00Z">
        <w:r w:rsidR="00F249FD" w:rsidRPr="00A8001D">
          <w:rPr>
            <w:lang w:val="es-VE"/>
          </w:rPr>
          <w:delText xml:space="preserve">de EL </w:delText>
        </w:r>
      </w:del>
      <w:bookmarkEnd w:id="2022"/>
      <w:ins w:id="2024" w:author="jmavares" w:date="2009-04-14T20:33:00Z">
        <w:r w:rsidRPr="00B4614D">
          <w:rPr>
            <w:lang w:val="es-VE"/>
          </w:rPr>
          <w:t xml:space="preserve">del </w:t>
        </w:r>
      </w:ins>
      <w:bookmarkStart w:id="2025" w:name="_DV_M1507"/>
      <w:bookmarkEnd w:id="2025"/>
      <w:r w:rsidRPr="00B4614D">
        <w:rPr>
          <w:lang w:val="es-VE"/>
        </w:rPr>
        <w:t>ENTE CONTRATANTE que se encuentre en las adyacencias hasta</w:t>
      </w:r>
      <w:ins w:id="2026" w:author="jmavares" w:date="2009-04-14T20:33:00Z">
        <w:r w:rsidRPr="00B4614D">
          <w:rPr>
            <w:lang w:val="es-VE"/>
          </w:rPr>
          <w:t xml:space="preserve"> </w:t>
        </w:r>
      </w:ins>
      <w:r w:rsidRPr="00B4614D">
        <w:rPr>
          <w:lang w:val="es-VE"/>
        </w:rPr>
        <w:t xml:space="preserve"> </w:t>
      </w:r>
      <w:bookmarkStart w:id="2027" w:name="_DV_C1572"/>
      <w:r w:rsidRPr="00B4614D">
        <w:rPr>
          <w:lang w:val="es-VE"/>
        </w:rPr>
        <w:t>(</w:t>
      </w:r>
      <w:bookmarkStart w:id="2028" w:name="_DV_M1508"/>
      <w:bookmarkEnd w:id="2027"/>
      <w:bookmarkEnd w:id="2028"/>
      <w:r w:rsidRPr="00B4614D">
        <w:rPr>
          <w:lang w:val="es-VE"/>
        </w:rPr>
        <w:t>un millón de Dólares</w:t>
      </w:r>
      <w:bookmarkStart w:id="2029" w:name="_DV_C1573"/>
      <w:r w:rsidRPr="00B4614D">
        <w:rPr>
          <w:lang w:val="es-VE"/>
        </w:rPr>
        <w:t>)</w:t>
      </w:r>
      <w:bookmarkStart w:id="2030" w:name="_DV_M1509"/>
      <w:bookmarkEnd w:id="2029"/>
      <w:bookmarkEnd w:id="2030"/>
      <w:r w:rsidRPr="00B4614D">
        <w:rPr>
          <w:lang w:val="es-VE"/>
        </w:rPr>
        <w:t xml:space="preserve"> </w:t>
      </w:r>
      <w:bookmarkStart w:id="2031" w:name="_DV_M1510"/>
      <w:bookmarkEnd w:id="2031"/>
      <w:r w:rsidRPr="00B4614D">
        <w:rPr>
          <w:lang w:val="es-VE"/>
        </w:rPr>
        <w:t>US $1.000.000,00</w:t>
      </w:r>
      <w:bookmarkStart w:id="2032" w:name="_DV_M1511"/>
      <w:bookmarkEnd w:id="2032"/>
      <w:r w:rsidRPr="00B4614D">
        <w:rPr>
          <w:lang w:val="es-VE"/>
        </w:rPr>
        <w:t xml:space="preserve"> que dando cumplimiento a los artículos del 116 al 119 de la ley del Banco Central de Venezuela, equivale a </w:t>
      </w:r>
      <w:bookmarkStart w:id="2033" w:name="_DV_C1576"/>
      <w:r w:rsidRPr="00B4614D">
        <w:rPr>
          <w:lang w:val="es-VE"/>
        </w:rPr>
        <w:t>(</w:t>
      </w:r>
      <w:bookmarkStart w:id="2034" w:name="_DV_M1512"/>
      <w:bookmarkEnd w:id="2033"/>
      <w:bookmarkEnd w:id="2034"/>
      <w:r w:rsidRPr="00B4614D">
        <w:rPr>
          <w:lang w:val="es-VE"/>
        </w:rPr>
        <w:t xml:space="preserve">Dos </w:t>
      </w:r>
      <w:del w:id="2035" w:author="jmavares" w:date="2009-04-14T20:33:00Z">
        <w:r w:rsidR="00F249FD" w:rsidRPr="00A8001D">
          <w:rPr>
            <w:lang w:val="es-VE"/>
          </w:rPr>
          <w:delText xml:space="preserve">millones </w:delText>
        </w:r>
      </w:del>
      <w:ins w:id="2036" w:author="jmavares" w:date="2009-04-14T20:33:00Z">
        <w:r w:rsidRPr="00B4614D">
          <w:rPr>
            <w:lang w:val="es-VE"/>
          </w:rPr>
          <w:t xml:space="preserve">mil </w:t>
        </w:r>
      </w:ins>
      <w:r w:rsidRPr="00B4614D">
        <w:rPr>
          <w:lang w:val="es-VE"/>
        </w:rPr>
        <w:t xml:space="preserve">ciento cincuenta </w:t>
      </w:r>
      <w:del w:id="2037" w:author="jmavares" w:date="2009-04-14T20:33:00Z">
        <w:r w:rsidR="00F249FD" w:rsidRPr="00A8001D">
          <w:rPr>
            <w:lang w:val="es-VE"/>
          </w:rPr>
          <w:delText xml:space="preserve">mil </w:delText>
        </w:r>
      </w:del>
      <w:ins w:id="2038" w:author="jmavares" w:date="2009-04-14T20:33:00Z">
        <w:r w:rsidRPr="00B4614D">
          <w:rPr>
            <w:lang w:val="es-VE"/>
          </w:rPr>
          <w:t xml:space="preserve">millones de </w:t>
        </w:r>
      </w:ins>
      <w:r w:rsidRPr="00B4614D">
        <w:rPr>
          <w:lang w:val="es-VE"/>
        </w:rPr>
        <w:t xml:space="preserve">Bolívares </w:t>
      </w:r>
      <w:del w:id="2039" w:author="jmavares" w:date="2009-04-14T20:33:00Z">
        <w:r w:rsidR="00F249FD" w:rsidRPr="00A8001D">
          <w:rPr>
            <w:lang w:val="es-VE"/>
          </w:rPr>
          <w:delText xml:space="preserve">Fuerte </w:delText>
        </w:r>
      </w:del>
      <w:r w:rsidRPr="00B4614D">
        <w:rPr>
          <w:lang w:val="es-VE"/>
        </w:rPr>
        <w:t>con cero céntimos</w:t>
      </w:r>
      <w:bookmarkStart w:id="2040" w:name="_DV_C1577"/>
      <w:r w:rsidRPr="00B4614D">
        <w:rPr>
          <w:lang w:val="es-VE"/>
        </w:rPr>
        <w:t>)</w:t>
      </w:r>
      <w:bookmarkStart w:id="2041" w:name="_DV_M1513"/>
      <w:bookmarkEnd w:id="2040"/>
      <w:bookmarkEnd w:id="2041"/>
      <w:r w:rsidRPr="00B4614D">
        <w:rPr>
          <w:lang w:val="es-VE"/>
        </w:rPr>
        <w:t xml:space="preserve"> </w:t>
      </w:r>
      <w:bookmarkStart w:id="2042" w:name="_DV_M1514"/>
      <w:bookmarkEnd w:id="2042"/>
      <w:r w:rsidRPr="00B4614D">
        <w:rPr>
          <w:lang w:val="es-VE"/>
        </w:rPr>
        <w:t>Bs.</w:t>
      </w:r>
      <w:bookmarkStart w:id="2043" w:name="_DV_C1579"/>
      <w:del w:id="2044" w:author="jmavares" w:date="2009-04-14T20:33:00Z">
        <w:r w:rsidR="00F249FD" w:rsidRPr="00A8001D">
          <w:rPr>
            <w:lang w:val="es-VE"/>
          </w:rPr>
          <w:delText>F.</w:delText>
        </w:r>
      </w:del>
      <w:bookmarkStart w:id="2045" w:name="_DV_C1580"/>
      <w:bookmarkEnd w:id="2043"/>
      <w:r w:rsidRPr="00B4614D">
        <w:rPr>
          <w:lang w:val="es-VE"/>
        </w:rPr>
        <w:t xml:space="preserve"> 2.150.000</w:t>
      </w:r>
      <w:ins w:id="2046" w:author="jmavares" w:date="2009-04-14T20:33:00Z">
        <w:r w:rsidRPr="00B4614D">
          <w:rPr>
            <w:lang w:val="es-VE"/>
          </w:rPr>
          <w:t>.000</w:t>
        </w:r>
      </w:ins>
      <w:r w:rsidRPr="00B4614D">
        <w:rPr>
          <w:lang w:val="es-VE"/>
        </w:rPr>
        <w:t>,00,</w:t>
      </w:r>
      <w:bookmarkStart w:id="2047" w:name="_DV_M1515"/>
      <w:bookmarkEnd w:id="2045"/>
      <w:bookmarkEnd w:id="2047"/>
      <w:r w:rsidRPr="00B4614D">
        <w:rPr>
          <w:lang w:val="es-VE"/>
        </w:rPr>
        <w:t xml:space="preserve"> pagaderos en </w:t>
      </w:r>
      <w:del w:id="2048" w:author="jmavares" w:date="2009-04-14T20:33:00Z">
        <w:r w:rsidR="00F249FD" w:rsidRPr="00A8001D">
          <w:rPr>
            <w:lang w:val="es-VE"/>
          </w:rPr>
          <w:delText>Bolívares Fuertes</w:delText>
        </w:r>
      </w:del>
      <w:ins w:id="2049" w:author="jmavares" w:date="2009-04-14T20:33:00Z">
        <w:r w:rsidRPr="00B4614D">
          <w:rPr>
            <w:lang w:val="es-VE"/>
          </w:rPr>
          <w:t>bolívares</w:t>
        </w:r>
      </w:ins>
      <w:r w:rsidRPr="00B4614D">
        <w:rPr>
          <w:lang w:val="es-VE"/>
        </w:rPr>
        <w:t xml:space="preserve"> a la tasa oficial vigente en el Banco Central de Venezuela a la fecha del </w:t>
      </w:r>
      <w:bookmarkStart w:id="2050" w:name="_DV_C1581"/>
      <w:del w:id="2051" w:author="jmavares" w:date="2009-04-14T20:33:00Z">
        <w:r w:rsidR="00F249FD" w:rsidRPr="00A8001D">
          <w:rPr>
            <w:lang w:val="es-VE"/>
          </w:rPr>
          <w:delText xml:space="preserve">pago. </w:delText>
        </w:r>
      </w:del>
      <w:bookmarkEnd w:id="2050"/>
      <w:ins w:id="2052" w:author="jmavares" w:date="2009-04-14T20:33:00Z">
        <w:r w:rsidRPr="00B4614D">
          <w:rPr>
            <w:lang w:val="es-VE"/>
          </w:rPr>
          <w:t>Pago</w:t>
        </w:r>
      </w:ins>
    </w:p>
    <w:p w:rsidR="00131911" w:rsidRPr="00B4614D" w:rsidRDefault="00131911" w:rsidP="00131911">
      <w:pPr>
        <w:adjustRightInd w:val="0"/>
        <w:ind w:left="1080" w:right="-81"/>
        <w:jc w:val="both"/>
        <w:rPr>
          <w:ins w:id="2053" w:author="jmavares" w:date="2009-04-14T20:33:00Z"/>
          <w:lang w:val="es-VE"/>
        </w:rPr>
      </w:pPr>
    </w:p>
    <w:p w:rsidR="00000000" w:rsidRDefault="00131911">
      <w:pPr>
        <w:adjustRightInd w:val="0"/>
        <w:ind w:left="1080" w:right="-81"/>
        <w:jc w:val="both"/>
        <w:rPr>
          <w:lang w:val="es-VE"/>
        </w:rPr>
        <w:pPrChange w:id="2054" w:author="jmavares" w:date="2009-04-14T20:33:00Z">
          <w:pPr>
            <w:ind w:left="720"/>
            <w:jc w:val="both"/>
          </w:pPr>
        </w:pPrChange>
      </w:pPr>
      <w:bookmarkStart w:id="2055" w:name="_DV_M1516"/>
      <w:bookmarkEnd w:id="2055"/>
      <w:smartTag w:uri="urn:schemas-microsoft-com:office:smarttags" w:element="PersonName">
        <w:smartTagPr>
          <w:attr w:name="ProductID" w:val="la P￳liza"/>
        </w:smartTagPr>
        <w:r w:rsidRPr="00B4614D">
          <w:rPr>
            <w:lang w:val="es-VE"/>
          </w:rPr>
          <w:t>La Póliza</w:t>
        </w:r>
      </w:smartTag>
      <w:r w:rsidRPr="00B4614D">
        <w:rPr>
          <w:lang w:val="es-VE"/>
        </w:rPr>
        <w:t xml:space="preserve"> de Responsabilidad Civil General incluirá cobertura para la responsabilidad asumida por EL CONTRATISTA según las leyes de Venezuela, con un límite de no menos que lo arriba especificado en el Subpárrafo 1. Los Certificados de Seguros que serán proporcionados </w:t>
      </w:r>
      <w:bookmarkStart w:id="2056" w:name="_DV_C1583"/>
      <w:bookmarkStart w:id="2057" w:name="_DV_C1584"/>
      <w:del w:id="2058" w:author="jmavares" w:date="2009-04-14T20:33:00Z">
        <w:r w:rsidR="00F249FD" w:rsidRPr="00A8001D">
          <w:rPr>
            <w:lang w:val="es-VE"/>
          </w:rPr>
          <w:delText>de acuerdo con esta Cláusula</w:delText>
        </w:r>
      </w:del>
      <w:bookmarkEnd w:id="2056"/>
      <w:ins w:id="2059" w:author="jmavares" w:date="2009-04-14T20:33:00Z">
        <w:r w:rsidRPr="00B4614D">
          <w:rPr>
            <w:lang w:val="es-VE"/>
          </w:rPr>
          <w:t>por este artículo</w:t>
        </w:r>
      </w:ins>
      <w:r w:rsidRPr="00B4614D">
        <w:rPr>
          <w:lang w:val="es-VE"/>
        </w:rPr>
        <w:t xml:space="preserve">, </w:t>
      </w:r>
      <w:bookmarkStart w:id="2060" w:name="_DV_M1517"/>
      <w:bookmarkEnd w:id="2057"/>
      <w:bookmarkEnd w:id="2060"/>
      <w:r w:rsidRPr="00B4614D">
        <w:rPr>
          <w:lang w:val="es-VE"/>
        </w:rPr>
        <w:t>reflejarán tales coberturas y nombrarán e incluirán a EL ENTE CONTRATANTE como asegurado adicional.</w:t>
      </w:r>
    </w:p>
    <w:p w:rsidR="00131911" w:rsidRPr="00B4614D" w:rsidRDefault="00131911" w:rsidP="00131911">
      <w:pPr>
        <w:adjustRightInd w:val="0"/>
        <w:ind w:left="1080" w:right="-81"/>
        <w:jc w:val="both"/>
        <w:rPr>
          <w:ins w:id="2061" w:author="jmavares" w:date="2009-04-14T20:33:00Z"/>
          <w:lang w:val="es-VE"/>
        </w:rPr>
      </w:pPr>
    </w:p>
    <w:p w:rsidR="00000000" w:rsidRDefault="00131911">
      <w:pPr>
        <w:adjustRightInd w:val="0"/>
        <w:ind w:left="1080" w:right="-81"/>
        <w:jc w:val="both"/>
        <w:rPr>
          <w:lang w:val="es-VE"/>
        </w:rPr>
        <w:pPrChange w:id="2062" w:author="jmavares" w:date="2009-04-14T20:33:00Z">
          <w:pPr>
            <w:ind w:left="720"/>
            <w:jc w:val="both"/>
          </w:pPr>
        </w:pPrChange>
      </w:pPr>
      <w:bookmarkStart w:id="2063" w:name="_DV_M1518"/>
      <w:bookmarkEnd w:id="2063"/>
      <w:r w:rsidRPr="00B4614D">
        <w:rPr>
          <w:lang w:val="es-VE"/>
        </w:rPr>
        <w:t xml:space="preserve">El CONTRATISTA deberá suministrar a EL ENTE CONTRATANTE información sobre el nombre del Líder o Líderes de Reaseguro así como las Compañías de Seguro. Dichas Pólizas de Seguros serán emitidas por una Compañía o Compañías inscritas en el Registro de Comercio de Venezuela, y en </w:t>
      </w:r>
      <w:smartTag w:uri="urn:schemas-microsoft-com:office:smarttags" w:element="PersonName">
        <w:smartTagPr>
          <w:attr w:name="ProductID" w:val="la Superintendencia"/>
        </w:smartTagPr>
        <w:r w:rsidRPr="00B4614D">
          <w:rPr>
            <w:lang w:val="es-VE"/>
          </w:rPr>
          <w:t>la Superintendencia</w:t>
        </w:r>
      </w:smartTag>
      <w:r w:rsidRPr="00B4614D">
        <w:rPr>
          <w:lang w:val="es-VE"/>
        </w:rPr>
        <w:t xml:space="preserve"> de Seguros. Antes de comenzar cualquier trabajo, EL CONTRATISTA suministrará los Certificados, en triplicado, evidenciando las coberturas de dichas Pólizas.</w:t>
      </w:r>
    </w:p>
    <w:p w:rsidR="00131911" w:rsidRPr="00B4614D" w:rsidRDefault="00131911" w:rsidP="00131911">
      <w:pPr>
        <w:adjustRightInd w:val="0"/>
        <w:ind w:left="1080" w:right="-81"/>
        <w:jc w:val="both"/>
        <w:rPr>
          <w:ins w:id="2064" w:author="jmavares" w:date="2009-04-14T20:33:00Z"/>
          <w:lang w:val="es-VE"/>
        </w:rPr>
      </w:pPr>
    </w:p>
    <w:p w:rsidR="00000000" w:rsidRDefault="00131911">
      <w:pPr>
        <w:adjustRightInd w:val="0"/>
        <w:ind w:left="1080" w:right="-81"/>
        <w:jc w:val="both"/>
        <w:rPr>
          <w:lang w:val="es-VE"/>
        </w:rPr>
        <w:pPrChange w:id="2065" w:author="jmavares" w:date="2009-04-14T20:33:00Z">
          <w:pPr>
            <w:ind w:left="720"/>
            <w:jc w:val="both"/>
          </w:pPr>
        </w:pPrChange>
      </w:pPr>
      <w:bookmarkStart w:id="2066" w:name="_DV_M1519"/>
      <w:bookmarkEnd w:id="2066"/>
      <w:r w:rsidRPr="00B4614D">
        <w:rPr>
          <w:lang w:val="es-VE"/>
        </w:rPr>
        <w:t xml:space="preserve">En virtud de esto, antes de comenzar cualquier trabajo, a cualquier </w:t>
      </w:r>
      <w:bookmarkStart w:id="2067" w:name="_DV_C1586"/>
      <w:del w:id="2068" w:author="jmavares" w:date="2009-04-14T20:33:00Z">
        <w:r w:rsidR="00F249FD" w:rsidRPr="00A8001D">
          <w:rPr>
            <w:lang w:val="es-VE"/>
          </w:rPr>
          <w:delText>SUBCONTRATISTA</w:delText>
        </w:r>
      </w:del>
      <w:ins w:id="2069" w:author="jmavares" w:date="2009-04-14T20:33:00Z">
        <w:r w:rsidRPr="00B4614D">
          <w:rPr>
            <w:lang w:val="es-VE"/>
          </w:rPr>
          <w:t>Subcontratista</w:t>
        </w:r>
      </w:ins>
      <w:r w:rsidRPr="00B4614D">
        <w:rPr>
          <w:lang w:val="es-VE"/>
        </w:rPr>
        <w:t xml:space="preserve"> </w:t>
      </w:r>
      <w:bookmarkStart w:id="2070" w:name="_DV_M1520"/>
      <w:bookmarkEnd w:id="2067"/>
      <w:bookmarkEnd w:id="2070"/>
      <w:r w:rsidRPr="00B4614D">
        <w:rPr>
          <w:lang w:val="es-VE"/>
        </w:rPr>
        <w:t xml:space="preserve">de EL CONTRATISTA se le requerirá también obtener y mantener durante la vigencia del </w:t>
      </w:r>
      <w:bookmarkStart w:id="2071" w:name="_DV_C1587"/>
      <w:del w:id="2072" w:author="jmavares" w:date="2009-04-14T20:33:00Z">
        <w:r w:rsidR="00F249FD" w:rsidRPr="00A8001D">
          <w:rPr>
            <w:lang w:val="es-VE"/>
          </w:rPr>
          <w:delText>subcontrato con dicho SUBCONTRATISTA</w:delText>
        </w:r>
      </w:del>
      <w:ins w:id="2073" w:author="jmavares" w:date="2009-04-14T20:33:00Z">
        <w:r w:rsidRPr="00B4614D">
          <w:rPr>
            <w:lang w:val="es-VE"/>
          </w:rPr>
          <w:t>SUBCONTRATO</w:t>
        </w:r>
      </w:ins>
      <w:r w:rsidRPr="00B4614D">
        <w:rPr>
          <w:lang w:val="es-VE"/>
        </w:rPr>
        <w:t xml:space="preserve">, </w:t>
      </w:r>
      <w:bookmarkStart w:id="2074" w:name="_DV_M1521"/>
      <w:bookmarkEnd w:id="2071"/>
      <w:bookmarkEnd w:id="2074"/>
      <w:r w:rsidRPr="00B4614D">
        <w:rPr>
          <w:lang w:val="es-VE"/>
        </w:rPr>
        <w:t xml:space="preserve">los seguros requeridos </w:t>
      </w:r>
      <w:bookmarkStart w:id="2075" w:name="_DV_C1589"/>
      <w:del w:id="2076" w:author="jmavares" w:date="2009-04-14T20:33:00Z">
        <w:r w:rsidR="00F249FD" w:rsidRPr="00A8001D">
          <w:rPr>
            <w:lang w:val="es-VE"/>
          </w:rPr>
          <w:delText>por EL CONTRATISTA</w:delText>
        </w:r>
      </w:del>
      <w:bookmarkEnd w:id="2075"/>
      <w:ins w:id="2077" w:author="jmavares" w:date="2009-04-14T20:33:00Z">
        <w:r w:rsidRPr="00B4614D">
          <w:rPr>
            <w:lang w:val="es-VE"/>
          </w:rPr>
          <w:t>al Contratista y acatar todo lo previsto en este artículo</w:t>
        </w:r>
      </w:ins>
      <w:bookmarkStart w:id="2078" w:name="_DV_C1590"/>
      <w:r w:rsidRPr="00B4614D">
        <w:rPr>
          <w:lang w:val="es-VE"/>
        </w:rPr>
        <w:t xml:space="preserve">. </w:t>
      </w:r>
      <w:bookmarkStart w:id="2079" w:name="_DV_M1522"/>
      <w:bookmarkEnd w:id="2078"/>
      <w:bookmarkEnd w:id="2079"/>
      <w:r w:rsidRPr="00B4614D">
        <w:rPr>
          <w:lang w:val="es-VE"/>
        </w:rPr>
        <w:t xml:space="preserve">EL CONTRATISTA asume la responsabilidad por el acatamiento de </w:t>
      </w:r>
      <w:del w:id="2080" w:author="jmavares" w:date="2009-04-14T20:33:00Z">
        <w:r w:rsidR="00F249FD" w:rsidRPr="00A8001D">
          <w:rPr>
            <w:lang w:val="es-VE"/>
          </w:rPr>
          <w:delText xml:space="preserve">dichos SUBCONTRATISTAS. </w:delText>
        </w:r>
      </w:del>
      <w:ins w:id="2081" w:author="jmavares" w:date="2009-04-14T20:33:00Z">
        <w:r w:rsidRPr="00B4614D">
          <w:rPr>
            <w:lang w:val="es-VE"/>
          </w:rPr>
          <w:t>sus subcontratados.</w:t>
        </w:r>
      </w:ins>
    </w:p>
    <w:p w:rsidR="00131911" w:rsidRPr="005D03CB" w:rsidRDefault="00131911" w:rsidP="00131911">
      <w:pPr>
        <w:adjustRightInd w:val="0"/>
        <w:ind w:left="1080" w:right="-81"/>
        <w:jc w:val="both"/>
        <w:rPr>
          <w:ins w:id="2082" w:author="jmavares" w:date="2009-04-14T20:33:00Z"/>
          <w:color w:val="000000"/>
          <w:sz w:val="24"/>
          <w:szCs w:val="24"/>
        </w:rPr>
      </w:pPr>
    </w:p>
    <w:p w:rsidR="00000000" w:rsidRDefault="00131911">
      <w:pPr>
        <w:pStyle w:val="BodyText"/>
        <w:spacing w:line="240" w:lineRule="auto"/>
        <w:ind w:left="1077" w:right="-79"/>
        <w:rPr>
          <w:lang w:val="es-VE"/>
        </w:rPr>
        <w:pPrChange w:id="2083" w:author="jmavares" w:date="2009-04-14T20:33:00Z">
          <w:pPr>
            <w:ind w:left="720"/>
            <w:jc w:val="both"/>
          </w:pPr>
        </w:pPrChange>
      </w:pPr>
      <w:bookmarkStart w:id="2084" w:name="_DV_C1591"/>
      <w:r w:rsidRPr="00B4614D">
        <w:rPr>
          <w:lang w:val="es-VE"/>
        </w:rPr>
        <w:t>Todas las coberturas requeridas aquí deberán ser colocadas con aseguradoras que sean aceptables para EL ENTE CONTRATANTE</w:t>
      </w:r>
      <w:del w:id="2085" w:author="jmavares" w:date="2009-04-14T20:33:00Z">
        <w:r w:rsidR="00F249FD" w:rsidRPr="00A8001D">
          <w:rPr>
            <w:lang w:val="es-VE"/>
          </w:rPr>
          <w:delText xml:space="preserve">. </w:delText>
        </w:r>
      </w:del>
      <w:bookmarkEnd w:id="2084"/>
      <w:ins w:id="2086" w:author="jmavares" w:date="2009-04-14T20:33:00Z">
        <w:r w:rsidRPr="00B4614D">
          <w:rPr>
            <w:lang w:val="es-VE"/>
          </w:rPr>
          <w:t>, según el listado de empresas aseguradoras que se encuentra en el pliego de la licitación y que forma parte de este CONTRATO.</w:t>
        </w:r>
      </w:ins>
    </w:p>
    <w:p w:rsidR="00131911" w:rsidRPr="005D03CB" w:rsidRDefault="00131911" w:rsidP="00131911">
      <w:pPr>
        <w:adjustRightInd w:val="0"/>
        <w:ind w:left="1080" w:right="-81"/>
        <w:jc w:val="both"/>
        <w:rPr>
          <w:ins w:id="2087" w:author="jmavares" w:date="2009-04-14T20:33:00Z"/>
          <w:color w:val="000000"/>
          <w:sz w:val="24"/>
          <w:szCs w:val="24"/>
        </w:rPr>
      </w:pPr>
    </w:p>
    <w:p w:rsidR="00000000" w:rsidRDefault="00131911">
      <w:pPr>
        <w:ind w:left="1080" w:right="-81"/>
        <w:jc w:val="both"/>
        <w:rPr>
          <w:lang w:val="es-VE"/>
        </w:rPr>
        <w:pPrChange w:id="2088" w:author="jmavares" w:date="2009-04-14T20:33:00Z">
          <w:pPr>
            <w:ind w:left="720"/>
            <w:jc w:val="both"/>
          </w:pPr>
        </w:pPrChange>
      </w:pPr>
      <w:bookmarkStart w:id="2089" w:name="_DV_M1523"/>
      <w:bookmarkEnd w:id="2089"/>
      <w:r w:rsidRPr="00B4614D">
        <w:rPr>
          <w:lang w:val="es-VE"/>
        </w:rPr>
        <w:t xml:space="preserve">Las pólizas de seguro mencionadas en el parágrafo anterior deben expresar que las compañías de seguros renuncian a los derechos de subrogación que pudieran ejercer en contra de EL ENTE CONTRATANTE o su personal, y que el seguro no se cancelará antes de terminar la </w:t>
      </w:r>
      <w:bookmarkStart w:id="2090" w:name="_DV_C1592"/>
      <w:del w:id="2091" w:author="jmavares" w:date="2009-04-14T20:33:00Z">
        <w:r w:rsidR="00F249FD" w:rsidRPr="00A8001D">
          <w:rPr>
            <w:lang w:val="es-VE"/>
          </w:rPr>
          <w:delText>OBRA (IPC)</w:delText>
        </w:r>
      </w:del>
      <w:bookmarkEnd w:id="2090"/>
      <w:ins w:id="2092" w:author="jmavares" w:date="2009-04-14T20:33:00Z">
        <w:r w:rsidRPr="00B4614D">
          <w:rPr>
            <w:lang w:val="es-VE"/>
          </w:rPr>
          <w:t>obra</w:t>
        </w:r>
      </w:ins>
      <w:bookmarkStart w:id="2093" w:name="_DV_C1593"/>
      <w:r w:rsidRPr="00B4614D">
        <w:rPr>
          <w:lang w:val="es-VE"/>
        </w:rPr>
        <w:t xml:space="preserve"> </w:t>
      </w:r>
      <w:bookmarkStart w:id="2094" w:name="_DV_M1524"/>
      <w:bookmarkEnd w:id="2093"/>
      <w:bookmarkEnd w:id="2094"/>
      <w:r w:rsidRPr="00B4614D">
        <w:rPr>
          <w:lang w:val="es-VE"/>
        </w:rPr>
        <w:t xml:space="preserve">y sin dar aviso por escrito a EL ENTE CONTRATANTE con treinta (30) </w:t>
      </w:r>
      <w:bookmarkStart w:id="2095" w:name="_DV_C1595"/>
      <w:r w:rsidRPr="00B4614D">
        <w:rPr>
          <w:lang w:val="es-VE"/>
        </w:rPr>
        <w:t>días</w:t>
      </w:r>
      <w:bookmarkStart w:id="2096" w:name="_DV_M1525"/>
      <w:bookmarkEnd w:id="2095"/>
      <w:bookmarkEnd w:id="2096"/>
      <w:r w:rsidRPr="00B4614D">
        <w:rPr>
          <w:lang w:val="es-VE"/>
        </w:rPr>
        <w:t xml:space="preserve"> hábiles, por lo menos, de anticipación. Las pólizas también deben satisfacer por lo menos las normas mínimas que pudiera exigir EL ENTE CONTRATANTE relacionadas, entre otras cosas, con la efectividad, vigencia y autenticidad de las pólizas. En los casos de que la(s) póliza(s) haya (n) sido obtenidas directamente por EL CONTRATISTA, y a objeto de evitar cualquier duda de que las mismas cubran las responsabilidades de aquél con EL ENTE CONTRATANTE, </w:t>
      </w:r>
      <w:bookmarkStart w:id="2097" w:name="_DV_C1596"/>
      <w:del w:id="2098" w:author="jmavares" w:date="2009-04-14T20:33:00Z">
        <w:r w:rsidR="00F249FD" w:rsidRPr="00A8001D">
          <w:rPr>
            <w:lang w:val="es-VE"/>
          </w:rPr>
          <w:delText>EL</w:delText>
        </w:r>
      </w:del>
      <w:ins w:id="2099" w:author="jmavares" w:date="2009-04-14T20:33:00Z">
        <w:r w:rsidRPr="00B4614D">
          <w:rPr>
            <w:lang w:val="es-VE"/>
          </w:rPr>
          <w:t>dicha</w:t>
        </w:r>
      </w:ins>
      <w:r w:rsidR="00872AD3" w:rsidRPr="00872AD3">
        <w:rPr>
          <w:lang w:val="es-VE"/>
          <w:rPrChange w:id="2100" w:author="jmavares" w:date="2009-04-14T20:33:00Z">
            <w:rPr>
              <w:color w:val="000000"/>
              <w:w w:val="0"/>
            </w:rPr>
          </w:rPrChange>
        </w:rPr>
        <w:t xml:space="preserve"> </w:t>
      </w:r>
      <w:bookmarkStart w:id="2101" w:name="_DV_M1526"/>
      <w:bookmarkEnd w:id="2097"/>
      <w:bookmarkEnd w:id="2101"/>
      <w:r w:rsidRPr="00B4614D">
        <w:rPr>
          <w:lang w:val="es-VE"/>
        </w:rPr>
        <w:t>CONTRATISTA obtendrá de la empresa aseguradora, un certificado o endoso en la póliza</w:t>
      </w:r>
      <w:bookmarkStart w:id="2102" w:name="_DV_C1598"/>
      <w:r w:rsidRPr="00B4614D">
        <w:rPr>
          <w:lang w:val="es-VE"/>
        </w:rPr>
        <w:t xml:space="preserve">, </w:t>
      </w:r>
      <w:del w:id="2103" w:author="jmavares" w:date="2009-04-14T20:33:00Z">
        <w:r w:rsidR="00F249FD" w:rsidRPr="00A8001D">
          <w:rPr>
            <w:lang w:val="es-VE"/>
          </w:rPr>
          <w:delText>describiendo</w:delText>
        </w:r>
      </w:del>
      <w:ins w:id="2104" w:author="jmavares" w:date="2009-04-14T20:33:00Z">
        <w:r w:rsidRPr="00B4614D">
          <w:rPr>
            <w:lang w:val="es-VE"/>
          </w:rPr>
          <w:t>en</w:t>
        </w:r>
      </w:ins>
      <w:r w:rsidRPr="00B4614D">
        <w:rPr>
          <w:lang w:val="es-VE"/>
        </w:rPr>
        <w:t xml:space="preserve"> el </w:t>
      </w:r>
      <w:del w:id="2105" w:author="jmavares" w:date="2009-04-14T20:33:00Z">
        <w:r w:rsidR="00F249FD" w:rsidRPr="00A8001D">
          <w:rPr>
            <w:lang w:val="es-VE"/>
          </w:rPr>
          <w:delText xml:space="preserve">alcance de </w:delText>
        </w:r>
      </w:del>
      <w:ins w:id="2106" w:author="jmavares" w:date="2009-04-14T20:33:00Z">
        <w:r w:rsidRPr="00B4614D">
          <w:rPr>
            <w:lang w:val="es-VE"/>
          </w:rPr>
          <w:t xml:space="preserve">cual constará que </w:t>
        </w:r>
      </w:ins>
      <w:r w:rsidRPr="00B4614D">
        <w:rPr>
          <w:lang w:val="es-VE"/>
        </w:rPr>
        <w:t xml:space="preserve">la póliza </w:t>
      </w:r>
      <w:del w:id="2107" w:author="jmavares" w:date="2009-04-14T20:33:00Z">
        <w:r w:rsidR="00F249FD" w:rsidRPr="00A8001D">
          <w:rPr>
            <w:lang w:val="es-VE"/>
          </w:rPr>
          <w:delText>y que cubra</w:delText>
        </w:r>
      </w:del>
      <w:ins w:id="2108" w:author="jmavares" w:date="2009-04-14T20:33:00Z">
        <w:r w:rsidRPr="00B4614D">
          <w:rPr>
            <w:lang w:val="es-VE"/>
          </w:rPr>
          <w:t>cubre</w:t>
        </w:r>
      </w:ins>
      <w:r w:rsidRPr="00B4614D">
        <w:rPr>
          <w:lang w:val="es-VE"/>
        </w:rPr>
        <w:t xml:space="preserve"> los requisitos establecidos</w:t>
      </w:r>
      <w:ins w:id="2109" w:author="jmavares" w:date="2009-04-14T20:33:00Z">
        <w:r w:rsidRPr="00B4614D">
          <w:rPr>
            <w:lang w:val="es-VE"/>
          </w:rPr>
          <w:t xml:space="preserve"> por EL ENTE CONTRATANTE</w:t>
        </w:r>
      </w:ins>
      <w:r w:rsidRPr="00B4614D">
        <w:rPr>
          <w:lang w:val="es-VE"/>
        </w:rPr>
        <w:t xml:space="preserve"> en este CONTRATO. </w:t>
      </w:r>
      <w:bookmarkStart w:id="2110" w:name="_DV_M1527"/>
      <w:bookmarkEnd w:id="2102"/>
      <w:bookmarkEnd w:id="2110"/>
    </w:p>
    <w:p w:rsidR="00131911" w:rsidRPr="00B4614D" w:rsidRDefault="00131911" w:rsidP="00131911">
      <w:pPr>
        <w:ind w:left="1080" w:right="-81"/>
        <w:jc w:val="both"/>
        <w:rPr>
          <w:ins w:id="2111" w:author="jmavares" w:date="2009-04-14T20:33:00Z"/>
          <w:lang w:val="es-VE"/>
        </w:rPr>
      </w:pPr>
    </w:p>
    <w:p w:rsidR="00000000" w:rsidRDefault="00131911">
      <w:pPr>
        <w:ind w:left="1080" w:right="-81"/>
        <w:jc w:val="both"/>
        <w:rPr>
          <w:ins w:id="2112" w:author="11280590" w:date="2005-12-24T13:01:00Z"/>
          <w:lang w:val="es-VE"/>
        </w:rPr>
        <w:pPrChange w:id="2113" w:author="jmavares" w:date="2009-04-14T20:33:00Z">
          <w:pPr>
            <w:ind w:left="720"/>
            <w:jc w:val="both"/>
          </w:pPr>
        </w:pPrChange>
      </w:pPr>
      <w:bookmarkStart w:id="2114" w:name="_DV_M1528"/>
      <w:bookmarkEnd w:id="2114"/>
      <w:r w:rsidRPr="00B4614D">
        <w:rPr>
          <w:lang w:val="es-VE"/>
        </w:rPr>
        <w:t xml:space="preserve">Antes de empezar la ejecución de </w:t>
      </w:r>
      <w:del w:id="2115" w:author="jmavares" w:date="2009-04-14T20:33:00Z">
        <w:r w:rsidR="00F249FD" w:rsidRPr="00A8001D">
          <w:rPr>
            <w:lang w:val="es-VE"/>
          </w:rPr>
          <w:delText>la OBRA (IPC),</w:delText>
        </w:r>
      </w:del>
      <w:ins w:id="2116" w:author="jmavares" w:date="2009-04-14T20:33:00Z">
        <w:r w:rsidRPr="00B4614D">
          <w:rPr>
            <w:lang w:val="es-VE"/>
          </w:rPr>
          <w:t>los trabajos,</w:t>
        </w:r>
      </w:ins>
      <w:r w:rsidRPr="00B4614D">
        <w:rPr>
          <w:lang w:val="es-VE"/>
        </w:rPr>
        <w:t xml:space="preserve"> en los casos de pólizas obtenidas directamente por EL CONTRATISTA, EL ENTE CONTRATANTE podrá requerir de esta la presentación de un certificado donde se haga constar que se encuentra debidamente asegurado de acuerdo con lo establecido en la presente </w:t>
      </w:r>
      <w:del w:id="2117" w:author="jmavares" w:date="2009-04-14T20:33:00Z">
        <w:r w:rsidR="00F249FD" w:rsidRPr="00A8001D">
          <w:rPr>
            <w:lang w:val="es-VE"/>
          </w:rPr>
          <w:delText>Cláusula.</w:delText>
        </w:r>
      </w:del>
      <w:ins w:id="2118" w:author="jmavares" w:date="2009-04-14T20:33:00Z">
        <w:r w:rsidRPr="00B4614D">
          <w:rPr>
            <w:lang w:val="es-VE"/>
          </w:rPr>
          <w:t xml:space="preserve">cláusula. </w:t>
        </w:r>
      </w:ins>
    </w:p>
    <w:p w:rsidR="00000000" w:rsidRDefault="0055454B">
      <w:pPr>
        <w:ind w:left="720" w:right="18"/>
        <w:jc w:val="both"/>
        <w:rPr>
          <w:rPrChange w:id="2119" w:author="jmavares" w:date="2009-04-14T20:33:00Z">
            <w:rPr>
              <w:lang w:val="es-VE"/>
            </w:rPr>
          </w:rPrChange>
        </w:rPr>
        <w:pPrChange w:id="2120" w:author="jmavares" w:date="2009-04-14T20:33:00Z">
          <w:pPr>
            <w:ind w:left="720"/>
            <w:jc w:val="both"/>
          </w:pPr>
        </w:pPrChange>
      </w:pPr>
    </w:p>
    <w:p w:rsidR="00000000" w:rsidRDefault="00D30236">
      <w:pPr>
        <w:ind w:left="1080"/>
        <w:jc w:val="both"/>
        <w:rPr>
          <w:rPrChange w:id="2121" w:author="jmavares" w:date="2009-04-14T20:33:00Z">
            <w:rPr>
              <w:b/>
              <w:spacing w:val="8"/>
              <w:kern w:val="28"/>
              <w:lang w:val="es-VE"/>
            </w:rPr>
          </w:rPrChange>
        </w:rPr>
        <w:pPrChange w:id="2122" w:author="jmavares" w:date="2009-04-14T20:33:00Z">
          <w:pPr>
            <w:tabs>
              <w:tab w:val="left" w:pos="5550"/>
            </w:tabs>
            <w:ind w:left="720"/>
          </w:pPr>
        </w:pPrChange>
      </w:pPr>
      <w:del w:id="2123" w:author="jmavares" w:date="2009-04-14T20:33:00Z">
        <w:r>
          <w:rPr>
            <w:b/>
            <w:spacing w:val="8"/>
            <w:kern w:val="28"/>
            <w:lang w:val="es-VE" w:eastAsia="en-US"/>
          </w:rPr>
          <w:delText>4</w:delText>
        </w:r>
        <w:r w:rsidR="00F249FD">
          <w:rPr>
            <w:b/>
            <w:spacing w:val="8"/>
            <w:kern w:val="28"/>
            <w:lang w:val="es-VE" w:eastAsia="en-US"/>
          </w:rPr>
          <w:delText>.</w:delText>
        </w:r>
        <w:r w:rsidR="00F249FD" w:rsidRPr="00FA4613">
          <w:rPr>
            <w:b/>
            <w:spacing w:val="8"/>
            <w:kern w:val="28"/>
            <w:lang w:val="es-VE" w:eastAsia="en-US"/>
          </w:rPr>
          <w:delText xml:space="preserve"> CONTROL</w:delText>
        </w:r>
      </w:del>
      <w:ins w:id="2124" w:author="jmavares" w:date="2009-04-14T20:33:00Z">
        <w:r w:rsidR="008F00ED" w:rsidRPr="005D03CB">
          <w:rPr>
            <w:b/>
          </w:rPr>
          <w:t>8.</w:t>
        </w:r>
        <w:r w:rsidR="0056338D" w:rsidRPr="005D03CB">
          <w:rPr>
            <w:b/>
          </w:rPr>
          <w:t>6</w:t>
        </w:r>
        <w:r w:rsidR="00FF1B3A" w:rsidRPr="005D03CB">
          <w:rPr>
            <w:b/>
          </w:rPr>
          <w:t xml:space="preserve">  FORMA E</w:t>
        </w:r>
        <w:r w:rsidR="00FF1B3A" w:rsidRPr="005D03CB">
          <w:t xml:space="preserve"> </w:t>
        </w:r>
        <w:r w:rsidR="00FF1B3A" w:rsidRPr="005D03CB">
          <w:rPr>
            <w:b/>
          </w:rPr>
          <w:t>HITOS</w:t>
        </w:r>
      </w:ins>
      <w:r w:rsidR="00872AD3" w:rsidRPr="00872AD3">
        <w:rPr>
          <w:b/>
          <w:rPrChange w:id="2125" w:author="jmavares" w:date="2009-04-14T20:33:00Z">
            <w:rPr>
              <w:b/>
              <w:spacing w:val="8"/>
              <w:kern w:val="28"/>
              <w:lang w:val="es-VE"/>
            </w:rPr>
          </w:rPrChange>
        </w:rPr>
        <w:t xml:space="preserve"> DE </w:t>
      </w:r>
      <w:del w:id="2126" w:author="jmavares" w:date="2009-04-14T20:33:00Z">
        <w:r w:rsidR="00F249FD" w:rsidRPr="00FA4613">
          <w:rPr>
            <w:b/>
            <w:spacing w:val="8"/>
            <w:kern w:val="28"/>
            <w:lang w:val="es-VE" w:eastAsia="en-US"/>
          </w:rPr>
          <w:delText>CALIDAD</w:delText>
        </w:r>
      </w:del>
      <w:ins w:id="2127" w:author="jmavares" w:date="2009-04-14T20:33:00Z">
        <w:r w:rsidR="00FF1B3A" w:rsidRPr="005D03CB">
          <w:rPr>
            <w:b/>
          </w:rPr>
          <w:t xml:space="preserve">PAGO </w:t>
        </w:r>
      </w:ins>
    </w:p>
    <w:p w:rsidR="00F249FD" w:rsidRDefault="00F249FD" w:rsidP="00F249FD">
      <w:pPr>
        <w:ind w:left="720"/>
        <w:jc w:val="both"/>
        <w:rPr>
          <w:del w:id="2128" w:author="jmavares" w:date="2009-04-14T20:33:00Z"/>
        </w:rPr>
      </w:pPr>
      <w:del w:id="2129" w:author="jmavares" w:date="2009-04-14T20:33:00Z">
        <w:r w:rsidRPr="00FA4613">
          <w:delText>La contratista deberá contar con un programa de Control de Calidad que indique, en forma de cuadro resumen: componentes, Equipos u obras civiles, mecánicas o eléctricas, de ser el caso, a los cuales se les van a efectuar las pruebas, pruebas a realizar, objetivo de la prueba, normas bajo las cuales se rigen las pruebas, criterio de aceptación, zona del componente al cual se le hace la prueba y etapa del proceso involucrado, considerando como etapas del proceso: pruebas en fabrica, pruebas en sitio y pruebas en la puesta en funcionamiento.</w:delText>
        </w:r>
      </w:del>
    </w:p>
    <w:p w:rsidR="00F249FD" w:rsidRPr="00FA4613" w:rsidRDefault="00F249FD" w:rsidP="00F249FD">
      <w:pPr>
        <w:ind w:left="720"/>
        <w:jc w:val="both"/>
        <w:rPr>
          <w:del w:id="2130" w:author="jmavares" w:date="2009-04-14T20:33:00Z"/>
        </w:rPr>
      </w:pPr>
    </w:p>
    <w:p w:rsidR="00FF1B3A" w:rsidRPr="005D03CB" w:rsidRDefault="00F249FD" w:rsidP="008F00ED">
      <w:pPr>
        <w:ind w:left="1080"/>
        <w:jc w:val="both"/>
        <w:rPr>
          <w:ins w:id="2131" w:author="jmavares" w:date="2009-04-14T20:33:00Z"/>
        </w:rPr>
      </w:pPr>
      <w:del w:id="2132" w:author="jmavares" w:date="2009-04-14T20:33:00Z">
        <w:r w:rsidRPr="00FA4613">
          <w:rPr>
            <w:spacing w:val="8"/>
            <w:kern w:val="28"/>
            <w:lang w:val="es-VE" w:eastAsia="en-US"/>
          </w:rPr>
          <w:delText xml:space="preserve">Es responsabilidad DEL CONTRATISTA preparar y entregar un reporte semanal del avance físico del proyecto, de acuerdo a lo </w:delText>
        </w:r>
      </w:del>
    </w:p>
    <w:p w:rsidR="00FF1B3A" w:rsidRPr="005D03CB" w:rsidRDefault="008F00ED" w:rsidP="008F00ED">
      <w:pPr>
        <w:ind w:left="1080"/>
        <w:jc w:val="both"/>
        <w:rPr>
          <w:ins w:id="2133" w:author="jmavares" w:date="2009-04-14T20:33:00Z"/>
          <w:b/>
        </w:rPr>
      </w:pPr>
      <w:ins w:id="2134" w:author="jmavares" w:date="2009-04-14T20:33:00Z">
        <w:r w:rsidRPr="005D03CB">
          <w:rPr>
            <w:b/>
          </w:rPr>
          <w:t>8.</w:t>
        </w:r>
        <w:r w:rsidR="0056338D" w:rsidRPr="005D03CB">
          <w:rPr>
            <w:b/>
          </w:rPr>
          <w:t>6</w:t>
        </w:r>
        <w:r w:rsidRPr="005D03CB">
          <w:rPr>
            <w:b/>
          </w:rPr>
          <w:t>.1</w:t>
        </w:r>
        <w:r w:rsidR="00FF1B3A" w:rsidRPr="005D03CB">
          <w:rPr>
            <w:b/>
          </w:rPr>
          <w:t xml:space="preserve">  FORMA DE PAGO</w:t>
        </w:r>
      </w:ins>
    </w:p>
    <w:p w:rsidR="00451046" w:rsidRDefault="00451046" w:rsidP="008F00ED">
      <w:pPr>
        <w:tabs>
          <w:tab w:val="left" w:pos="7797"/>
        </w:tabs>
        <w:ind w:left="1080"/>
        <w:jc w:val="both"/>
        <w:rPr>
          <w:ins w:id="2135" w:author="jmavares" w:date="2009-04-14T20:33:00Z"/>
        </w:rPr>
      </w:pPr>
      <w:ins w:id="2136" w:author="jmavares" w:date="2009-04-14T20:33:00Z">
        <w:r>
          <w:t>El Contratista debe presentar su oferta indicando los suministros y servicios a ejecutar en Venezuela y en el Exterior.</w:t>
        </w:r>
      </w:ins>
    </w:p>
    <w:p w:rsidR="00FF1B3A" w:rsidRDefault="00FF1B3A" w:rsidP="008F00ED">
      <w:pPr>
        <w:tabs>
          <w:tab w:val="left" w:pos="7797"/>
        </w:tabs>
        <w:ind w:left="1080"/>
        <w:jc w:val="both"/>
        <w:rPr>
          <w:ins w:id="2137" w:author="jmavares" w:date="2009-04-14T20:33:00Z"/>
        </w:rPr>
      </w:pPr>
      <w:ins w:id="2138" w:author="jmavares" w:date="2009-04-14T20:33:00Z">
        <w:r w:rsidRPr="005D03CB">
          <w:t>La forma de pago será de la siguiente manera:</w:t>
        </w:r>
      </w:ins>
    </w:p>
    <w:p w:rsidR="00451046" w:rsidRPr="005D03CB" w:rsidRDefault="00451046" w:rsidP="008F00ED">
      <w:pPr>
        <w:tabs>
          <w:tab w:val="left" w:pos="7797"/>
        </w:tabs>
        <w:ind w:left="1080"/>
        <w:jc w:val="both"/>
        <w:rPr>
          <w:ins w:id="2139" w:author="jmavares" w:date="2009-04-14T20:33:00Z"/>
        </w:rPr>
      </w:pPr>
      <w:ins w:id="2140" w:author="jmavares" w:date="2009-04-14T20:33:00Z">
        <w:r>
          <w:t xml:space="preserve">Para </w:t>
        </w:r>
        <w:r w:rsidRPr="005D03CB">
          <w:t>los Servicios y Obras realizadas en Venezuela</w:t>
        </w:r>
        <w:r>
          <w:t xml:space="preserve"> y </w:t>
        </w:r>
        <w:r w:rsidRPr="005D03CB">
          <w:t xml:space="preserve">los Servicios </w:t>
        </w:r>
        <w:r>
          <w:t>de Ingeniería desarrolladas en el exterior:</w:t>
        </w:r>
      </w:ins>
    </w:p>
    <w:p w:rsidR="00FF1B3A" w:rsidRDefault="00935C92" w:rsidP="00B4614D">
      <w:pPr>
        <w:numPr>
          <w:ilvl w:val="0"/>
          <w:numId w:val="42"/>
        </w:numPr>
        <w:tabs>
          <w:tab w:val="clear" w:pos="1800"/>
          <w:tab w:val="num" w:pos="1440"/>
        </w:tabs>
        <w:ind w:left="1080" w:firstLine="0"/>
        <w:jc w:val="both"/>
        <w:rPr>
          <w:ins w:id="2141" w:author="jmavares" w:date="2009-04-14T20:33:00Z"/>
        </w:rPr>
      </w:pPr>
      <w:ins w:id="2142" w:author="jmavares" w:date="2009-04-14T20:33:00Z">
        <w:r w:rsidRPr="005D03CB">
          <w:t>Para los Servicios y Obras realizadas en Venezuela s</w:t>
        </w:r>
        <w:r w:rsidR="00FF1B3A" w:rsidRPr="005D03CB">
          <w:t xml:space="preserve">e realizarán únicamente en Bolívares contra valuación de la Obra ejecutada, a </w:t>
        </w:r>
        <w:r w:rsidR="00131911" w:rsidRPr="005D03CB">
          <w:t>treinta (30)</w:t>
        </w:r>
        <w:r w:rsidR="00FF1B3A" w:rsidRPr="005D03CB">
          <w:t xml:space="preserve"> días luego de la presentación de facturas originales a nombre de EL ENTE CONTRATANTE. </w:t>
        </w:r>
      </w:ins>
    </w:p>
    <w:p w:rsidR="00451046" w:rsidRPr="005D03CB" w:rsidRDefault="00451046" w:rsidP="00451046">
      <w:pPr>
        <w:jc w:val="both"/>
        <w:rPr>
          <w:ins w:id="2143" w:author="jmavares" w:date="2009-04-14T20:33:00Z"/>
        </w:rPr>
      </w:pPr>
    </w:p>
    <w:p w:rsidR="00FF1B3A" w:rsidRPr="005D03CB" w:rsidRDefault="00FF1B3A" w:rsidP="008F00ED">
      <w:pPr>
        <w:pStyle w:val="BodyTextIndent2"/>
        <w:ind w:left="1080"/>
        <w:outlineLvl w:val="0"/>
        <w:rPr>
          <w:ins w:id="2144" w:author="jmavares" w:date="2009-04-14T20:33:00Z"/>
          <w:bCs/>
          <w:sz w:val="22"/>
          <w:szCs w:val="22"/>
        </w:rPr>
      </w:pPr>
      <w:ins w:id="2145" w:author="jmavares" w:date="2009-04-14T20:33:00Z">
        <w:r w:rsidRPr="005D03CB">
          <w:rPr>
            <w:bCs/>
            <w:sz w:val="22"/>
            <w:szCs w:val="22"/>
          </w:rPr>
          <w:t>Para el suministro de bienes ó equipos necesarios para la ejecución de la Obra:</w:t>
        </w:r>
      </w:ins>
    </w:p>
    <w:p w:rsidR="00FF1B3A" w:rsidRPr="005D03CB" w:rsidRDefault="00FF1B3A" w:rsidP="007C43A0">
      <w:pPr>
        <w:numPr>
          <w:ilvl w:val="0"/>
          <w:numId w:val="19"/>
        </w:numPr>
        <w:tabs>
          <w:tab w:val="clear" w:pos="1120"/>
          <w:tab w:val="left" w:pos="360"/>
          <w:tab w:val="left" w:pos="1080"/>
        </w:tabs>
        <w:ind w:left="1080" w:firstLine="0"/>
        <w:jc w:val="both"/>
        <w:rPr>
          <w:ins w:id="2146" w:author="jmavares" w:date="2009-04-14T20:33:00Z"/>
        </w:rPr>
      </w:pPr>
      <w:ins w:id="2147" w:author="jmavares" w:date="2009-04-14T20:33:00Z">
        <w:r w:rsidRPr="005D03CB">
          <w:t xml:space="preserve">Para los bienes ó equipos que se encuentran en Venezuela o que sean importados por EL CONTRATISTA: los pagos serán únicamente en Bolívares, y se realizarán </w:t>
        </w:r>
        <w:r w:rsidR="00131911" w:rsidRPr="005D03CB">
          <w:t xml:space="preserve">a treinta (30) </w:t>
        </w:r>
        <w:r w:rsidRPr="005D03CB">
          <w:t>días después de presentar facturas originales a nombre de EL ENTE CONTRATANTE, una vez entregados y aceptados los bienes en los sitios de las obras y aceptadas las obras y los servicios correspondientes.</w:t>
        </w:r>
      </w:ins>
    </w:p>
    <w:p w:rsidR="00FF1B3A" w:rsidRPr="005D03CB" w:rsidRDefault="00FF1B3A" w:rsidP="008F00ED">
      <w:pPr>
        <w:tabs>
          <w:tab w:val="left" w:pos="360"/>
        </w:tabs>
        <w:ind w:left="1080"/>
        <w:jc w:val="both"/>
        <w:rPr>
          <w:ins w:id="2148" w:author="jmavares" w:date="2009-04-14T20:33:00Z"/>
        </w:rPr>
      </w:pPr>
    </w:p>
    <w:p w:rsidR="00FF1B3A" w:rsidRPr="00451046" w:rsidRDefault="00FF1B3A" w:rsidP="00777459">
      <w:pPr>
        <w:numPr>
          <w:ilvl w:val="0"/>
          <w:numId w:val="19"/>
        </w:numPr>
        <w:tabs>
          <w:tab w:val="clear" w:pos="1120"/>
          <w:tab w:val="left" w:pos="360"/>
          <w:tab w:val="left" w:pos="1080"/>
        </w:tabs>
        <w:ind w:left="1080" w:firstLine="0"/>
        <w:jc w:val="both"/>
        <w:rPr>
          <w:ins w:id="2149" w:author="jmavares" w:date="2009-04-14T20:33:00Z"/>
          <w:highlight w:val="yellow"/>
        </w:rPr>
      </w:pPr>
      <w:ins w:id="2150" w:author="jmavares" w:date="2009-04-14T20:33:00Z">
        <w:r w:rsidRPr="00451046">
          <w:rPr>
            <w:highlight w:val="yellow"/>
          </w:rPr>
          <w:t xml:space="preserve">Para los bienes ó equipos a ser importados por EL </w:t>
        </w:r>
        <w:r w:rsidR="00777459" w:rsidRPr="00451046">
          <w:rPr>
            <w:highlight w:val="yellow"/>
          </w:rPr>
          <w:t>CONTRATISTA</w:t>
        </w:r>
        <w:r w:rsidR="00935C92" w:rsidRPr="00451046">
          <w:rPr>
            <w:highlight w:val="yellow"/>
          </w:rPr>
          <w:t xml:space="preserve"> o Servicios </w:t>
        </w:r>
        <w:r w:rsidR="00451046" w:rsidRPr="00451046">
          <w:rPr>
            <w:highlight w:val="yellow"/>
          </w:rPr>
          <w:t>desarrollados en el Exterior</w:t>
        </w:r>
        <w:r w:rsidRPr="00451046">
          <w:rPr>
            <w:highlight w:val="yellow"/>
          </w:rPr>
          <w:t>: los pagos en moneda extranjera se realizarán</w:t>
        </w:r>
        <w:r w:rsidR="00777459" w:rsidRPr="00451046">
          <w:rPr>
            <w:highlight w:val="yellow"/>
          </w:rPr>
          <w:t xml:space="preserve"> m</w:t>
        </w:r>
        <w:r w:rsidRPr="00451046">
          <w:rPr>
            <w:highlight w:val="yellow"/>
          </w:rPr>
          <w:t xml:space="preserve">ediante </w:t>
        </w:r>
        <w:r w:rsidR="00777459" w:rsidRPr="00451046">
          <w:rPr>
            <w:highlight w:val="yellow"/>
          </w:rPr>
          <w:t xml:space="preserve">el Mecanismo </w:t>
        </w:r>
        <w:r w:rsidRPr="00451046">
          <w:rPr>
            <w:highlight w:val="yellow"/>
          </w:rPr>
          <w:t xml:space="preserve">que determine </w:t>
        </w:r>
        <w:r w:rsidR="0036027D" w:rsidRPr="00451046">
          <w:rPr>
            <w:highlight w:val="yellow"/>
          </w:rPr>
          <w:t>CORPOELEC</w:t>
        </w:r>
        <w:r w:rsidR="00777459" w:rsidRPr="00451046">
          <w:rPr>
            <w:highlight w:val="yellow"/>
          </w:rPr>
          <w:t xml:space="preserve"> con EL CONTRATISTA</w:t>
        </w:r>
        <w:r w:rsidRPr="00451046">
          <w:rPr>
            <w:highlight w:val="yellow"/>
          </w:rPr>
          <w:t>.</w:t>
        </w:r>
      </w:ins>
    </w:p>
    <w:p w:rsidR="00FF1B3A" w:rsidRPr="005D03CB" w:rsidRDefault="00FF1B3A" w:rsidP="00FF1B3A">
      <w:pPr>
        <w:pStyle w:val="stasEstas"/>
        <w:spacing w:line="240" w:lineRule="auto"/>
        <w:ind w:left="720"/>
        <w:rPr>
          <w:ins w:id="2151" w:author="jmavares" w:date="2009-04-14T20:33:00Z"/>
          <w:rFonts w:ascii="Arial" w:hAnsi="Arial" w:cs="Arial"/>
          <w:sz w:val="22"/>
          <w:szCs w:val="22"/>
        </w:rPr>
      </w:pPr>
    </w:p>
    <w:p w:rsidR="00FF1B3A" w:rsidRPr="005D03CB" w:rsidRDefault="008F00ED" w:rsidP="008F00ED">
      <w:pPr>
        <w:pStyle w:val="BodyText"/>
        <w:spacing w:line="240" w:lineRule="auto"/>
        <w:ind w:left="1080" w:right="13"/>
        <w:rPr>
          <w:ins w:id="2152" w:author="jmavares" w:date="2009-04-14T20:33:00Z"/>
          <w:b/>
        </w:rPr>
      </w:pPr>
      <w:ins w:id="2153" w:author="jmavares" w:date="2009-04-14T20:33:00Z">
        <w:r w:rsidRPr="005D03CB">
          <w:rPr>
            <w:b/>
          </w:rPr>
          <w:t>8.</w:t>
        </w:r>
        <w:r w:rsidR="0056338D" w:rsidRPr="005D03CB">
          <w:rPr>
            <w:b/>
          </w:rPr>
          <w:t>6</w:t>
        </w:r>
        <w:r w:rsidR="00073706" w:rsidRPr="005D03CB">
          <w:rPr>
            <w:b/>
          </w:rPr>
          <w:t>.</w:t>
        </w:r>
        <w:r w:rsidR="000D0EC3" w:rsidRPr="005D03CB">
          <w:rPr>
            <w:b/>
          </w:rPr>
          <w:t>2</w:t>
        </w:r>
        <w:r w:rsidR="00FF1B3A" w:rsidRPr="005D03CB">
          <w:rPr>
            <w:b/>
          </w:rPr>
          <w:t xml:space="preserve">  HITOS DE PAGO</w:t>
        </w:r>
      </w:ins>
    </w:p>
    <w:p w:rsidR="00FF1B3A" w:rsidRPr="005D03CB" w:rsidRDefault="00FF1B3A" w:rsidP="008F00ED">
      <w:pPr>
        <w:pStyle w:val="BodyText"/>
        <w:spacing w:line="240" w:lineRule="auto"/>
        <w:ind w:left="1080" w:right="13"/>
        <w:rPr>
          <w:ins w:id="2154" w:author="jmavares" w:date="2009-04-14T20:33:00Z"/>
        </w:rPr>
      </w:pPr>
      <w:ins w:id="2155" w:author="jmavares" w:date="2009-04-14T20:33:00Z">
        <w:r w:rsidRPr="005D03CB">
          <w:t xml:space="preserve">Tomando como base el precio total del </w:t>
        </w:r>
        <w:r w:rsidR="000D0EC3" w:rsidRPr="005D03CB">
          <w:t>IPC</w:t>
        </w:r>
        <w:r w:rsidRPr="005D03CB">
          <w:t xml:space="preserve"> se realizaran los pagos de la obra, según se detalla a continuación:</w:t>
        </w:r>
      </w:ins>
    </w:p>
    <w:p w:rsidR="00FF1B3A" w:rsidRPr="005D03CB" w:rsidRDefault="00FF1B3A" w:rsidP="008F00ED">
      <w:pPr>
        <w:pStyle w:val="BodyText"/>
        <w:spacing w:line="240" w:lineRule="auto"/>
        <w:ind w:left="1080" w:right="13"/>
        <w:rPr>
          <w:ins w:id="2156" w:author="jmavares" w:date="2009-04-14T20:33:00Z"/>
        </w:rPr>
      </w:pPr>
    </w:p>
    <w:p w:rsidR="00FF1B3A" w:rsidRPr="005D03CB" w:rsidRDefault="00BA3CF1" w:rsidP="008F00ED">
      <w:pPr>
        <w:tabs>
          <w:tab w:val="left" w:pos="2160"/>
          <w:tab w:val="left" w:pos="2880"/>
          <w:tab w:val="left" w:pos="3600"/>
          <w:tab w:val="left" w:pos="4320"/>
          <w:tab w:val="left" w:pos="5040"/>
          <w:tab w:val="left" w:pos="5760"/>
          <w:tab w:val="left" w:pos="6480"/>
          <w:tab w:val="left" w:pos="7200"/>
          <w:tab w:val="left" w:pos="7920"/>
        </w:tabs>
        <w:ind w:left="1080"/>
        <w:jc w:val="both"/>
        <w:rPr>
          <w:ins w:id="2157" w:author="jmavares" w:date="2009-04-14T20:33:00Z"/>
          <w:bCs/>
          <w:shd w:val="clear" w:color="auto" w:fill="FFFFFF"/>
        </w:rPr>
      </w:pPr>
      <w:ins w:id="2158" w:author="jmavares" w:date="2009-04-14T20:33:00Z">
        <w:r w:rsidRPr="005D03CB">
          <w:rPr>
            <w:bCs/>
            <w:shd w:val="clear" w:color="auto" w:fill="FFFFFF"/>
          </w:rPr>
          <w:t xml:space="preserve">1. </w:t>
        </w:r>
        <w:r w:rsidR="00FF1B3A" w:rsidRPr="005D03CB">
          <w:rPr>
            <w:bCs/>
            <w:shd w:val="clear" w:color="auto" w:fill="FFFFFF"/>
          </w:rPr>
          <w:t xml:space="preserve">Un primer pago por concepto de </w:t>
        </w:r>
        <w:r w:rsidR="00FF1B3A" w:rsidRPr="005D03CB">
          <w:rPr>
            <w:b/>
            <w:shd w:val="clear" w:color="auto" w:fill="FFFFFF"/>
          </w:rPr>
          <w:t>ANTICIPO</w:t>
        </w:r>
        <w:r w:rsidR="00FF1B3A" w:rsidRPr="005D03CB">
          <w:rPr>
            <w:bCs/>
            <w:shd w:val="clear" w:color="auto" w:fill="FFFFFF"/>
          </w:rPr>
          <w:t xml:space="preserve"> igual al </w:t>
        </w:r>
        <w:r w:rsidR="00FF1B3A" w:rsidRPr="00E1560C">
          <w:rPr>
            <w:bCs/>
            <w:highlight w:val="yellow"/>
            <w:shd w:val="clear" w:color="auto" w:fill="FFFFFF"/>
          </w:rPr>
          <w:t>20%</w:t>
        </w:r>
        <w:r w:rsidR="00FF1B3A" w:rsidRPr="005D03CB">
          <w:rPr>
            <w:bCs/>
            <w:shd w:val="clear" w:color="auto" w:fill="FFFFFF"/>
          </w:rPr>
          <w:t xml:space="preserve"> </w:t>
        </w:r>
        <w:r w:rsidR="00E97D72" w:rsidRPr="005D03CB">
          <w:rPr>
            <w:bCs/>
            <w:shd w:val="clear" w:color="auto" w:fill="FFFFFF"/>
          </w:rPr>
          <w:t xml:space="preserve">amortizable </w:t>
        </w:r>
        <w:r w:rsidR="00FF1B3A" w:rsidRPr="005D03CB">
          <w:rPr>
            <w:bCs/>
            <w:shd w:val="clear" w:color="auto" w:fill="FFFFFF"/>
          </w:rPr>
          <w:t xml:space="preserve">del monto del </w:t>
        </w:r>
        <w:r w:rsidR="00FF1B3A" w:rsidRPr="005D03CB">
          <w:rPr>
            <w:b/>
            <w:shd w:val="clear" w:color="auto" w:fill="FFFFFF"/>
          </w:rPr>
          <w:t>CONTRATO</w:t>
        </w:r>
        <w:r w:rsidR="00FF1B3A" w:rsidRPr="005D03CB">
          <w:rPr>
            <w:bCs/>
            <w:shd w:val="clear" w:color="auto" w:fill="FFFFFF"/>
          </w:rPr>
          <w:t>, el cual cubre los trabajos  ejecutados en Venezuela</w:t>
        </w:r>
        <w:r w:rsidR="00935C92" w:rsidRPr="005D03CB">
          <w:rPr>
            <w:bCs/>
            <w:shd w:val="clear" w:color="auto" w:fill="FFFFFF"/>
          </w:rPr>
          <w:t xml:space="preserve"> y los servicios de ingeniería en el Exterior</w:t>
        </w:r>
        <w:r w:rsidR="00FF1B3A" w:rsidRPr="005D03CB">
          <w:rPr>
            <w:bCs/>
            <w:shd w:val="clear" w:color="auto" w:fill="FFFFFF"/>
          </w:rPr>
          <w:t xml:space="preserve">,  así como los bienes ó equipos que se requieran para el Traslado, Montaje y puesta en marcha de las Unidades y que se encuentran en la </w:t>
        </w:r>
        <w:r w:rsidR="00FF1B3A" w:rsidRPr="005D03CB">
          <w:rPr>
            <w:shd w:val="clear" w:color="auto" w:fill="FFFFFF"/>
          </w:rPr>
          <w:t>República Bolivariana de Venezuela</w:t>
        </w:r>
        <w:r w:rsidR="00FF1B3A" w:rsidRPr="005D03CB">
          <w:rPr>
            <w:bCs/>
            <w:shd w:val="clear" w:color="auto" w:fill="FFFFFF"/>
          </w:rPr>
          <w:t xml:space="preserve"> o que sean importados por EL CONTRATISTA, soportado contra presentación de una Fianza de Anticipo consignada y aprobada por parte de EL ENTE CONTRATANTE y del correspondiente recibo de anticipo.</w:t>
        </w:r>
      </w:ins>
    </w:p>
    <w:p w:rsidR="00FF1B3A" w:rsidRPr="005D03CB" w:rsidRDefault="00FF1B3A" w:rsidP="008F00ED">
      <w:pPr>
        <w:tabs>
          <w:tab w:val="left" w:pos="2160"/>
          <w:tab w:val="left" w:pos="2880"/>
          <w:tab w:val="left" w:pos="3600"/>
          <w:tab w:val="left" w:pos="4320"/>
          <w:tab w:val="left" w:pos="5040"/>
          <w:tab w:val="left" w:pos="5760"/>
          <w:tab w:val="left" w:pos="6480"/>
          <w:tab w:val="left" w:pos="7200"/>
          <w:tab w:val="left" w:pos="7920"/>
        </w:tabs>
        <w:ind w:left="1080"/>
        <w:jc w:val="both"/>
        <w:rPr>
          <w:ins w:id="2159" w:author="jmavares" w:date="2009-04-14T20:33:00Z"/>
          <w:bCs/>
          <w:shd w:val="clear" w:color="auto" w:fill="FFFFFF"/>
        </w:rPr>
      </w:pPr>
    </w:p>
    <w:p w:rsidR="00E97D72" w:rsidRPr="005D03CB" w:rsidRDefault="00BA3CF1" w:rsidP="00E97D72">
      <w:pPr>
        <w:tabs>
          <w:tab w:val="left" w:pos="2160"/>
          <w:tab w:val="left" w:pos="2880"/>
          <w:tab w:val="left" w:pos="3600"/>
          <w:tab w:val="left" w:pos="4320"/>
          <w:tab w:val="left" w:pos="5040"/>
          <w:tab w:val="left" w:pos="5760"/>
          <w:tab w:val="left" w:pos="6480"/>
          <w:tab w:val="left" w:pos="7200"/>
          <w:tab w:val="left" w:pos="7920"/>
        </w:tabs>
        <w:ind w:left="1080"/>
        <w:jc w:val="both"/>
        <w:rPr>
          <w:ins w:id="2160" w:author="jmavares" w:date="2009-04-14T20:33:00Z"/>
          <w:bCs/>
          <w:shd w:val="clear" w:color="auto" w:fill="FFFFFF"/>
        </w:rPr>
      </w:pPr>
      <w:ins w:id="2161" w:author="jmavares" w:date="2009-04-14T20:33:00Z">
        <w:r w:rsidRPr="005D03CB">
          <w:rPr>
            <w:bCs/>
            <w:shd w:val="clear" w:color="auto" w:fill="FFFFFF"/>
          </w:rPr>
          <w:t xml:space="preserve">2. </w:t>
        </w:r>
        <w:r w:rsidR="00E97D72" w:rsidRPr="005D03CB">
          <w:rPr>
            <w:bCs/>
            <w:shd w:val="clear" w:color="auto" w:fill="FFFFFF"/>
          </w:rPr>
          <w:t xml:space="preserve">Los pagos relacionados con el </w:t>
        </w:r>
        <w:r w:rsidR="00E97D72" w:rsidRPr="00E1560C">
          <w:rPr>
            <w:bCs/>
            <w:highlight w:val="yellow"/>
            <w:shd w:val="clear" w:color="auto" w:fill="FFFFFF"/>
          </w:rPr>
          <w:t>80%</w:t>
        </w:r>
        <w:r w:rsidR="00E97D72" w:rsidRPr="005D03CB">
          <w:rPr>
            <w:bCs/>
            <w:shd w:val="clear" w:color="auto" w:fill="FFFFFF"/>
          </w:rPr>
          <w:t xml:space="preserve"> restante del total del CONTRATO, se realizarán en base al avance físico de la obra (valuaciones de obra) o a la entrega de los equipos según sea el caso, de acuerdo a hitos preestablecidos entre EL CO</w:t>
        </w:r>
        <w:r w:rsidRPr="005D03CB">
          <w:rPr>
            <w:bCs/>
            <w:shd w:val="clear" w:color="auto" w:fill="FFFFFF"/>
          </w:rPr>
          <w:t xml:space="preserve">NTRATISTA y el ENTE CONTRATANTE, </w:t>
        </w:r>
        <w:r w:rsidR="00E97D72" w:rsidRPr="005D03CB">
          <w:rPr>
            <w:bCs/>
            <w:shd w:val="clear" w:color="auto" w:fill="FFFFFF"/>
          </w:rPr>
          <w:t>considerando los trabajos o actividades ejecutadas durante ese período según se detalla a continuación:</w:t>
        </w:r>
      </w:ins>
    </w:p>
    <w:p w:rsidR="00E97D72" w:rsidRPr="005D03CB" w:rsidRDefault="00E97D72" w:rsidP="00E97D72">
      <w:pPr>
        <w:tabs>
          <w:tab w:val="left" w:pos="2160"/>
          <w:tab w:val="left" w:pos="2880"/>
          <w:tab w:val="left" w:pos="3600"/>
          <w:tab w:val="left" w:pos="4320"/>
          <w:tab w:val="left" w:pos="5040"/>
          <w:tab w:val="left" w:pos="5760"/>
          <w:tab w:val="left" w:pos="6480"/>
          <w:tab w:val="left" w:pos="7200"/>
          <w:tab w:val="left" w:pos="7920"/>
        </w:tabs>
        <w:ind w:left="720"/>
        <w:jc w:val="both"/>
        <w:rPr>
          <w:ins w:id="2162" w:author="jmavares" w:date="2009-04-14T20:33:00Z"/>
          <w:bCs/>
          <w:shd w:val="clear" w:color="auto" w:fill="FFFFFF"/>
        </w:rPr>
      </w:pPr>
    </w:p>
    <w:p w:rsidR="00FF1B3A" w:rsidRPr="005D03CB" w:rsidRDefault="00FF1B3A" w:rsidP="008F00ED">
      <w:pPr>
        <w:pStyle w:val="BodyText"/>
        <w:tabs>
          <w:tab w:val="left" w:pos="1260"/>
        </w:tabs>
        <w:spacing w:line="240" w:lineRule="auto"/>
        <w:ind w:left="1080" w:right="13"/>
        <w:rPr>
          <w:ins w:id="2163" w:author="jmavares" w:date="2009-04-14T20:33:00Z"/>
          <w:b/>
          <w:bCs/>
        </w:rPr>
      </w:pPr>
      <w:ins w:id="2164" w:author="jmavares" w:date="2009-04-14T20:33:00Z">
        <w:r w:rsidRPr="005D03CB">
          <w:rPr>
            <w:b/>
            <w:bCs/>
          </w:rPr>
          <w:t>Equipos y Materiales Nacionales</w:t>
        </w:r>
        <w:r w:rsidR="000D0EC3" w:rsidRPr="005D03CB">
          <w:rPr>
            <w:b/>
            <w:bCs/>
          </w:rPr>
          <w:t xml:space="preserve"> para la Obra</w:t>
        </w:r>
        <w:r w:rsidRPr="005D03CB">
          <w:rPr>
            <w:b/>
            <w:bCs/>
          </w:rPr>
          <w:t>:</w:t>
        </w:r>
      </w:ins>
    </w:p>
    <w:p w:rsidR="00FF1B3A" w:rsidRPr="005D03CB" w:rsidRDefault="00FF1B3A" w:rsidP="008F00ED">
      <w:pPr>
        <w:pStyle w:val="BodyText"/>
        <w:tabs>
          <w:tab w:val="left" w:pos="1260"/>
        </w:tabs>
        <w:spacing w:line="240" w:lineRule="auto"/>
        <w:ind w:left="1080" w:right="13"/>
        <w:rPr>
          <w:ins w:id="2165" w:author="jmavares" w:date="2009-04-14T20:33:00Z"/>
        </w:rPr>
      </w:pPr>
      <w:ins w:id="2166" w:author="jmavares" w:date="2009-04-14T20:33:00Z">
        <w:r w:rsidRPr="005D03CB">
          <w:t>100 % a la Recepción de los Equipos y Materiales en el Sitio de la Obra.</w:t>
        </w:r>
        <w:r w:rsidR="008478F5" w:rsidRPr="005D03CB">
          <w:t xml:space="preserve"> </w:t>
        </w:r>
        <w:r w:rsidRPr="005D03CB">
          <w:t>(se  aceptan entregas parciales)</w:t>
        </w:r>
        <w:r w:rsidR="00DE402E" w:rsidRPr="005D03CB">
          <w:t xml:space="preserve"> </w:t>
        </w:r>
      </w:ins>
    </w:p>
    <w:p w:rsidR="00FF1B3A" w:rsidRPr="005D03CB" w:rsidRDefault="00FF1B3A" w:rsidP="008F00ED">
      <w:pPr>
        <w:pStyle w:val="BodyText"/>
        <w:tabs>
          <w:tab w:val="left" w:pos="1260"/>
        </w:tabs>
        <w:spacing w:line="240" w:lineRule="auto"/>
        <w:ind w:left="1080" w:right="13"/>
        <w:rPr>
          <w:ins w:id="2167" w:author="jmavares" w:date="2009-04-14T20:33:00Z"/>
        </w:rPr>
      </w:pPr>
    </w:p>
    <w:p w:rsidR="00FF1B3A" w:rsidRPr="005D03CB" w:rsidRDefault="00FF1B3A" w:rsidP="008F00ED">
      <w:pPr>
        <w:pStyle w:val="BodyText"/>
        <w:tabs>
          <w:tab w:val="left" w:pos="1260"/>
        </w:tabs>
        <w:spacing w:line="240" w:lineRule="auto"/>
        <w:ind w:left="1080" w:right="13"/>
        <w:rPr>
          <w:ins w:id="2168" w:author="jmavares" w:date="2009-04-14T20:33:00Z"/>
          <w:b/>
          <w:bCs/>
        </w:rPr>
      </w:pPr>
      <w:ins w:id="2169" w:author="jmavares" w:date="2009-04-14T20:33:00Z">
        <w:r w:rsidRPr="005D03CB">
          <w:rPr>
            <w:b/>
            <w:bCs/>
          </w:rPr>
          <w:t>Equipos y Materiales importados</w:t>
        </w:r>
        <w:r w:rsidR="000D0EC3" w:rsidRPr="005D03CB">
          <w:rPr>
            <w:b/>
            <w:bCs/>
          </w:rPr>
          <w:t xml:space="preserve"> para la Obra</w:t>
        </w:r>
        <w:r w:rsidRPr="005D03CB">
          <w:rPr>
            <w:b/>
            <w:bCs/>
          </w:rPr>
          <w:t>:</w:t>
        </w:r>
      </w:ins>
    </w:p>
    <w:p w:rsidR="00FF1B3A" w:rsidRPr="005D03CB" w:rsidRDefault="00FF1B3A" w:rsidP="008F00ED">
      <w:pPr>
        <w:pStyle w:val="BodyText"/>
        <w:tabs>
          <w:tab w:val="left" w:pos="1260"/>
        </w:tabs>
        <w:spacing w:line="240" w:lineRule="auto"/>
        <w:ind w:left="1080" w:right="13"/>
        <w:rPr>
          <w:ins w:id="2170" w:author="jmavares" w:date="2009-04-14T20:33:00Z"/>
        </w:rPr>
      </w:pPr>
      <w:ins w:id="2171" w:author="jmavares" w:date="2009-04-14T20:33:00Z">
        <w:r w:rsidRPr="005D03CB">
          <w:t xml:space="preserve">45% contra la consignación de los Documentos de Embarque de los equipos o materiales.  </w:t>
        </w:r>
      </w:ins>
    </w:p>
    <w:p w:rsidR="00FF1B3A" w:rsidRPr="005D03CB" w:rsidRDefault="00FF1B3A" w:rsidP="008F00ED">
      <w:pPr>
        <w:pStyle w:val="BodyText"/>
        <w:tabs>
          <w:tab w:val="left" w:pos="1260"/>
        </w:tabs>
        <w:spacing w:line="240" w:lineRule="auto"/>
        <w:ind w:left="1080" w:right="13"/>
        <w:rPr>
          <w:ins w:id="2172" w:author="jmavares" w:date="2009-04-14T20:33:00Z"/>
        </w:rPr>
      </w:pPr>
      <w:ins w:id="2173" w:author="jmavares" w:date="2009-04-14T20:33:00Z">
        <w:r w:rsidRPr="005D03CB">
          <w:t>35%  contra recepción de los Equipos o Materiales en el Sitio de la Obra.</w:t>
        </w:r>
      </w:ins>
    </w:p>
    <w:p w:rsidR="00FF1B3A" w:rsidRPr="005D03CB" w:rsidRDefault="00FF1B3A" w:rsidP="008F00ED">
      <w:pPr>
        <w:pStyle w:val="BodyText"/>
        <w:tabs>
          <w:tab w:val="left" w:pos="1260"/>
        </w:tabs>
        <w:spacing w:line="240" w:lineRule="auto"/>
        <w:ind w:left="1080" w:right="13"/>
        <w:rPr>
          <w:ins w:id="2174" w:author="jmavares" w:date="2009-04-14T20:33:00Z"/>
        </w:rPr>
      </w:pPr>
      <w:ins w:id="2175" w:author="jmavares" w:date="2009-04-14T20:33:00Z">
        <w:r w:rsidRPr="005D03CB">
          <w:t>20% Aceptación de Culminación de Pruebas de Puesta en Marcha.</w:t>
        </w:r>
      </w:ins>
    </w:p>
    <w:p w:rsidR="00FF1B3A" w:rsidRPr="005D03CB" w:rsidRDefault="00FF1B3A" w:rsidP="008F00ED">
      <w:pPr>
        <w:pStyle w:val="BodyText"/>
        <w:tabs>
          <w:tab w:val="left" w:pos="1260"/>
        </w:tabs>
        <w:spacing w:line="240" w:lineRule="auto"/>
        <w:ind w:left="1080" w:right="13"/>
        <w:rPr>
          <w:ins w:id="2176" w:author="jmavares" w:date="2009-04-14T20:33:00Z"/>
        </w:rPr>
      </w:pPr>
    </w:p>
    <w:p w:rsidR="00FF1B3A" w:rsidRPr="005D03CB" w:rsidRDefault="00FF1B3A" w:rsidP="008F00ED">
      <w:pPr>
        <w:pStyle w:val="BodyText"/>
        <w:tabs>
          <w:tab w:val="left" w:pos="1260"/>
        </w:tabs>
        <w:spacing w:line="240" w:lineRule="auto"/>
        <w:ind w:left="1080" w:right="13"/>
        <w:rPr>
          <w:ins w:id="2177" w:author="jmavares" w:date="2009-04-14T20:33:00Z"/>
          <w:b/>
          <w:bCs/>
        </w:rPr>
      </w:pPr>
      <w:ins w:id="2178" w:author="jmavares" w:date="2009-04-14T20:33:00Z">
        <w:r w:rsidRPr="005D03CB">
          <w:rPr>
            <w:b/>
            <w:bCs/>
          </w:rPr>
          <w:t>Equipos y Materiales importados (</w:t>
        </w:r>
        <w:r w:rsidRPr="005D03CB">
          <w:rPr>
            <w:b/>
          </w:rPr>
          <w:t>suministro de consumibles para la primera etapa de operación</w:t>
        </w:r>
        <w:r w:rsidRPr="005D03CB">
          <w:rPr>
            <w:b/>
            <w:bCs/>
          </w:rPr>
          <w:t>):</w:t>
        </w:r>
      </w:ins>
    </w:p>
    <w:p w:rsidR="00FF1B3A" w:rsidRPr="005D03CB" w:rsidRDefault="00FF1B3A" w:rsidP="008F00ED">
      <w:pPr>
        <w:pStyle w:val="BodyText"/>
        <w:tabs>
          <w:tab w:val="left" w:pos="1260"/>
        </w:tabs>
        <w:spacing w:line="240" w:lineRule="auto"/>
        <w:ind w:left="1080" w:right="13"/>
        <w:rPr>
          <w:ins w:id="2179" w:author="jmavares" w:date="2009-04-14T20:33:00Z"/>
        </w:rPr>
      </w:pPr>
      <w:ins w:id="2180" w:author="jmavares" w:date="2009-04-14T20:33:00Z">
        <w:r w:rsidRPr="005D03CB">
          <w:t>100 % a la  Recepción de los Equipos y Materiales en el Sitio de la Obra.</w:t>
        </w:r>
        <w:r w:rsidR="00D647FB" w:rsidRPr="005D03CB">
          <w:t xml:space="preserve"> </w:t>
        </w:r>
        <w:r w:rsidRPr="005D03CB">
          <w:t>(se  aceptan entregas parciales)</w:t>
        </w:r>
      </w:ins>
    </w:p>
    <w:p w:rsidR="00FF1B3A" w:rsidRPr="005D03CB" w:rsidRDefault="00FF1B3A" w:rsidP="008F00ED">
      <w:pPr>
        <w:pStyle w:val="BodyText"/>
        <w:tabs>
          <w:tab w:val="left" w:pos="1260"/>
        </w:tabs>
        <w:spacing w:line="240" w:lineRule="auto"/>
        <w:ind w:left="1080" w:right="13"/>
        <w:rPr>
          <w:ins w:id="2181" w:author="jmavares" w:date="2009-04-14T20:33:00Z"/>
        </w:rPr>
      </w:pPr>
    </w:p>
    <w:p w:rsidR="00FF1B3A" w:rsidRPr="005D03CB" w:rsidRDefault="00FF1B3A" w:rsidP="008F00ED">
      <w:pPr>
        <w:pStyle w:val="BodyText"/>
        <w:tabs>
          <w:tab w:val="left" w:pos="1260"/>
        </w:tabs>
        <w:ind w:left="1080" w:right="13"/>
        <w:rPr>
          <w:ins w:id="2182" w:author="jmavares" w:date="2009-04-14T20:33:00Z"/>
        </w:rPr>
      </w:pPr>
      <w:ins w:id="2183" w:author="jmavares" w:date="2009-04-14T20:33:00Z">
        <w:r w:rsidRPr="005D03CB">
          <w:rPr>
            <w:b/>
          </w:rPr>
          <w:t>Servicio de Ingeniería</w:t>
        </w:r>
        <w:r w:rsidRPr="005D03CB">
          <w:t>:</w:t>
        </w:r>
      </w:ins>
    </w:p>
    <w:p w:rsidR="00FF1B3A" w:rsidRPr="005D03CB" w:rsidRDefault="00FF1B3A" w:rsidP="008F00ED">
      <w:pPr>
        <w:pStyle w:val="BodyText"/>
        <w:ind w:left="1080" w:right="13"/>
        <w:rPr>
          <w:ins w:id="2184" w:author="jmavares" w:date="2009-04-14T20:33:00Z"/>
        </w:rPr>
      </w:pPr>
      <w:ins w:id="2185" w:author="jmavares" w:date="2009-04-14T20:33:00Z">
        <w:r w:rsidRPr="005D03CB">
          <w:t>Contra la consignación y aprobación po</w:t>
        </w:r>
        <w:r w:rsidR="000D0EC3" w:rsidRPr="005D03CB">
          <w:t xml:space="preserve">r parte de EL ENTE CONTRATANTE </w:t>
        </w:r>
        <w:r w:rsidRPr="005D03CB">
          <w:t>de los siguientes productos entregados en conjunto y en los siguientes porcentajes:</w:t>
        </w:r>
      </w:ins>
    </w:p>
    <w:p w:rsidR="00FF1B3A" w:rsidRPr="005D03CB" w:rsidRDefault="00FF1B3A" w:rsidP="000D0EC3">
      <w:pPr>
        <w:pStyle w:val="BodyText"/>
        <w:numPr>
          <w:ilvl w:val="0"/>
          <w:numId w:val="22"/>
        </w:numPr>
        <w:spacing w:line="240" w:lineRule="auto"/>
        <w:ind w:right="13"/>
        <w:rPr>
          <w:ins w:id="2186" w:author="jmavares" w:date="2009-04-14T20:33:00Z"/>
        </w:rPr>
      </w:pPr>
      <w:ins w:id="2187" w:author="jmavares" w:date="2009-04-14T20:33:00Z">
        <w:r w:rsidRPr="005D03CB">
          <w:t xml:space="preserve">Ingeniería Conceptual y Básica: Pago del 100% de </w:t>
        </w:r>
        <w:r w:rsidR="0072487C" w:rsidRPr="005D03CB">
          <w:t>l</w:t>
        </w:r>
        <w:r w:rsidRPr="005D03CB">
          <w:t>as ingenierías referidas (Conceptual y Básica), a su entrega y aprobación por el ENTE CONTRATANTE.</w:t>
        </w:r>
      </w:ins>
    </w:p>
    <w:p w:rsidR="00FF1B3A" w:rsidRPr="005D03CB" w:rsidRDefault="00FF1B3A" w:rsidP="000D0EC3">
      <w:pPr>
        <w:pStyle w:val="BodyText"/>
        <w:numPr>
          <w:ilvl w:val="0"/>
          <w:numId w:val="22"/>
        </w:numPr>
        <w:spacing w:line="240" w:lineRule="auto"/>
        <w:ind w:right="13"/>
        <w:rPr>
          <w:ins w:id="2188" w:author="jmavares" w:date="2009-04-14T20:33:00Z"/>
        </w:rPr>
      </w:pPr>
      <w:ins w:id="2189" w:author="jmavares" w:date="2009-04-14T20:33:00Z">
        <w:r w:rsidRPr="005D03CB">
          <w:t xml:space="preserve">Ingeniería de Detalle de los diferentes componentes y sistemas asociados, con sus planos para construcción (en papel físico y archivos electrónicos), catálogos, modelos de equipos, materiales, etc, en sus diversos aspectos. El Pago del 90% del monto asociado a la Ingeniería de Detalle se cancelará de acuerdo a cronograma de entrega </w:t>
        </w:r>
        <w:r w:rsidR="00C82739" w:rsidRPr="005D03CB">
          <w:t>de toda</w:t>
        </w:r>
        <w:r w:rsidRPr="005D03CB">
          <w:t xml:space="preserve"> la ingeniería de detalles, preestablecido entre el ENTE CONTRATANTE y EL CONTRATISTA.  El otro 10 % se pagará una vez construid</w:t>
        </w:r>
        <w:r w:rsidR="004724A8" w:rsidRPr="005D03CB">
          <w:t>os y puestos</w:t>
        </w:r>
        <w:r w:rsidRPr="005D03CB">
          <w:t xml:space="preserve"> en servicio los equipos asociados al </w:t>
        </w:r>
        <w:r w:rsidR="000D0EC3" w:rsidRPr="005D03CB">
          <w:t>proyecto</w:t>
        </w:r>
        <w:r w:rsidR="004724A8" w:rsidRPr="005D03CB">
          <w:t>,</w:t>
        </w:r>
        <w:r w:rsidRPr="005D03CB">
          <w:t xml:space="preserve"> corregid</w:t>
        </w:r>
        <w:r w:rsidR="004724A8" w:rsidRPr="005D03CB">
          <w:t>o</w:t>
        </w:r>
        <w:r w:rsidRPr="005D03CB">
          <w:t xml:space="preserve"> </w:t>
        </w:r>
        <w:r w:rsidR="00BA3CF1" w:rsidRPr="005D03CB">
          <w:t xml:space="preserve">y recibidos </w:t>
        </w:r>
        <w:r w:rsidRPr="005D03CB">
          <w:t xml:space="preserve">como construidas todos los planos </w:t>
        </w:r>
        <w:r w:rsidR="00BA3CF1" w:rsidRPr="005D03CB">
          <w:t xml:space="preserve">“as built” </w:t>
        </w:r>
        <w:r w:rsidRPr="005D03CB">
          <w:t>y firmada el Acta de Aceptación Provisional.</w:t>
        </w:r>
      </w:ins>
    </w:p>
    <w:p w:rsidR="00FF1B3A" w:rsidRPr="005D03CB" w:rsidRDefault="00FF1B3A" w:rsidP="00FF1B3A">
      <w:pPr>
        <w:pStyle w:val="BodyText"/>
        <w:ind w:left="720" w:right="13"/>
        <w:rPr>
          <w:ins w:id="2190" w:author="jmavares" w:date="2009-04-14T20:33:00Z"/>
        </w:rPr>
      </w:pPr>
    </w:p>
    <w:p w:rsidR="00FF1B3A" w:rsidRPr="005D03CB" w:rsidRDefault="00FF1B3A" w:rsidP="008F00ED">
      <w:pPr>
        <w:pStyle w:val="BodyText"/>
        <w:ind w:left="1080" w:right="13"/>
        <w:rPr>
          <w:ins w:id="2191" w:author="jmavares" w:date="2009-04-14T20:33:00Z"/>
        </w:rPr>
      </w:pPr>
      <w:ins w:id="2192" w:author="jmavares" w:date="2009-04-14T20:33:00Z">
        <w:r w:rsidRPr="005D03CB">
          <w:t>Los planos deberán ser consignados en físico y en archivos electrónicos, entregados en formato  gráficos editable.</w:t>
        </w:r>
      </w:ins>
    </w:p>
    <w:p w:rsidR="00FF1B3A" w:rsidRPr="005D03CB" w:rsidRDefault="00FF1B3A" w:rsidP="008F00ED">
      <w:pPr>
        <w:ind w:left="1080" w:right="-7"/>
        <w:jc w:val="both"/>
        <w:rPr>
          <w:ins w:id="2193" w:author="jmavares" w:date="2009-04-14T20:33:00Z"/>
        </w:rPr>
      </w:pPr>
      <w:ins w:id="2194" w:author="jmavares" w:date="2009-04-14T20:33:00Z">
        <w:r w:rsidRPr="005D03CB">
          <w:t>EL CONTRATISTA definirá y propondrá, posterior a la firma del contrato, un listado de productos de ingeniería (Conceptual, básica y detalles) a ser desarrollados durante el proyecto.</w:t>
        </w:r>
      </w:ins>
    </w:p>
    <w:p w:rsidR="00FF1B3A" w:rsidRPr="005D03CB" w:rsidRDefault="00FF1B3A" w:rsidP="00FF1B3A">
      <w:pPr>
        <w:pStyle w:val="BodyText"/>
        <w:spacing w:line="240" w:lineRule="auto"/>
        <w:ind w:left="720" w:right="13"/>
        <w:rPr>
          <w:ins w:id="2195" w:author="jmavares" w:date="2009-04-14T20:33:00Z"/>
          <w:b/>
          <w:bCs/>
        </w:rPr>
      </w:pPr>
    </w:p>
    <w:p w:rsidR="00165CA2" w:rsidRPr="005D03CB" w:rsidRDefault="00165CA2" w:rsidP="007423CB">
      <w:pPr>
        <w:pStyle w:val="BodyText"/>
        <w:tabs>
          <w:tab w:val="left" w:pos="1260"/>
        </w:tabs>
        <w:spacing w:line="240" w:lineRule="auto"/>
        <w:ind w:left="1080" w:right="13"/>
        <w:rPr>
          <w:ins w:id="2196" w:author="jmavares" w:date="2009-04-14T20:33:00Z"/>
          <w:b/>
          <w:bCs/>
        </w:rPr>
      </w:pPr>
    </w:p>
    <w:p w:rsidR="007423CB" w:rsidRPr="005D03CB" w:rsidRDefault="007423CB" w:rsidP="007423CB">
      <w:pPr>
        <w:pStyle w:val="BodyText"/>
        <w:tabs>
          <w:tab w:val="left" w:pos="1260"/>
        </w:tabs>
        <w:spacing w:line="240" w:lineRule="auto"/>
        <w:ind w:left="1080" w:right="13"/>
        <w:rPr>
          <w:ins w:id="2197" w:author="jmavares" w:date="2009-04-14T20:33:00Z"/>
          <w:b/>
          <w:bCs/>
        </w:rPr>
      </w:pPr>
      <w:ins w:id="2198" w:author="jmavares" w:date="2009-04-14T20:33:00Z">
        <w:r w:rsidRPr="005D03CB">
          <w:rPr>
            <w:b/>
            <w:bCs/>
          </w:rPr>
          <w:t xml:space="preserve">Traslado de las Unidades y Equipos Principales desde Puerto de </w:t>
        </w:r>
        <w:r w:rsidR="00E1560C">
          <w:rPr>
            <w:b/>
            <w:bCs/>
          </w:rPr>
          <w:t>Maracaibo</w:t>
        </w:r>
        <w:r w:rsidRPr="005D03CB">
          <w:rPr>
            <w:b/>
            <w:bCs/>
          </w:rPr>
          <w:t xml:space="preserve"> hasta Planta Termozulia:</w:t>
        </w:r>
      </w:ins>
    </w:p>
    <w:p w:rsidR="00165CA2" w:rsidRPr="005D03CB" w:rsidRDefault="00165CA2" w:rsidP="007423CB">
      <w:pPr>
        <w:pStyle w:val="BodyText"/>
        <w:tabs>
          <w:tab w:val="left" w:pos="1260"/>
        </w:tabs>
        <w:spacing w:line="240" w:lineRule="auto"/>
        <w:ind w:left="1080" w:right="13"/>
        <w:rPr>
          <w:ins w:id="2199" w:author="jmavares" w:date="2009-04-14T20:33:00Z"/>
          <w:b/>
          <w:bCs/>
        </w:rPr>
      </w:pPr>
    </w:p>
    <w:p w:rsidR="007423CB" w:rsidRPr="005D03CB" w:rsidRDefault="00E1560C" w:rsidP="007423CB">
      <w:pPr>
        <w:pStyle w:val="BodyText"/>
        <w:tabs>
          <w:tab w:val="left" w:pos="1260"/>
        </w:tabs>
        <w:spacing w:line="240" w:lineRule="auto"/>
        <w:ind w:left="1080" w:right="13"/>
        <w:rPr>
          <w:ins w:id="2200" w:author="jmavares" w:date="2009-04-14T20:33:00Z"/>
        </w:rPr>
      </w:pPr>
      <w:ins w:id="2201" w:author="jmavares" w:date="2009-04-14T20:33:00Z">
        <w:r>
          <w:t>100</w:t>
        </w:r>
        <w:r w:rsidR="007423CB" w:rsidRPr="005D03CB">
          <w:t>%  contra recepción de los Equipos o Materiales en el Sitio de la Obra.</w:t>
        </w:r>
      </w:ins>
    </w:p>
    <w:p w:rsidR="00165CA2" w:rsidRPr="005D03CB" w:rsidRDefault="00165CA2" w:rsidP="008F00ED">
      <w:pPr>
        <w:pStyle w:val="BodyText"/>
        <w:spacing w:line="240" w:lineRule="auto"/>
        <w:ind w:left="1080" w:right="13"/>
        <w:rPr>
          <w:ins w:id="2202" w:author="jmavares" w:date="2009-04-14T20:33:00Z"/>
          <w:b/>
        </w:rPr>
      </w:pPr>
    </w:p>
    <w:p w:rsidR="00073706" w:rsidRPr="005D03CB" w:rsidRDefault="00FF1B3A" w:rsidP="008F00ED">
      <w:pPr>
        <w:pStyle w:val="BodyText"/>
        <w:spacing w:line="240" w:lineRule="auto"/>
        <w:ind w:left="1080" w:right="13"/>
        <w:rPr>
          <w:ins w:id="2203" w:author="jmavares" w:date="2009-04-14T20:33:00Z"/>
          <w:b/>
        </w:rPr>
      </w:pPr>
      <w:ins w:id="2204" w:author="jmavares" w:date="2009-04-14T20:33:00Z">
        <w:r w:rsidRPr="005D03CB">
          <w:rPr>
            <w:b/>
          </w:rPr>
          <w:t xml:space="preserve">Montaje </w:t>
        </w:r>
        <w:r w:rsidR="00073706" w:rsidRPr="005D03CB">
          <w:rPr>
            <w:b/>
          </w:rPr>
          <w:t xml:space="preserve">Electromecánico </w:t>
        </w:r>
        <w:r w:rsidRPr="005D03CB">
          <w:rPr>
            <w:b/>
          </w:rPr>
          <w:t>y Puesta en Marcha de dos Unidades Turbogeneradores</w:t>
        </w:r>
        <w:r w:rsidR="00073706" w:rsidRPr="005D03CB">
          <w:rPr>
            <w:b/>
          </w:rPr>
          <w:t xml:space="preserve">, </w:t>
        </w:r>
        <w:r w:rsidRPr="005D03CB">
          <w:rPr>
            <w:b/>
          </w:rPr>
          <w:t xml:space="preserve">el Transformador principal y los equipos auxiliares y del balance de planta: </w:t>
        </w:r>
      </w:ins>
    </w:p>
    <w:p w:rsidR="00073706" w:rsidRPr="005D03CB" w:rsidRDefault="00073706" w:rsidP="008F00ED">
      <w:pPr>
        <w:pStyle w:val="BodyText"/>
        <w:spacing w:line="240" w:lineRule="auto"/>
        <w:ind w:left="1080" w:right="13"/>
        <w:rPr>
          <w:ins w:id="2205" w:author="jmavares" w:date="2009-04-14T20:33:00Z"/>
          <w:b/>
        </w:rPr>
      </w:pPr>
    </w:p>
    <w:p w:rsidR="00FF1B3A" w:rsidRPr="005D03CB" w:rsidRDefault="00FF1B3A" w:rsidP="008F00ED">
      <w:pPr>
        <w:pStyle w:val="BodyText"/>
        <w:spacing w:line="240" w:lineRule="auto"/>
        <w:ind w:left="1080" w:right="13"/>
        <w:rPr>
          <w:ins w:id="2206" w:author="jmavares" w:date="2009-04-14T20:33:00Z"/>
        </w:rPr>
      </w:pPr>
      <w:ins w:id="2207" w:author="jmavares" w:date="2009-04-14T20:33:00Z">
        <w:r w:rsidRPr="005D03CB">
          <w:t xml:space="preserve">Por valuaciones </w:t>
        </w:r>
        <w:r w:rsidR="00F013D3" w:rsidRPr="005D03CB">
          <w:t xml:space="preserve">mensuales </w:t>
        </w:r>
        <w:r w:rsidRPr="005D03CB">
          <w:t xml:space="preserve">de obra  previamente acordadas entre </w:t>
        </w:r>
        <w:r w:rsidR="00DF7BAD" w:rsidRPr="005D03CB">
          <w:t>EL CONTRATISTA</w:t>
        </w:r>
        <w:r w:rsidRPr="005D03CB">
          <w:t xml:space="preserve"> y EL ENTE CONTRATANTE, considerando porcentajes por:</w:t>
        </w:r>
      </w:ins>
    </w:p>
    <w:p w:rsidR="00FF1B3A" w:rsidRPr="005D03CB" w:rsidRDefault="00FF1B3A" w:rsidP="007C43A0">
      <w:pPr>
        <w:pStyle w:val="BodyText"/>
        <w:numPr>
          <w:ilvl w:val="0"/>
          <w:numId w:val="21"/>
        </w:numPr>
        <w:spacing w:line="240" w:lineRule="auto"/>
        <w:ind w:left="1080" w:right="13" w:firstLine="0"/>
        <w:rPr>
          <w:ins w:id="2208" w:author="jmavares" w:date="2009-04-14T20:33:00Z"/>
        </w:rPr>
      </w:pPr>
      <w:ins w:id="2209" w:author="jmavares" w:date="2009-04-14T20:33:00Z">
        <w:r w:rsidRPr="005D03CB">
          <w:t>Construcción de Fundaciones</w:t>
        </w:r>
        <w:r w:rsidR="00132249" w:rsidRPr="005D03CB">
          <w:t xml:space="preserve"> </w:t>
        </w:r>
        <w:r w:rsidR="00F013D3" w:rsidRPr="005D03CB">
          <w:t xml:space="preserve">listas para el montaje de los </w:t>
        </w:r>
        <w:r w:rsidR="00132249" w:rsidRPr="005D03CB">
          <w:t>e</w:t>
        </w:r>
        <w:r w:rsidR="00F013D3" w:rsidRPr="005D03CB">
          <w:t>quipos</w:t>
        </w:r>
        <w:r w:rsidR="00132249" w:rsidRPr="005D03CB">
          <w:t xml:space="preserve"> </w:t>
        </w:r>
        <w:r w:rsidR="0020035D" w:rsidRPr="005D03CB">
          <w:t>20</w:t>
        </w:r>
        <w:r w:rsidR="00132249" w:rsidRPr="005D03CB">
          <w:t>%</w:t>
        </w:r>
      </w:ins>
    </w:p>
    <w:p w:rsidR="00FF1B3A" w:rsidRPr="005D03CB" w:rsidRDefault="00F013D3" w:rsidP="007C43A0">
      <w:pPr>
        <w:pStyle w:val="BodyText"/>
        <w:numPr>
          <w:ilvl w:val="0"/>
          <w:numId w:val="21"/>
        </w:numPr>
        <w:spacing w:line="240" w:lineRule="auto"/>
        <w:ind w:left="1080" w:right="13" w:firstLine="0"/>
        <w:rPr>
          <w:ins w:id="2210" w:author="jmavares" w:date="2009-04-14T20:33:00Z"/>
        </w:rPr>
      </w:pPr>
      <w:ins w:id="2211" w:author="jmavares" w:date="2009-04-14T20:33:00Z">
        <w:r w:rsidRPr="005D03CB">
          <w:t xml:space="preserve">Montaje electro-mecánico </w:t>
        </w:r>
        <w:r w:rsidR="00FF1B3A" w:rsidRPr="005D03CB">
          <w:t>de los Equipos o Grupo de Equipos sobre las fundaciones</w:t>
        </w:r>
        <w:r w:rsidR="00132249" w:rsidRPr="005D03CB">
          <w:t xml:space="preserve"> </w:t>
        </w:r>
        <w:r w:rsidR="0020035D" w:rsidRPr="005D03CB">
          <w:t>listos para arranque 60</w:t>
        </w:r>
        <w:r w:rsidR="00132249" w:rsidRPr="005D03CB">
          <w:t>%</w:t>
        </w:r>
        <w:r w:rsidR="00FF1B3A" w:rsidRPr="005D03CB">
          <w:t>.</w:t>
        </w:r>
      </w:ins>
    </w:p>
    <w:p w:rsidR="00FF1B3A" w:rsidRPr="005D03CB" w:rsidRDefault="00FF1B3A" w:rsidP="007C43A0">
      <w:pPr>
        <w:pStyle w:val="BodyText"/>
        <w:numPr>
          <w:ilvl w:val="0"/>
          <w:numId w:val="21"/>
        </w:numPr>
        <w:spacing w:line="240" w:lineRule="auto"/>
        <w:ind w:left="1080" w:right="13" w:firstLine="0"/>
        <w:rPr>
          <w:ins w:id="2212" w:author="jmavares" w:date="2009-04-14T20:33:00Z"/>
        </w:rPr>
      </w:pPr>
      <w:ins w:id="2213" w:author="jmavares" w:date="2009-04-14T20:33:00Z">
        <w:r w:rsidRPr="005D03CB">
          <w:t>Arranque y Puesta en Marcha de los Equipos o Grupo de Equipos</w:t>
        </w:r>
        <w:r w:rsidR="00132249" w:rsidRPr="005D03CB">
          <w:t xml:space="preserve"> </w:t>
        </w:r>
        <w:r w:rsidR="0020035D" w:rsidRPr="005D03CB">
          <w:t>20</w:t>
        </w:r>
        <w:r w:rsidR="00132249" w:rsidRPr="005D03CB">
          <w:t>%</w:t>
        </w:r>
        <w:r w:rsidRPr="005D03CB">
          <w:t xml:space="preserve"> </w:t>
        </w:r>
      </w:ins>
    </w:p>
    <w:p w:rsidR="00FF1B3A" w:rsidRPr="005D03CB" w:rsidRDefault="00FF1B3A" w:rsidP="00FF1B3A">
      <w:pPr>
        <w:pStyle w:val="BodyText"/>
        <w:spacing w:line="240" w:lineRule="auto"/>
        <w:ind w:left="720" w:right="13"/>
        <w:rPr>
          <w:ins w:id="2214" w:author="jmavares" w:date="2009-04-14T20:33:00Z"/>
          <w:color w:val="FF0000"/>
        </w:rPr>
      </w:pPr>
    </w:p>
    <w:p w:rsidR="00FF1B3A" w:rsidRPr="005D03CB" w:rsidRDefault="00FF1B3A" w:rsidP="008F00ED">
      <w:pPr>
        <w:pStyle w:val="BodyText"/>
        <w:spacing w:line="240" w:lineRule="auto"/>
        <w:ind w:left="1080" w:right="13"/>
        <w:rPr>
          <w:ins w:id="2215" w:author="jmavares" w:date="2009-04-14T20:33:00Z"/>
        </w:rPr>
      </w:pPr>
      <w:ins w:id="2216" w:author="jmavares" w:date="2009-04-14T20:33:00Z">
        <w:r w:rsidRPr="005D03CB">
          <w:t>Para hacer efectivo los pagos de cada una de las actividades referenciales (hitos de pago), mostrados anteriormente, EL CONTRATISTA debe consignar los siguientes documentos:</w:t>
        </w:r>
      </w:ins>
    </w:p>
    <w:p w:rsidR="00FF1B3A" w:rsidRPr="005D03CB" w:rsidRDefault="00FF1B3A" w:rsidP="00FF1B3A">
      <w:pPr>
        <w:pStyle w:val="BodyText"/>
        <w:spacing w:line="240" w:lineRule="auto"/>
        <w:ind w:left="720" w:right="13"/>
        <w:rPr>
          <w:ins w:id="2217" w:author="jmavares" w:date="2009-04-14T20:33:00Z"/>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00"/>
        <w:gridCol w:w="7380"/>
      </w:tblGrid>
      <w:tr w:rsidR="00FF1B3A" w:rsidRPr="005D03CB">
        <w:trPr>
          <w:trHeight w:val="364"/>
          <w:ins w:id="2218" w:author="jmavares" w:date="2009-04-14T20:33:00Z"/>
        </w:trPr>
        <w:tc>
          <w:tcPr>
            <w:tcW w:w="2700" w:type="dxa"/>
            <w:vAlign w:val="center"/>
          </w:tcPr>
          <w:p w:rsidR="00FF1B3A" w:rsidRPr="005D03CB" w:rsidRDefault="00FF1B3A" w:rsidP="008F5FD6">
            <w:pPr>
              <w:pStyle w:val="BodyText"/>
              <w:spacing w:line="240" w:lineRule="auto"/>
              <w:ind w:left="720" w:right="13"/>
              <w:rPr>
                <w:ins w:id="2219" w:author="jmavares" w:date="2009-04-14T20:33:00Z"/>
                <w:b/>
                <w:bCs/>
              </w:rPr>
            </w:pPr>
            <w:ins w:id="2220" w:author="jmavares" w:date="2009-04-14T20:33:00Z">
              <w:r w:rsidRPr="005D03CB">
                <w:rPr>
                  <w:b/>
                  <w:bCs/>
                </w:rPr>
                <w:t>HITOS DE PAGO</w:t>
              </w:r>
            </w:ins>
          </w:p>
        </w:tc>
        <w:tc>
          <w:tcPr>
            <w:tcW w:w="7380" w:type="dxa"/>
            <w:vAlign w:val="center"/>
          </w:tcPr>
          <w:p w:rsidR="00FF1B3A" w:rsidRPr="005D03CB" w:rsidRDefault="00FF1B3A" w:rsidP="008F5FD6">
            <w:pPr>
              <w:pStyle w:val="BodyText"/>
              <w:spacing w:line="240" w:lineRule="auto"/>
              <w:ind w:left="720" w:right="13"/>
              <w:rPr>
                <w:ins w:id="2221" w:author="jmavares" w:date="2009-04-14T20:33:00Z"/>
                <w:b/>
                <w:bCs/>
              </w:rPr>
            </w:pPr>
            <w:ins w:id="2222" w:author="jmavares" w:date="2009-04-14T20:33:00Z">
              <w:r w:rsidRPr="005D03CB">
                <w:rPr>
                  <w:b/>
                  <w:bCs/>
                </w:rPr>
                <w:t>DOCUMENTO REQUERIDO</w:t>
              </w:r>
            </w:ins>
          </w:p>
        </w:tc>
      </w:tr>
      <w:tr w:rsidR="00FF1B3A" w:rsidRPr="005D03CB">
        <w:trPr>
          <w:trHeight w:val="346"/>
          <w:ins w:id="2223" w:author="jmavares" w:date="2009-04-14T20:33:00Z"/>
        </w:trPr>
        <w:tc>
          <w:tcPr>
            <w:tcW w:w="2700" w:type="dxa"/>
            <w:vAlign w:val="center"/>
          </w:tcPr>
          <w:p w:rsidR="00FF1B3A" w:rsidRPr="005D03CB" w:rsidRDefault="00FF1B3A" w:rsidP="008F5FD6">
            <w:pPr>
              <w:pStyle w:val="BodyText"/>
              <w:tabs>
                <w:tab w:val="left" w:pos="3102"/>
              </w:tabs>
              <w:spacing w:line="240" w:lineRule="auto"/>
              <w:ind w:right="13"/>
              <w:jc w:val="left"/>
              <w:rPr>
                <w:ins w:id="2224" w:author="jmavares" w:date="2009-04-14T20:33:00Z"/>
                <w:bCs/>
              </w:rPr>
            </w:pPr>
            <w:ins w:id="2225" w:author="jmavares" w:date="2009-04-14T20:33:00Z">
              <w:r w:rsidRPr="005D03CB">
                <w:rPr>
                  <w:bCs/>
                </w:rPr>
                <w:t>Anticipo a la firma del Contrato</w:t>
              </w:r>
            </w:ins>
          </w:p>
        </w:tc>
        <w:tc>
          <w:tcPr>
            <w:tcW w:w="7380" w:type="dxa"/>
            <w:vAlign w:val="center"/>
          </w:tcPr>
          <w:p w:rsidR="00FF1B3A" w:rsidRPr="005D03CB" w:rsidRDefault="00FF1B3A" w:rsidP="008F5FD6">
            <w:pPr>
              <w:pStyle w:val="BodyText"/>
              <w:spacing w:line="240" w:lineRule="auto"/>
              <w:ind w:right="13"/>
              <w:jc w:val="left"/>
              <w:rPr>
                <w:ins w:id="2226" w:author="jmavares" w:date="2009-04-14T20:33:00Z"/>
              </w:rPr>
            </w:pPr>
            <w:ins w:id="2227" w:author="jmavares" w:date="2009-04-14T20:33:00Z">
              <w:r w:rsidRPr="005D03CB">
                <w:t>Fianza de Anticipo aprobada por EL ENTE CONTRATANTE y el recibo de anticipo.</w:t>
              </w:r>
            </w:ins>
          </w:p>
        </w:tc>
      </w:tr>
      <w:tr w:rsidR="00FF1B3A" w:rsidRPr="005D03CB">
        <w:trPr>
          <w:trHeight w:val="2312"/>
          <w:ins w:id="2228" w:author="jmavares" w:date="2009-04-14T20:33:00Z"/>
        </w:trPr>
        <w:tc>
          <w:tcPr>
            <w:tcW w:w="2700" w:type="dxa"/>
          </w:tcPr>
          <w:p w:rsidR="00FF1B3A" w:rsidRPr="005D03CB" w:rsidRDefault="00FF1B3A" w:rsidP="00287BBE">
            <w:pPr>
              <w:pStyle w:val="BodyText"/>
              <w:ind w:right="11"/>
              <w:rPr>
                <w:ins w:id="2229" w:author="jmavares" w:date="2009-04-14T20:33:00Z"/>
                <w:szCs w:val="24"/>
              </w:rPr>
            </w:pPr>
            <w:ins w:id="2230" w:author="jmavares" w:date="2009-04-14T20:33:00Z">
              <w:r w:rsidRPr="005D03CB">
                <w:rPr>
                  <w:szCs w:val="24"/>
                </w:rPr>
                <w:t>Servicio de Ingeniería</w:t>
              </w:r>
            </w:ins>
          </w:p>
        </w:tc>
        <w:tc>
          <w:tcPr>
            <w:tcW w:w="7380" w:type="dxa"/>
          </w:tcPr>
          <w:p w:rsidR="00FF1B3A" w:rsidRPr="005D03CB" w:rsidRDefault="00FF1B3A" w:rsidP="00287BBE">
            <w:pPr>
              <w:pStyle w:val="BodyText"/>
              <w:ind w:right="11"/>
              <w:rPr>
                <w:ins w:id="2231" w:author="jmavares" w:date="2009-04-14T20:33:00Z"/>
                <w:szCs w:val="24"/>
              </w:rPr>
            </w:pPr>
            <w:ins w:id="2232" w:author="jmavares" w:date="2009-04-14T20:33:00Z">
              <w:r w:rsidRPr="005D03CB">
                <w:t xml:space="preserve">Entrega y aprobación de </w:t>
              </w:r>
              <w:r w:rsidR="00F013D3" w:rsidRPr="005D03CB">
                <w:t xml:space="preserve">la </w:t>
              </w:r>
              <w:r w:rsidRPr="005D03CB">
                <w:t>Ingeniería en físico (original) y en archivo electrónico (discos compactos), así como la correspondiente factura aprobada por EL ENTE CONTRATANTE.</w:t>
              </w:r>
              <w:r w:rsidR="007423CB" w:rsidRPr="005D03CB">
                <w:t xml:space="preserve"> </w:t>
              </w:r>
              <w:r w:rsidRPr="005D03CB">
                <w:t>Se elaborará y firmará entre las partes una constancia de Finalización de productos o grupo de productos que conforman parcial o totalmente cada Hito de Ingeniería.</w:t>
              </w:r>
            </w:ins>
          </w:p>
        </w:tc>
      </w:tr>
      <w:tr w:rsidR="00FF1B3A" w:rsidRPr="005D03CB">
        <w:trPr>
          <w:ins w:id="2233" w:author="jmavares" w:date="2009-04-14T20:33:00Z"/>
        </w:trPr>
        <w:tc>
          <w:tcPr>
            <w:tcW w:w="2700" w:type="dxa"/>
          </w:tcPr>
          <w:p w:rsidR="00FF1B3A" w:rsidRPr="005D03CB" w:rsidRDefault="00FF1B3A" w:rsidP="008F5FD6">
            <w:pPr>
              <w:pStyle w:val="BodyText"/>
              <w:spacing w:line="240" w:lineRule="auto"/>
              <w:ind w:right="13"/>
              <w:rPr>
                <w:ins w:id="2234" w:author="jmavares" w:date="2009-04-14T20:33:00Z"/>
                <w:bCs/>
              </w:rPr>
            </w:pPr>
            <w:ins w:id="2235" w:author="jmavares" w:date="2009-04-14T20:33:00Z">
              <w:r w:rsidRPr="005D03CB">
                <w:rPr>
                  <w:bCs/>
                </w:rPr>
                <w:t>Recepción de los Equipos y Materiales en la Obra</w:t>
              </w:r>
            </w:ins>
          </w:p>
        </w:tc>
        <w:tc>
          <w:tcPr>
            <w:tcW w:w="7380" w:type="dxa"/>
          </w:tcPr>
          <w:p w:rsidR="00FF1B3A" w:rsidRPr="005D03CB" w:rsidRDefault="00FF1B3A" w:rsidP="008F5FD6">
            <w:pPr>
              <w:pStyle w:val="BodyText"/>
              <w:spacing w:line="240" w:lineRule="auto"/>
              <w:ind w:right="13"/>
              <w:rPr>
                <w:ins w:id="2236" w:author="jmavares" w:date="2009-04-14T20:33:00Z"/>
              </w:rPr>
            </w:pPr>
            <w:ins w:id="2237" w:author="jmavares" w:date="2009-04-14T20:33:00Z">
              <w:r w:rsidRPr="005D03CB">
                <w:t xml:space="preserve">Lista detallada (cantidad, marca, referencia, etc.) de Equipos y Materiales entregados en el sitio de la Obra. Se elaborará y firmará </w:t>
              </w:r>
              <w:r w:rsidRPr="005D03CB">
                <w:rPr>
                  <w:color w:val="FF0000"/>
                </w:rPr>
                <w:t xml:space="preserve"> </w:t>
              </w:r>
              <w:r w:rsidRPr="005D03CB">
                <w:t>una constancia de Finalización de Hito de Recepción de los Equipos y Materiales en Obra, suscrito por EL CONTRATISTA y EL ENTE CONTRATANTE</w:t>
              </w:r>
            </w:ins>
          </w:p>
        </w:tc>
      </w:tr>
      <w:tr w:rsidR="00DF7BAD" w:rsidRPr="005D03CB">
        <w:trPr>
          <w:ins w:id="2238" w:author="jmavares" w:date="2009-04-14T20:33:00Z"/>
        </w:trPr>
        <w:tc>
          <w:tcPr>
            <w:tcW w:w="2700" w:type="dxa"/>
          </w:tcPr>
          <w:p w:rsidR="00DF7BAD" w:rsidRPr="005D03CB" w:rsidRDefault="00DF7BAD" w:rsidP="007C43A0">
            <w:pPr>
              <w:pStyle w:val="BodyText"/>
              <w:spacing w:line="240" w:lineRule="auto"/>
              <w:ind w:right="13"/>
              <w:rPr>
                <w:ins w:id="2239" w:author="jmavares" w:date="2009-04-14T20:33:00Z"/>
                <w:bCs/>
              </w:rPr>
            </w:pPr>
            <w:ins w:id="2240" w:author="jmavares" w:date="2009-04-14T20:33:00Z">
              <w:r w:rsidRPr="005D03CB">
                <w:t>Traslado de Unidades</w:t>
              </w:r>
              <w:r w:rsidR="0020035D" w:rsidRPr="005D03CB">
                <w:t xml:space="preserve"> las</w:t>
              </w:r>
              <w:r w:rsidRPr="005D03CB">
                <w:t xml:space="preserve"> desde Puerto de </w:t>
              </w:r>
              <w:r w:rsidR="00E1560C">
                <w:t>Maracaibo</w:t>
              </w:r>
              <w:r w:rsidRPr="005D03CB">
                <w:t xml:space="preserve"> a </w:t>
              </w:r>
              <w:r w:rsidR="0020035D" w:rsidRPr="005D03CB">
                <w:t>a Termozulia</w:t>
              </w:r>
            </w:ins>
          </w:p>
        </w:tc>
        <w:tc>
          <w:tcPr>
            <w:tcW w:w="7380" w:type="dxa"/>
          </w:tcPr>
          <w:p w:rsidR="00DF7BAD" w:rsidRPr="005D03CB" w:rsidRDefault="007423CB" w:rsidP="007C43A0">
            <w:pPr>
              <w:pStyle w:val="BodyText"/>
              <w:spacing w:line="240" w:lineRule="auto"/>
              <w:ind w:right="13"/>
              <w:rPr>
                <w:ins w:id="2241" w:author="jmavares" w:date="2009-04-14T20:33:00Z"/>
              </w:rPr>
            </w:pPr>
            <w:ins w:id="2242" w:author="jmavares" w:date="2009-04-14T20:33:00Z">
              <w:r w:rsidRPr="005D03CB">
                <w:t>Lista detallada (cantidad, marca, referencia, et</w:t>
              </w:r>
              <w:r w:rsidR="0020035D" w:rsidRPr="005D03CB">
                <w:t>c.) de Equipos entregados en el sitio establecido</w:t>
              </w:r>
              <w:r w:rsidRPr="005D03CB">
                <w:t xml:space="preserve">. Se elaborará y firmará </w:t>
              </w:r>
              <w:r w:rsidRPr="005D03CB">
                <w:rPr>
                  <w:color w:val="FF0000"/>
                </w:rPr>
                <w:t xml:space="preserve"> </w:t>
              </w:r>
              <w:r w:rsidRPr="005D03CB">
                <w:t>una constancia de Finalización de Hito de Recepción de los Equipos, suscrito por EL CONTRATISTA y EL ENTE CONTRATANTE.</w:t>
              </w:r>
            </w:ins>
          </w:p>
        </w:tc>
      </w:tr>
      <w:tr w:rsidR="00DF7BAD" w:rsidRPr="005D03CB">
        <w:trPr>
          <w:ins w:id="2243" w:author="jmavares" w:date="2009-04-14T20:33:00Z"/>
        </w:trPr>
        <w:tc>
          <w:tcPr>
            <w:tcW w:w="2700" w:type="dxa"/>
          </w:tcPr>
          <w:p w:rsidR="00DF7BAD" w:rsidRPr="005D03CB" w:rsidRDefault="00DF7BAD" w:rsidP="008F5FD6">
            <w:pPr>
              <w:pStyle w:val="BodyText"/>
              <w:spacing w:line="240" w:lineRule="auto"/>
              <w:ind w:right="13"/>
              <w:rPr>
                <w:ins w:id="2244" w:author="jmavares" w:date="2009-04-14T20:33:00Z"/>
              </w:rPr>
            </w:pPr>
            <w:ins w:id="2245" w:author="jmavares" w:date="2009-04-14T20:33:00Z">
              <w:r w:rsidRPr="005D03CB">
                <w:t xml:space="preserve">Consignación </w:t>
              </w:r>
              <w:r w:rsidR="00165CA2" w:rsidRPr="005D03CB">
                <w:t>d</w:t>
              </w:r>
              <w:r w:rsidRPr="005D03CB">
                <w:t xml:space="preserve">ocumentos de Embarque de los equipos o materiales </w:t>
              </w:r>
            </w:ins>
          </w:p>
          <w:p w:rsidR="00DF7BAD" w:rsidRPr="005D03CB" w:rsidRDefault="00DF7BAD" w:rsidP="00287BBE">
            <w:pPr>
              <w:pStyle w:val="BodyText"/>
              <w:spacing w:line="240" w:lineRule="auto"/>
              <w:ind w:left="720" w:right="13"/>
              <w:rPr>
                <w:ins w:id="2246" w:author="jmavares" w:date="2009-04-14T20:33:00Z"/>
              </w:rPr>
            </w:pPr>
          </w:p>
        </w:tc>
        <w:tc>
          <w:tcPr>
            <w:tcW w:w="7380" w:type="dxa"/>
          </w:tcPr>
          <w:p w:rsidR="00DF7BAD" w:rsidRPr="005D03CB" w:rsidRDefault="00DF7BAD" w:rsidP="008F5FD6">
            <w:pPr>
              <w:pStyle w:val="BodyText"/>
              <w:spacing w:line="240" w:lineRule="auto"/>
              <w:ind w:right="13"/>
              <w:rPr>
                <w:ins w:id="2247" w:author="jmavares" w:date="2009-04-14T20:33:00Z"/>
              </w:rPr>
            </w:pPr>
            <w:ins w:id="2248" w:author="jmavares" w:date="2009-04-14T20:33:00Z">
              <w:r w:rsidRPr="005D03CB">
                <w:t>Consignación de los Documentos de Embarque, debidamente aprobados por la Unidad Administrativa de Aduana del ENTE CONTRATANTE. Se elaborará y firmará una constancia de Finalización de Hito de Despacho de Equipos y Materiales, suscrito por EL CONTRATISTA y EL ENTE CONTRATANTE.</w:t>
              </w:r>
            </w:ins>
          </w:p>
        </w:tc>
      </w:tr>
      <w:tr w:rsidR="00DF7BAD" w:rsidRPr="005D03CB">
        <w:trPr>
          <w:ins w:id="2249" w:author="jmavares" w:date="2009-04-14T20:33:00Z"/>
        </w:trPr>
        <w:tc>
          <w:tcPr>
            <w:tcW w:w="2700" w:type="dxa"/>
          </w:tcPr>
          <w:p w:rsidR="00DF7BAD" w:rsidRPr="005D03CB" w:rsidRDefault="00DF7BAD" w:rsidP="008F5FD6">
            <w:pPr>
              <w:pStyle w:val="BodyText"/>
              <w:spacing w:line="240" w:lineRule="auto"/>
              <w:ind w:right="13"/>
              <w:rPr>
                <w:ins w:id="2250" w:author="jmavares" w:date="2009-04-14T20:33:00Z"/>
              </w:rPr>
            </w:pPr>
            <w:ins w:id="2251" w:author="jmavares" w:date="2009-04-14T20:33:00Z">
              <w:r w:rsidRPr="005D03CB">
                <w:t>Recepción de los Equipos o Materiales por Culminación de Pruebas de Arranque</w:t>
              </w:r>
            </w:ins>
          </w:p>
        </w:tc>
        <w:tc>
          <w:tcPr>
            <w:tcW w:w="7380" w:type="dxa"/>
          </w:tcPr>
          <w:p w:rsidR="00DF7BAD" w:rsidRPr="005D03CB" w:rsidRDefault="00DF7BAD" w:rsidP="008F5FD6">
            <w:pPr>
              <w:pStyle w:val="BodyText"/>
              <w:spacing w:line="240" w:lineRule="auto"/>
              <w:ind w:right="13"/>
              <w:rPr>
                <w:ins w:id="2252" w:author="jmavares" w:date="2009-04-14T20:33:00Z"/>
              </w:rPr>
            </w:pPr>
            <w:ins w:id="2253" w:author="jmavares" w:date="2009-04-14T20:33:00Z">
              <w:r w:rsidRPr="005D03CB">
                <w:t xml:space="preserve">Lista detallada (cantidad, marca, referencia, etc.) de Equipos y Materiales cuyos equipos fueron probados a satisfacción del ENTE CONTRATANTE. Se elaborará y firmará </w:t>
              </w:r>
              <w:r w:rsidRPr="005D03CB">
                <w:rPr>
                  <w:color w:val="FF0000"/>
                </w:rPr>
                <w:t xml:space="preserve"> </w:t>
              </w:r>
              <w:r w:rsidRPr="005D03CB">
                <w:t>una constancia de Finalización de Hito de Recepción de los Equipos y Materiales Culminación de Pruebas de Arranque, suscrito por EL CONTRATISTA y EL ENTE CONTRATANTE</w:t>
              </w:r>
            </w:ins>
          </w:p>
        </w:tc>
      </w:tr>
      <w:tr w:rsidR="00DF7BAD" w:rsidRPr="005D03CB">
        <w:trPr>
          <w:ins w:id="2254" w:author="jmavares" w:date="2009-04-14T20:33:00Z"/>
        </w:trPr>
        <w:tc>
          <w:tcPr>
            <w:tcW w:w="2700" w:type="dxa"/>
          </w:tcPr>
          <w:p w:rsidR="00DF7BAD" w:rsidRPr="005D03CB" w:rsidRDefault="00DF7BAD" w:rsidP="008F5FD6">
            <w:pPr>
              <w:pStyle w:val="BodyText"/>
              <w:spacing w:line="240" w:lineRule="auto"/>
              <w:ind w:right="13"/>
              <w:rPr>
                <w:ins w:id="2255" w:author="jmavares" w:date="2009-04-14T20:33:00Z"/>
                <w:bCs/>
              </w:rPr>
            </w:pPr>
            <w:ins w:id="2256" w:author="jmavares" w:date="2009-04-14T20:33:00Z">
              <w:r w:rsidRPr="005D03CB">
                <w:rPr>
                  <w:bCs/>
                </w:rPr>
                <w:t>Montaje Electromecánico y Puesta en Marcha</w:t>
              </w:r>
            </w:ins>
          </w:p>
        </w:tc>
        <w:tc>
          <w:tcPr>
            <w:tcW w:w="7380" w:type="dxa"/>
          </w:tcPr>
          <w:p w:rsidR="00DF7BAD" w:rsidRPr="005D03CB" w:rsidRDefault="00DF7BAD" w:rsidP="008F5FD6">
            <w:pPr>
              <w:pStyle w:val="BodyText"/>
              <w:spacing w:line="240" w:lineRule="auto"/>
              <w:ind w:right="13"/>
              <w:rPr>
                <w:ins w:id="2257" w:author="jmavares" w:date="2009-04-14T20:33:00Z"/>
              </w:rPr>
            </w:pPr>
            <w:ins w:id="2258" w:author="jmavares" w:date="2009-04-14T20:33:00Z">
              <w:r w:rsidRPr="005D03CB">
                <w:t>Presentación de Valuaciones mensuales de Obra ejecutada, detallando la actividad ejecutada, su localización, parámetros de medición y cualquier otra información que demuestre su ejecución, Control Financiero de la obra y el Libro de Obra actualizado a la fecha de la valuación.  Se elaborará y firmará  una constancia de Finalización de Hito de Construcción de Obra, suscrito por EL CONTRATISTA y EL ENTE CONTRATANTE</w:t>
              </w:r>
            </w:ins>
          </w:p>
        </w:tc>
      </w:tr>
    </w:tbl>
    <w:p w:rsidR="00FF1B3A" w:rsidRPr="005D03CB" w:rsidRDefault="00FF1B3A" w:rsidP="00FF1B3A">
      <w:pPr>
        <w:tabs>
          <w:tab w:val="left" w:pos="2160"/>
          <w:tab w:val="left" w:pos="2880"/>
          <w:tab w:val="left" w:pos="3600"/>
          <w:tab w:val="left" w:pos="4320"/>
          <w:tab w:val="left" w:pos="5040"/>
          <w:tab w:val="left" w:pos="5760"/>
          <w:tab w:val="left" w:pos="6480"/>
          <w:tab w:val="left" w:pos="7200"/>
          <w:tab w:val="left" w:pos="7920"/>
        </w:tabs>
        <w:ind w:left="720"/>
        <w:jc w:val="both"/>
        <w:rPr>
          <w:ins w:id="2259" w:author="jmavares" w:date="2009-04-14T20:33:00Z"/>
          <w:bCs/>
          <w:shd w:val="clear" w:color="auto" w:fill="FFFFFF"/>
        </w:rPr>
      </w:pPr>
    </w:p>
    <w:p w:rsidR="009E1F98" w:rsidRPr="005D03CB" w:rsidRDefault="009E1F98" w:rsidP="00F249FD">
      <w:pPr>
        <w:tabs>
          <w:tab w:val="left" w:pos="5550"/>
        </w:tabs>
        <w:ind w:left="720"/>
        <w:rPr>
          <w:ins w:id="2260" w:author="jmavares" w:date="2009-04-14T20:33:00Z"/>
          <w:b/>
          <w:sz w:val="28"/>
          <w:szCs w:val="28"/>
        </w:rPr>
      </w:pPr>
    </w:p>
    <w:p w:rsidR="00073706" w:rsidRPr="005D03CB" w:rsidRDefault="008F00ED" w:rsidP="008F00ED">
      <w:pPr>
        <w:tabs>
          <w:tab w:val="left" w:pos="900"/>
        </w:tabs>
        <w:ind w:left="900"/>
        <w:jc w:val="both"/>
        <w:rPr>
          <w:ins w:id="2261" w:author="jmavares" w:date="2009-04-14T20:33:00Z"/>
          <w:b/>
          <w:sz w:val="24"/>
          <w:szCs w:val="24"/>
        </w:rPr>
      </w:pPr>
      <w:ins w:id="2262" w:author="jmavares" w:date="2009-04-14T20:33:00Z">
        <w:r w:rsidRPr="005D03CB">
          <w:rPr>
            <w:b/>
            <w:sz w:val="24"/>
            <w:szCs w:val="24"/>
          </w:rPr>
          <w:t>8.</w:t>
        </w:r>
        <w:r w:rsidR="0056338D" w:rsidRPr="005D03CB">
          <w:rPr>
            <w:b/>
            <w:sz w:val="24"/>
            <w:szCs w:val="24"/>
          </w:rPr>
          <w:t>7</w:t>
        </w:r>
        <w:r w:rsidR="00073706" w:rsidRPr="005D03CB">
          <w:rPr>
            <w:b/>
            <w:sz w:val="24"/>
            <w:szCs w:val="24"/>
          </w:rPr>
          <w:t xml:space="preserve"> </w:t>
        </w:r>
        <w:r w:rsidR="0020035D" w:rsidRPr="005D03CB">
          <w:rPr>
            <w:b/>
            <w:sz w:val="24"/>
            <w:szCs w:val="24"/>
          </w:rPr>
          <w:t>COMPENSACION</w:t>
        </w:r>
        <w:r w:rsidR="00073706" w:rsidRPr="005D03CB">
          <w:rPr>
            <w:b/>
            <w:sz w:val="24"/>
            <w:szCs w:val="24"/>
          </w:rPr>
          <w:t xml:space="preserve"> Y/O INDEMNIZACIÓN</w:t>
        </w:r>
      </w:ins>
    </w:p>
    <w:p w:rsidR="00073706" w:rsidRPr="00E1560C" w:rsidRDefault="00073706" w:rsidP="008F00ED">
      <w:pPr>
        <w:tabs>
          <w:tab w:val="left" w:pos="900"/>
        </w:tabs>
        <w:ind w:left="900"/>
        <w:jc w:val="both"/>
        <w:rPr>
          <w:ins w:id="2263" w:author="jmavares" w:date="2009-04-14T20:33:00Z"/>
          <w:bCs/>
          <w:shd w:val="clear" w:color="auto" w:fill="FFFFFF"/>
        </w:rPr>
      </w:pPr>
      <w:ins w:id="2264" w:author="jmavares" w:date="2009-04-14T20:33:00Z">
        <w:r w:rsidRPr="00E1560C">
          <w:rPr>
            <w:bCs/>
            <w:shd w:val="clear" w:color="auto" w:fill="FFFFFF"/>
          </w:rPr>
          <w:t>Es entendido y aceptado por EL CONTRATISTA, que debido a la importancia estratégica para la región de la obra, no se aceptarán retrasos de ninguna naturaleza, por lo cual se deberán tomar todas las previsiones a fin de evitarlos</w:t>
        </w:r>
        <w:r w:rsidR="0020035D" w:rsidRPr="00E1560C">
          <w:rPr>
            <w:bCs/>
            <w:shd w:val="clear" w:color="auto" w:fill="FFFFFF"/>
          </w:rPr>
          <w:t>, tales como laborar en jornadas de trabajo extendías, en días de descanso y feriados.</w:t>
        </w:r>
        <w:r w:rsidRPr="00E1560C">
          <w:rPr>
            <w:bCs/>
            <w:shd w:val="clear" w:color="auto" w:fill="FFFFFF"/>
          </w:rPr>
          <w:t xml:space="preserve">. </w:t>
        </w:r>
      </w:ins>
    </w:p>
    <w:p w:rsidR="00073706" w:rsidRPr="00E1560C" w:rsidRDefault="00073706" w:rsidP="008F00ED">
      <w:pPr>
        <w:tabs>
          <w:tab w:val="left" w:pos="900"/>
        </w:tabs>
        <w:ind w:left="900"/>
        <w:jc w:val="both"/>
        <w:rPr>
          <w:ins w:id="2265" w:author="jmavares" w:date="2009-04-14T20:33:00Z"/>
          <w:bCs/>
          <w:shd w:val="clear" w:color="auto" w:fill="FFFFFF"/>
        </w:rPr>
      </w:pPr>
    </w:p>
    <w:p w:rsidR="00073706" w:rsidRPr="00E1560C" w:rsidRDefault="00073706" w:rsidP="008F00ED">
      <w:pPr>
        <w:tabs>
          <w:tab w:val="left" w:pos="900"/>
        </w:tabs>
        <w:ind w:left="900"/>
        <w:jc w:val="both"/>
        <w:rPr>
          <w:ins w:id="2266" w:author="jmavares" w:date="2009-04-14T20:33:00Z"/>
          <w:bCs/>
          <w:shd w:val="clear" w:color="auto" w:fill="FFFFFF"/>
        </w:rPr>
      </w:pPr>
      <w:ins w:id="2267" w:author="jmavares" w:date="2009-04-14T20:33:00Z">
        <w:r w:rsidRPr="00E1560C">
          <w:rPr>
            <w:bCs/>
            <w:shd w:val="clear" w:color="auto" w:fill="FFFFFF"/>
          </w:rPr>
          <w:t>El incumplimi</w:t>
        </w:r>
        <w:r w:rsidR="00446140" w:rsidRPr="00E1560C">
          <w:rPr>
            <w:bCs/>
            <w:shd w:val="clear" w:color="auto" w:fill="FFFFFF"/>
          </w:rPr>
          <w:t xml:space="preserve">ento del Tiempo de Ejecución </w:t>
        </w:r>
        <w:r w:rsidR="00A73E17" w:rsidRPr="00E1560C">
          <w:rPr>
            <w:bCs/>
            <w:shd w:val="clear" w:color="auto" w:fill="FFFFFF"/>
          </w:rPr>
          <w:t>para Cada Unidad Turbogeneradora</w:t>
        </w:r>
        <w:r w:rsidR="00446140" w:rsidRPr="00E1560C">
          <w:rPr>
            <w:bCs/>
            <w:shd w:val="clear" w:color="auto" w:fill="FFFFFF"/>
          </w:rPr>
          <w:t xml:space="preserve"> </w:t>
        </w:r>
        <w:r w:rsidRPr="00E1560C">
          <w:rPr>
            <w:bCs/>
            <w:shd w:val="clear" w:color="auto" w:fill="FFFFFF"/>
          </w:rPr>
          <w:t xml:space="preserve">conllevará una compensación por daños y perjuicios acumulativos, por cada semana completa de atraso atribuible al Contratista, del </w:t>
        </w:r>
        <w:r w:rsidR="008F5FD6" w:rsidRPr="00E1560C">
          <w:rPr>
            <w:bCs/>
            <w:shd w:val="clear" w:color="auto" w:fill="FFFFFF"/>
          </w:rPr>
          <w:t>1,5</w:t>
        </w:r>
        <w:r w:rsidRPr="00E1560C">
          <w:rPr>
            <w:bCs/>
            <w:shd w:val="clear" w:color="auto" w:fill="FFFFFF"/>
          </w:rPr>
          <w:t xml:space="preserve"> % de</w:t>
        </w:r>
        <w:r w:rsidR="00446140" w:rsidRPr="00E1560C">
          <w:rPr>
            <w:bCs/>
            <w:shd w:val="clear" w:color="auto" w:fill="FFFFFF"/>
          </w:rPr>
          <w:t>l monto contratado</w:t>
        </w:r>
        <w:r w:rsidRPr="00E1560C">
          <w:rPr>
            <w:bCs/>
            <w:shd w:val="clear" w:color="auto" w:fill="FFFFFF"/>
          </w:rPr>
          <w:t>.</w:t>
        </w:r>
      </w:ins>
    </w:p>
    <w:p w:rsidR="00073706" w:rsidRPr="00E1560C" w:rsidRDefault="00073706" w:rsidP="008F00ED">
      <w:pPr>
        <w:tabs>
          <w:tab w:val="left" w:pos="900"/>
        </w:tabs>
        <w:ind w:left="900"/>
        <w:jc w:val="both"/>
        <w:rPr>
          <w:ins w:id="2268" w:author="jmavares" w:date="2009-04-14T20:33:00Z"/>
          <w:bCs/>
          <w:shd w:val="clear" w:color="auto" w:fill="FFFFFF"/>
        </w:rPr>
      </w:pPr>
    </w:p>
    <w:p w:rsidR="00073706" w:rsidRPr="00E1560C" w:rsidRDefault="00073706" w:rsidP="008F00ED">
      <w:pPr>
        <w:tabs>
          <w:tab w:val="left" w:pos="900"/>
        </w:tabs>
        <w:ind w:left="900"/>
        <w:jc w:val="both"/>
        <w:rPr>
          <w:ins w:id="2269" w:author="jmavares" w:date="2009-04-14T20:33:00Z"/>
          <w:bCs/>
          <w:shd w:val="clear" w:color="auto" w:fill="FFFFFF"/>
        </w:rPr>
      </w:pPr>
      <w:ins w:id="2270" w:author="jmavares" w:date="2009-04-14T20:33:00Z">
        <w:r w:rsidRPr="00E1560C">
          <w:rPr>
            <w:bCs/>
            <w:shd w:val="clear" w:color="auto" w:fill="FFFFFF"/>
          </w:rPr>
          <w:t xml:space="preserve">La cantidad máxima de Compensación por Daños por retraso no excederá del Diez por Ciento (10%) del monto </w:t>
        </w:r>
        <w:r w:rsidR="00446140" w:rsidRPr="00E1560C">
          <w:rPr>
            <w:bCs/>
            <w:shd w:val="clear" w:color="auto" w:fill="FFFFFF"/>
          </w:rPr>
          <w:t>del contrato, u</w:t>
        </w:r>
        <w:r w:rsidRPr="00E1560C">
          <w:rPr>
            <w:bCs/>
            <w:shd w:val="clear" w:color="auto" w:fill="FFFFFF"/>
          </w:rPr>
          <w:t>na vez alcanzado el monto máximo, “EL ENTE CONTRATANTE” podrá considerar la rescisión del CONTRATO y la ejecución de las garantías de fiel Cumplimiento y de Anticipo.</w:t>
        </w:r>
      </w:ins>
    </w:p>
    <w:p w:rsidR="00345FA8" w:rsidRPr="00E1560C" w:rsidRDefault="00345FA8" w:rsidP="008F00ED">
      <w:pPr>
        <w:tabs>
          <w:tab w:val="left" w:pos="900"/>
        </w:tabs>
        <w:ind w:left="900"/>
        <w:jc w:val="both"/>
        <w:rPr>
          <w:ins w:id="2271" w:author="jmavares" w:date="2009-04-14T20:33:00Z"/>
          <w:bCs/>
          <w:shd w:val="clear" w:color="auto" w:fill="FFFFFF"/>
        </w:rPr>
      </w:pPr>
    </w:p>
    <w:p w:rsidR="00345FA8" w:rsidRPr="00E1560C" w:rsidRDefault="00345FA8" w:rsidP="008F00ED">
      <w:pPr>
        <w:tabs>
          <w:tab w:val="left" w:pos="900"/>
        </w:tabs>
        <w:ind w:left="900"/>
        <w:jc w:val="both"/>
        <w:rPr>
          <w:ins w:id="2272" w:author="jmavares" w:date="2009-04-14T20:33:00Z"/>
          <w:bCs/>
          <w:shd w:val="clear" w:color="auto" w:fill="FFFFFF"/>
        </w:rPr>
      </w:pPr>
      <w:ins w:id="2273" w:author="jmavares" w:date="2009-04-14T20:33:00Z">
        <w:r w:rsidRPr="00E1560C">
          <w:rPr>
            <w:bCs/>
            <w:shd w:val="clear" w:color="auto" w:fill="FFFFFF"/>
          </w:rPr>
          <w:t>De igual manera en el caso de incumplimiento en la</w:t>
        </w:r>
        <w:r w:rsidR="00E1560C">
          <w:rPr>
            <w:bCs/>
            <w:shd w:val="clear" w:color="auto" w:fill="FFFFFF"/>
          </w:rPr>
          <w:t>s</w:t>
        </w:r>
        <w:r w:rsidRPr="00E1560C">
          <w:rPr>
            <w:bCs/>
            <w:shd w:val="clear" w:color="auto" w:fill="FFFFFF"/>
          </w:rPr>
          <w:t xml:space="preserve"> Garantías de Rendimiento para Cada Unidad Turbogeneradora conllevará una compensación por daños y perjuicios acumulativos equivalente a USD 300,00 para cada kW por debajo de la Potencia Neta Garantizada.</w:t>
        </w:r>
      </w:ins>
    </w:p>
    <w:p w:rsidR="00345FA8" w:rsidRPr="00E1560C" w:rsidRDefault="00345FA8" w:rsidP="008F00ED">
      <w:pPr>
        <w:tabs>
          <w:tab w:val="left" w:pos="900"/>
        </w:tabs>
        <w:ind w:left="900"/>
        <w:jc w:val="both"/>
        <w:rPr>
          <w:ins w:id="2274" w:author="jmavares" w:date="2009-04-14T20:33:00Z"/>
          <w:bCs/>
          <w:shd w:val="clear" w:color="auto" w:fill="FFFFFF"/>
        </w:rPr>
      </w:pPr>
    </w:p>
    <w:p w:rsidR="00345FA8" w:rsidRDefault="00345FA8" w:rsidP="008F00ED">
      <w:pPr>
        <w:tabs>
          <w:tab w:val="left" w:pos="900"/>
        </w:tabs>
        <w:ind w:left="900"/>
        <w:jc w:val="both"/>
        <w:rPr>
          <w:ins w:id="2275" w:author="jmavares" w:date="2009-04-14T20:33:00Z"/>
          <w:bCs/>
          <w:shd w:val="clear" w:color="auto" w:fill="FFFFFF"/>
        </w:rPr>
      </w:pPr>
      <w:ins w:id="2276" w:author="jmavares" w:date="2009-04-14T20:33:00Z">
        <w:r w:rsidRPr="00E1560C">
          <w:rPr>
            <w:bCs/>
            <w:shd w:val="clear" w:color="auto" w:fill="FFFFFF"/>
          </w:rPr>
          <w:t xml:space="preserve">La cantidad máxima del total de la Compensación por Daños por incumplimiento en la Garantías de Rendimiento y </w:t>
        </w:r>
        <w:r w:rsidR="0056338D" w:rsidRPr="00E1560C">
          <w:rPr>
            <w:bCs/>
            <w:shd w:val="clear" w:color="auto" w:fill="FFFFFF"/>
          </w:rPr>
          <w:t xml:space="preserve">por </w:t>
        </w:r>
        <w:r w:rsidRPr="00E1560C">
          <w:rPr>
            <w:bCs/>
            <w:shd w:val="clear" w:color="auto" w:fill="FFFFFF"/>
          </w:rPr>
          <w:t>Retraso en el tiempo de ejecución</w:t>
        </w:r>
        <w:r w:rsidR="0056338D" w:rsidRPr="00E1560C">
          <w:rPr>
            <w:bCs/>
            <w:shd w:val="clear" w:color="auto" w:fill="FFFFFF"/>
          </w:rPr>
          <w:t>,</w:t>
        </w:r>
        <w:r w:rsidRPr="00E1560C">
          <w:rPr>
            <w:bCs/>
            <w:shd w:val="clear" w:color="auto" w:fill="FFFFFF"/>
          </w:rPr>
          <w:t xml:space="preserve"> será el equivalente al 15% del monto contratado para cada Unidad Turbogeneradora. </w:t>
        </w:r>
      </w:ins>
    </w:p>
    <w:p w:rsidR="00E1560C" w:rsidRPr="00E1560C" w:rsidRDefault="00E1560C" w:rsidP="008F00ED">
      <w:pPr>
        <w:tabs>
          <w:tab w:val="left" w:pos="900"/>
        </w:tabs>
        <w:ind w:left="900"/>
        <w:jc w:val="both"/>
        <w:rPr>
          <w:ins w:id="2277" w:author="jmavares" w:date="2009-04-14T20:33:00Z"/>
          <w:bCs/>
          <w:shd w:val="clear" w:color="auto" w:fill="FFFFFF"/>
        </w:rPr>
      </w:pPr>
    </w:p>
    <w:p w:rsidR="00981220" w:rsidRPr="005D03CB" w:rsidRDefault="00981220" w:rsidP="00F249FD">
      <w:pPr>
        <w:tabs>
          <w:tab w:val="left" w:pos="5550"/>
        </w:tabs>
        <w:ind w:left="720"/>
        <w:rPr>
          <w:ins w:id="2278" w:author="jmavares" w:date="2009-04-14T20:33:00Z"/>
          <w:b/>
          <w:sz w:val="28"/>
          <w:szCs w:val="28"/>
        </w:rPr>
      </w:pPr>
    </w:p>
    <w:p w:rsidR="00740BA4" w:rsidRPr="005D03CB" w:rsidRDefault="008F00ED" w:rsidP="008F00ED">
      <w:pPr>
        <w:autoSpaceDE w:val="0"/>
        <w:autoSpaceDN w:val="0"/>
        <w:adjustRightInd w:val="0"/>
        <w:ind w:left="900"/>
        <w:jc w:val="both"/>
        <w:rPr>
          <w:ins w:id="2279" w:author="jmavares" w:date="2009-04-14T20:33:00Z"/>
          <w:b/>
          <w:sz w:val="24"/>
          <w:szCs w:val="24"/>
        </w:rPr>
      </w:pPr>
      <w:ins w:id="2280" w:author="jmavares" w:date="2009-04-14T20:33:00Z">
        <w:r w:rsidRPr="005D03CB">
          <w:rPr>
            <w:b/>
            <w:sz w:val="24"/>
            <w:szCs w:val="24"/>
          </w:rPr>
          <w:t>8.</w:t>
        </w:r>
        <w:r w:rsidR="0056338D" w:rsidRPr="005D03CB">
          <w:rPr>
            <w:b/>
            <w:sz w:val="24"/>
            <w:szCs w:val="24"/>
          </w:rPr>
          <w:t>8</w:t>
        </w:r>
        <w:r w:rsidRPr="005D03CB">
          <w:rPr>
            <w:b/>
            <w:sz w:val="24"/>
            <w:szCs w:val="24"/>
          </w:rPr>
          <w:t xml:space="preserve"> </w:t>
        </w:r>
        <w:r w:rsidR="00740BA4" w:rsidRPr="005D03CB">
          <w:rPr>
            <w:b/>
            <w:color w:val="000000"/>
            <w:sz w:val="24"/>
            <w:szCs w:val="24"/>
          </w:rPr>
          <w:t>CASOS FORTUITOS Y DE FUERZA MAYOR</w:t>
        </w:r>
      </w:ins>
    </w:p>
    <w:p w:rsidR="00740BA4" w:rsidRPr="00E1560C" w:rsidRDefault="00740BA4" w:rsidP="008F00ED">
      <w:pPr>
        <w:autoSpaceDE w:val="0"/>
        <w:autoSpaceDN w:val="0"/>
        <w:adjustRightInd w:val="0"/>
        <w:ind w:left="900"/>
        <w:jc w:val="both"/>
        <w:rPr>
          <w:ins w:id="2281" w:author="jmavares" w:date="2009-04-14T20:33:00Z"/>
          <w:bCs/>
          <w:shd w:val="clear" w:color="auto" w:fill="FFFFFF"/>
        </w:rPr>
      </w:pPr>
      <w:ins w:id="2282" w:author="jmavares" w:date="2009-04-14T20:33:00Z">
        <w:r w:rsidRPr="00E1560C">
          <w:rPr>
            <w:bCs/>
            <w:shd w:val="clear" w:color="auto" w:fill="FFFFFF"/>
          </w:rPr>
          <w:t xml:space="preserve">EL ENTE CONTRATANTE y EL CONTRATISTA harán todos los esfuerzos para llevar a cabo las tareas acordadas en los tiempos establecidos en el programa. Sin embargo, ni EL ENTE CONTRATANTE ni EL CONTRATISTA serán responsabilizados por la incapacidad para realizar tales tareas como resultado de una fuerza sustancialmente fuera de sus controles o contemplaciones. </w:t>
        </w:r>
      </w:ins>
    </w:p>
    <w:p w:rsidR="00740BA4" w:rsidRPr="00E1560C" w:rsidRDefault="00740BA4" w:rsidP="008F00ED">
      <w:pPr>
        <w:tabs>
          <w:tab w:val="left" w:pos="1134"/>
        </w:tabs>
        <w:ind w:left="900"/>
        <w:jc w:val="both"/>
        <w:rPr>
          <w:ins w:id="2283" w:author="jmavares" w:date="2009-04-14T20:33:00Z"/>
          <w:bCs/>
          <w:shd w:val="clear" w:color="auto" w:fill="FFFFFF"/>
        </w:rPr>
      </w:pPr>
    </w:p>
    <w:p w:rsidR="00740BA4" w:rsidRPr="00E1560C" w:rsidRDefault="00740BA4" w:rsidP="008F00ED">
      <w:pPr>
        <w:tabs>
          <w:tab w:val="left" w:pos="1134"/>
        </w:tabs>
        <w:ind w:left="900"/>
        <w:jc w:val="both"/>
        <w:rPr>
          <w:ins w:id="2284" w:author="jmavares" w:date="2009-04-14T20:33:00Z"/>
          <w:bCs/>
          <w:shd w:val="clear" w:color="auto" w:fill="FFFFFF"/>
        </w:rPr>
      </w:pPr>
      <w:ins w:id="2285" w:author="jmavares" w:date="2009-04-14T20:33:00Z">
        <w:r w:rsidRPr="00E1560C">
          <w:rPr>
            <w:bCs/>
            <w:shd w:val="clear" w:color="auto" w:fill="FFFFFF"/>
          </w:rPr>
          <w:t xml:space="preserve">EL CONTRATISTA no será responsable por retrasos en la ejecución de sus obligaciones cuando el retraso sea causado por una condición imprevista la cual va más allá del control razonable del CONTRATISTA sin falla o negligencia del mismo, tales como, fuerza mayor: </w:t>
        </w:r>
      </w:ins>
    </w:p>
    <w:p w:rsidR="00740BA4" w:rsidRPr="00E1560C" w:rsidRDefault="00740BA4" w:rsidP="008F00ED">
      <w:pPr>
        <w:tabs>
          <w:tab w:val="left" w:pos="709"/>
          <w:tab w:val="left" w:pos="1134"/>
        </w:tabs>
        <w:ind w:left="900"/>
        <w:jc w:val="both"/>
        <w:rPr>
          <w:ins w:id="2286" w:author="jmavares" w:date="2009-04-14T20:33:00Z"/>
          <w:bCs/>
          <w:shd w:val="clear" w:color="auto" w:fill="FFFFFF"/>
        </w:rPr>
      </w:pPr>
    </w:p>
    <w:p w:rsidR="00740BA4" w:rsidRPr="00E1560C" w:rsidRDefault="00740BA4" w:rsidP="008F00ED">
      <w:pPr>
        <w:pStyle w:val="BankNormal"/>
        <w:ind w:left="900"/>
        <w:jc w:val="both"/>
        <w:rPr>
          <w:ins w:id="2287" w:author="jmavares" w:date="2009-04-14T20:33:00Z"/>
          <w:rFonts w:ascii="Arial" w:hAnsi="Arial" w:cs="Arial"/>
          <w:bCs/>
          <w:sz w:val="22"/>
          <w:szCs w:val="22"/>
          <w:shd w:val="clear" w:color="auto" w:fill="FFFFFF"/>
          <w:lang w:val="es-ES"/>
        </w:rPr>
      </w:pPr>
      <w:ins w:id="2288" w:author="jmavares" w:date="2009-04-14T20:33:00Z">
        <w:r w:rsidRPr="00E1560C">
          <w:rPr>
            <w:rFonts w:ascii="Arial" w:hAnsi="Arial" w:cs="Arial"/>
            <w:bCs/>
            <w:sz w:val="22"/>
            <w:szCs w:val="22"/>
            <w:shd w:val="clear" w:color="auto" w:fill="FFFFFF"/>
            <w:lang w:val="es-ES"/>
          </w:rPr>
          <w:t>Se entenderá por “fuerza mayor” cualquier evento que esté fuera del control razonable del ENTE CONTRATANTE o EL CONTRATISTA, según sea el caso, y que sea inevitable a pesar del cuidado, dentro de límites razonables, que tenga la parte afectada, e incluirá, sin que esta enumeración sea taxativa, lo siguiente:</w:t>
        </w:r>
      </w:ins>
    </w:p>
    <w:p w:rsidR="00740BA4" w:rsidRPr="00E1560C" w:rsidRDefault="00740BA4" w:rsidP="008F00ED">
      <w:pPr>
        <w:pStyle w:val="BankNormal"/>
        <w:ind w:left="900"/>
        <w:jc w:val="both"/>
        <w:rPr>
          <w:ins w:id="2289" w:author="jmavares" w:date="2009-04-14T20:33:00Z"/>
          <w:rFonts w:ascii="Arial" w:hAnsi="Arial" w:cs="Arial"/>
          <w:bCs/>
          <w:sz w:val="22"/>
          <w:szCs w:val="22"/>
          <w:shd w:val="clear" w:color="auto" w:fill="FFFFFF"/>
          <w:lang w:val="es-ES"/>
        </w:rPr>
      </w:pPr>
      <w:ins w:id="2290" w:author="jmavares" w:date="2009-04-14T20:33:00Z">
        <w:r w:rsidRPr="00E1560C">
          <w:rPr>
            <w:rFonts w:ascii="Arial" w:hAnsi="Arial" w:cs="Arial"/>
            <w:bCs/>
            <w:sz w:val="22"/>
            <w:szCs w:val="22"/>
            <w:shd w:val="clear" w:color="auto" w:fill="FFFFFF"/>
            <w:lang w:val="es-ES"/>
          </w:rPr>
          <w:t>a) Guerra, hostilidades u operaciones bélicas (ya sea que se haya declarado o no un estado de guerra), invasión, acto del enemigo extranjero y guerra civil;</w:t>
        </w:r>
      </w:ins>
    </w:p>
    <w:p w:rsidR="00740BA4" w:rsidRPr="00E1560C" w:rsidRDefault="00740BA4" w:rsidP="008F00ED">
      <w:pPr>
        <w:pStyle w:val="BankNormal"/>
        <w:ind w:left="900"/>
        <w:jc w:val="both"/>
        <w:rPr>
          <w:ins w:id="2291" w:author="jmavares" w:date="2009-04-14T20:33:00Z"/>
          <w:rFonts w:ascii="Arial" w:hAnsi="Arial" w:cs="Arial"/>
          <w:bCs/>
          <w:sz w:val="22"/>
          <w:szCs w:val="22"/>
          <w:shd w:val="clear" w:color="auto" w:fill="FFFFFF"/>
          <w:lang w:val="es-ES"/>
        </w:rPr>
      </w:pPr>
      <w:ins w:id="2292" w:author="jmavares" w:date="2009-04-14T20:33:00Z">
        <w:r w:rsidRPr="00E1560C">
          <w:rPr>
            <w:rFonts w:ascii="Arial" w:hAnsi="Arial" w:cs="Arial"/>
            <w:bCs/>
            <w:sz w:val="22"/>
            <w:szCs w:val="22"/>
            <w:shd w:val="clear" w:color="auto" w:fill="FFFFFF"/>
            <w:lang w:val="es-ES"/>
          </w:rPr>
          <w:t>b) Rebelión, insurrección, levantamiento, usurpación del gobierno civil o militar, conspiración, motín, disturbios civiles y actos terroristas;</w:t>
        </w:r>
      </w:ins>
    </w:p>
    <w:p w:rsidR="00740BA4" w:rsidRPr="00E1560C" w:rsidRDefault="00740BA4" w:rsidP="008F00ED">
      <w:pPr>
        <w:pStyle w:val="BankNormal"/>
        <w:ind w:left="900"/>
        <w:jc w:val="both"/>
        <w:rPr>
          <w:ins w:id="2293" w:author="jmavares" w:date="2009-04-14T20:33:00Z"/>
          <w:rFonts w:ascii="Arial" w:hAnsi="Arial" w:cs="Arial"/>
          <w:bCs/>
          <w:sz w:val="22"/>
          <w:szCs w:val="22"/>
          <w:shd w:val="clear" w:color="auto" w:fill="FFFFFF"/>
          <w:lang w:val="es-ES"/>
        </w:rPr>
      </w:pPr>
      <w:ins w:id="2294" w:author="jmavares" w:date="2009-04-14T20:33:00Z">
        <w:r w:rsidRPr="00E1560C">
          <w:rPr>
            <w:rFonts w:ascii="Arial" w:hAnsi="Arial" w:cs="Arial"/>
            <w:bCs/>
            <w:sz w:val="22"/>
            <w:szCs w:val="22"/>
            <w:shd w:val="clear" w:color="auto" w:fill="FFFFFF"/>
            <w:lang w:val="es-ES"/>
          </w:rPr>
          <w:t>c) Confiscación, nacionalización, movilización, apoderamiento o requisición por un gobierno o una autoridad o gobernante de jure o de facto, o por orden suya, o cualquier otro acto u omisión de una autoridad gubernamental local, estatal o nacional;</w:t>
        </w:r>
      </w:ins>
    </w:p>
    <w:p w:rsidR="00740BA4" w:rsidRPr="00E1560C" w:rsidRDefault="00740BA4" w:rsidP="008F00ED">
      <w:pPr>
        <w:pStyle w:val="BankNormal"/>
        <w:ind w:left="900"/>
        <w:jc w:val="both"/>
        <w:rPr>
          <w:ins w:id="2295" w:author="jmavares" w:date="2009-04-14T20:33:00Z"/>
          <w:rFonts w:ascii="Arial" w:hAnsi="Arial" w:cs="Arial"/>
          <w:bCs/>
          <w:sz w:val="22"/>
          <w:szCs w:val="22"/>
          <w:shd w:val="clear" w:color="auto" w:fill="FFFFFF"/>
          <w:lang w:val="es-ES"/>
        </w:rPr>
      </w:pPr>
      <w:ins w:id="2296" w:author="jmavares" w:date="2009-04-14T20:33:00Z">
        <w:r w:rsidRPr="00E1560C">
          <w:rPr>
            <w:rFonts w:ascii="Arial" w:hAnsi="Arial" w:cs="Arial"/>
            <w:bCs/>
            <w:sz w:val="22"/>
            <w:szCs w:val="22"/>
            <w:shd w:val="clear" w:color="auto" w:fill="FFFFFF"/>
            <w:lang w:val="es-ES"/>
          </w:rPr>
          <w:t>d) Huelga, sabotaje, cierre patronal, embargo, restricción de importaciones, congestión portuaria, falta de los medios habituales de transporte público y comunicaciones, conflicto industrial, naufragio, escasez o restricción del abastecimiento de electricidad, epidemia, cuarentena y peste;</w:t>
        </w:r>
      </w:ins>
    </w:p>
    <w:p w:rsidR="00740BA4" w:rsidRPr="00E1560C" w:rsidRDefault="00740BA4" w:rsidP="008F00ED">
      <w:pPr>
        <w:pStyle w:val="BankNormal"/>
        <w:ind w:left="900"/>
        <w:jc w:val="both"/>
        <w:rPr>
          <w:ins w:id="2297" w:author="jmavares" w:date="2009-04-14T20:33:00Z"/>
          <w:rFonts w:ascii="Arial" w:hAnsi="Arial" w:cs="Arial"/>
          <w:bCs/>
          <w:sz w:val="22"/>
          <w:szCs w:val="22"/>
          <w:shd w:val="clear" w:color="auto" w:fill="FFFFFF"/>
          <w:lang w:val="es-ES"/>
        </w:rPr>
      </w:pPr>
      <w:ins w:id="2298" w:author="jmavares" w:date="2009-04-14T20:33:00Z">
        <w:r w:rsidRPr="00E1560C">
          <w:rPr>
            <w:rFonts w:ascii="Arial" w:hAnsi="Arial" w:cs="Arial"/>
            <w:bCs/>
            <w:sz w:val="22"/>
            <w:szCs w:val="22"/>
            <w:shd w:val="clear" w:color="auto" w:fill="FFFFFF"/>
            <w:lang w:val="es-ES"/>
          </w:rPr>
          <w:t>e) Terremoto, avalancha, actividad volcánica, incendio, inundación, maremoto, tifón o ciclón, huracán, tormenta, rayos u otras condiciones atmosféricas inclementes, ondas de choque y ondas nucleares u otros desastres naturales o físicos.</w:t>
        </w:r>
      </w:ins>
    </w:p>
    <w:p w:rsidR="00740BA4" w:rsidRPr="00E1560C" w:rsidRDefault="00740BA4" w:rsidP="008F00ED">
      <w:pPr>
        <w:pStyle w:val="BankNormal"/>
        <w:ind w:left="900"/>
        <w:jc w:val="both"/>
        <w:rPr>
          <w:ins w:id="2299" w:author="jmavares" w:date="2009-04-14T20:33:00Z"/>
          <w:rFonts w:ascii="Arial" w:hAnsi="Arial" w:cs="Arial"/>
          <w:bCs/>
          <w:sz w:val="22"/>
          <w:szCs w:val="22"/>
          <w:shd w:val="clear" w:color="auto" w:fill="FFFFFF"/>
          <w:lang w:val="es-ES"/>
        </w:rPr>
      </w:pPr>
      <w:ins w:id="2300" w:author="jmavares" w:date="2009-04-14T20:33:00Z">
        <w:r w:rsidRPr="00E1560C">
          <w:rPr>
            <w:rFonts w:ascii="Arial" w:hAnsi="Arial" w:cs="Arial"/>
            <w:bCs/>
            <w:sz w:val="22"/>
            <w:szCs w:val="22"/>
            <w:shd w:val="clear" w:color="auto" w:fill="FFFFFF"/>
            <w:lang w:val="es-ES"/>
          </w:rPr>
          <w:t>La parte o las partes afectadas por el evento de fuerza mayor harán todos los esfuerzos razonables por mitigar los efectos de dicho evento sobre la ejecución del CONTRATO y por cumplir sus obligaciones contractuales.</w:t>
        </w:r>
      </w:ins>
    </w:p>
    <w:p w:rsidR="00740BA4" w:rsidRPr="00E1560C" w:rsidRDefault="00740BA4" w:rsidP="008F00ED">
      <w:pPr>
        <w:pStyle w:val="BankNormal"/>
        <w:ind w:left="900"/>
        <w:jc w:val="both"/>
        <w:rPr>
          <w:ins w:id="2301" w:author="jmavares" w:date="2009-04-14T20:33:00Z"/>
          <w:rFonts w:ascii="Arial" w:hAnsi="Arial" w:cs="Arial"/>
          <w:bCs/>
          <w:sz w:val="22"/>
          <w:szCs w:val="22"/>
          <w:shd w:val="clear" w:color="auto" w:fill="FFFFFF"/>
          <w:lang w:val="es-ES"/>
        </w:rPr>
      </w:pPr>
      <w:ins w:id="2302" w:author="jmavares" w:date="2009-04-14T20:33:00Z">
        <w:r w:rsidRPr="00E1560C">
          <w:rPr>
            <w:rFonts w:ascii="Arial" w:hAnsi="Arial" w:cs="Arial"/>
            <w:bCs/>
            <w:sz w:val="22"/>
            <w:szCs w:val="22"/>
            <w:shd w:val="clear" w:color="auto" w:fill="FFFFFF"/>
            <w:lang w:val="es-ES"/>
          </w:rPr>
          <w:t>Ninguna demora o incumplimiento de ninguna de las partes ocasionado por un evento de fuerza mayor:</w:t>
        </w:r>
      </w:ins>
    </w:p>
    <w:p w:rsidR="00740BA4" w:rsidRPr="00E1560C" w:rsidRDefault="00740BA4" w:rsidP="007C43A0">
      <w:pPr>
        <w:pStyle w:val="BankNormal"/>
        <w:numPr>
          <w:ilvl w:val="0"/>
          <w:numId w:val="23"/>
        </w:numPr>
        <w:ind w:left="900" w:firstLine="180"/>
        <w:rPr>
          <w:ins w:id="2303" w:author="jmavares" w:date="2009-04-14T20:33:00Z"/>
          <w:rFonts w:ascii="Arial" w:hAnsi="Arial" w:cs="Arial"/>
          <w:bCs/>
          <w:sz w:val="22"/>
          <w:szCs w:val="22"/>
          <w:shd w:val="clear" w:color="auto" w:fill="FFFFFF"/>
          <w:lang w:val="es-ES"/>
        </w:rPr>
      </w:pPr>
      <w:ins w:id="2304" w:author="jmavares" w:date="2009-04-14T20:33:00Z">
        <w:r w:rsidRPr="00E1560C">
          <w:rPr>
            <w:rFonts w:ascii="Arial" w:hAnsi="Arial" w:cs="Arial"/>
            <w:bCs/>
            <w:sz w:val="22"/>
            <w:szCs w:val="22"/>
            <w:shd w:val="clear" w:color="auto" w:fill="FFFFFF"/>
            <w:lang w:val="es-ES"/>
          </w:rPr>
          <w:t>Constituirá incumplimiento o contravención del CONTRATO;</w:t>
        </w:r>
      </w:ins>
    </w:p>
    <w:p w:rsidR="00740BA4" w:rsidRPr="00E1560C" w:rsidRDefault="00740BA4" w:rsidP="007C43A0">
      <w:pPr>
        <w:pStyle w:val="BankNormal"/>
        <w:numPr>
          <w:ilvl w:val="0"/>
          <w:numId w:val="23"/>
        </w:numPr>
        <w:ind w:left="900" w:firstLine="180"/>
        <w:jc w:val="both"/>
        <w:rPr>
          <w:ins w:id="2305" w:author="jmavares" w:date="2009-04-14T20:33:00Z"/>
          <w:rFonts w:ascii="Arial" w:hAnsi="Arial" w:cs="Arial"/>
          <w:bCs/>
          <w:sz w:val="22"/>
          <w:szCs w:val="22"/>
          <w:shd w:val="clear" w:color="auto" w:fill="FFFFFF"/>
          <w:lang w:val="es-ES"/>
        </w:rPr>
      </w:pPr>
      <w:ins w:id="2306" w:author="jmavares" w:date="2009-04-14T20:33:00Z">
        <w:r w:rsidRPr="00E1560C">
          <w:rPr>
            <w:rFonts w:ascii="Arial" w:hAnsi="Arial" w:cs="Arial"/>
            <w:bCs/>
            <w:sz w:val="22"/>
            <w:szCs w:val="22"/>
            <w:shd w:val="clear" w:color="auto" w:fill="FFFFFF"/>
            <w:lang w:val="es-ES"/>
          </w:rPr>
          <w:t>Dará lugar a una reclamación por daños y perjuicios o por los costos o gastos adicionales ocasionados por dicho evento de fuerza mayor, en la medida en que tal demora o incumplimiento sea ocasionado por un evento de fuerza mayor.</w:t>
        </w:r>
      </w:ins>
    </w:p>
    <w:p w:rsidR="00740BA4" w:rsidRPr="00E1560C" w:rsidRDefault="00740BA4" w:rsidP="008F00ED">
      <w:pPr>
        <w:pStyle w:val="BankNormal"/>
        <w:ind w:left="900"/>
        <w:rPr>
          <w:ins w:id="2307" w:author="jmavares" w:date="2009-04-14T20:33:00Z"/>
          <w:rFonts w:ascii="Arial" w:hAnsi="Arial" w:cs="Arial"/>
          <w:bCs/>
          <w:sz w:val="22"/>
          <w:szCs w:val="22"/>
          <w:shd w:val="clear" w:color="auto" w:fill="FFFFFF"/>
          <w:lang w:val="es-ES"/>
        </w:rPr>
      </w:pPr>
      <w:ins w:id="2308" w:author="jmavares" w:date="2009-04-14T20:33:00Z">
        <w:r w:rsidRPr="00E1560C">
          <w:rPr>
            <w:rFonts w:ascii="Arial" w:hAnsi="Arial" w:cs="Arial"/>
            <w:bCs/>
            <w:sz w:val="22"/>
            <w:szCs w:val="22"/>
            <w:shd w:val="clear" w:color="auto" w:fill="FFFFFF"/>
            <w:lang w:val="es-ES"/>
          </w:rPr>
          <w:t>A tales efectos será obligación de EL CONTRATISTA:</w:t>
        </w:r>
      </w:ins>
    </w:p>
    <w:p w:rsidR="00740BA4" w:rsidRPr="00E1560C" w:rsidRDefault="00740BA4" w:rsidP="007C43A0">
      <w:pPr>
        <w:numPr>
          <w:ilvl w:val="0"/>
          <w:numId w:val="24"/>
        </w:numPr>
        <w:tabs>
          <w:tab w:val="left" w:pos="1"/>
          <w:tab w:val="left" w:pos="446"/>
          <w:tab w:val="left" w:pos="1166"/>
          <w:tab w:val="left" w:pos="1886"/>
          <w:tab w:val="left" w:pos="2606"/>
          <w:tab w:val="left" w:pos="3326"/>
          <w:tab w:val="left" w:pos="4046"/>
          <w:tab w:val="left" w:pos="4766"/>
          <w:tab w:val="left" w:pos="5486"/>
          <w:tab w:val="left" w:pos="6206"/>
          <w:tab w:val="left" w:pos="6926"/>
          <w:tab w:val="left" w:pos="7646"/>
        </w:tabs>
        <w:ind w:left="900" w:firstLine="0"/>
        <w:jc w:val="both"/>
        <w:rPr>
          <w:ins w:id="2309" w:author="jmavares" w:date="2009-04-14T20:33:00Z"/>
          <w:bCs/>
          <w:shd w:val="clear" w:color="auto" w:fill="FFFFFF"/>
        </w:rPr>
      </w:pPr>
      <w:ins w:id="2310" w:author="jmavares" w:date="2009-04-14T20:33:00Z">
        <w:r w:rsidRPr="00E1560C">
          <w:rPr>
            <w:bCs/>
            <w:shd w:val="clear" w:color="auto" w:fill="FFFFFF"/>
          </w:rPr>
          <w:t>Dentro de los siete (7) días continuos del comienzo de cualquier retraso excusable, bajo las condiciones antes descritas, proveer al ENTE CONTRATANTE de información escrita de la causa y de la magnitud así como la petición de una extensión del programa de la duración estimada.</w:t>
        </w:r>
      </w:ins>
    </w:p>
    <w:p w:rsidR="00740BA4" w:rsidRPr="00E1560C" w:rsidRDefault="00740BA4" w:rsidP="008F00ED">
      <w:pPr>
        <w:pStyle w:val="stasEstas"/>
        <w:spacing w:line="240" w:lineRule="auto"/>
        <w:ind w:left="900"/>
        <w:rPr>
          <w:ins w:id="2311" w:author="jmavares" w:date="2009-04-14T20:33:00Z"/>
          <w:rFonts w:ascii="Arial" w:hAnsi="Arial" w:cs="Arial"/>
          <w:bCs/>
          <w:sz w:val="22"/>
          <w:szCs w:val="22"/>
          <w:shd w:val="clear" w:color="auto" w:fill="FFFFFF"/>
          <w:lang w:val="es-ES"/>
        </w:rPr>
      </w:pPr>
    </w:p>
    <w:p w:rsidR="00740BA4" w:rsidRPr="00E1560C" w:rsidRDefault="00740BA4" w:rsidP="007C43A0">
      <w:pPr>
        <w:numPr>
          <w:ilvl w:val="0"/>
          <w:numId w:val="24"/>
        </w:numPr>
        <w:tabs>
          <w:tab w:val="left" w:pos="1"/>
          <w:tab w:val="left" w:pos="446"/>
          <w:tab w:val="left" w:pos="1166"/>
          <w:tab w:val="left" w:pos="1886"/>
          <w:tab w:val="left" w:pos="2606"/>
          <w:tab w:val="left" w:pos="3326"/>
          <w:tab w:val="left" w:pos="4046"/>
          <w:tab w:val="left" w:pos="4766"/>
          <w:tab w:val="left" w:pos="5486"/>
          <w:tab w:val="left" w:pos="6206"/>
          <w:tab w:val="left" w:pos="6926"/>
          <w:tab w:val="left" w:pos="7646"/>
        </w:tabs>
        <w:ind w:left="900" w:firstLine="0"/>
        <w:jc w:val="both"/>
        <w:rPr>
          <w:ins w:id="2312" w:author="jmavares" w:date="2009-04-14T20:33:00Z"/>
          <w:bCs/>
          <w:shd w:val="clear" w:color="auto" w:fill="FFFFFF"/>
        </w:rPr>
      </w:pPr>
      <w:ins w:id="2313" w:author="jmavares" w:date="2009-04-14T20:33:00Z">
        <w:r w:rsidRPr="00E1560C">
          <w:rPr>
            <w:bCs/>
            <w:shd w:val="clear" w:color="auto" w:fill="FFFFFF"/>
          </w:rPr>
          <w:t>Dentro de los siete (7) días continuos del cese del evento que causó el retraso, debe proveer al ENTE CONTRATANTE de información escrita en la cual se indique el retraso real incurrido.</w:t>
        </w:r>
      </w:ins>
    </w:p>
    <w:p w:rsidR="00740BA4" w:rsidRPr="00E1560C" w:rsidRDefault="00740BA4" w:rsidP="008F00ED">
      <w:pPr>
        <w:tabs>
          <w:tab w:val="left" w:pos="1"/>
          <w:tab w:val="left" w:pos="446"/>
          <w:tab w:val="left" w:pos="1166"/>
          <w:tab w:val="left" w:pos="1886"/>
          <w:tab w:val="left" w:pos="2606"/>
          <w:tab w:val="left" w:pos="3326"/>
          <w:tab w:val="left" w:pos="4046"/>
          <w:tab w:val="left" w:pos="4766"/>
          <w:tab w:val="left" w:pos="5486"/>
          <w:tab w:val="left" w:pos="6206"/>
          <w:tab w:val="left" w:pos="6926"/>
          <w:tab w:val="left" w:pos="7646"/>
        </w:tabs>
        <w:ind w:left="900"/>
        <w:jc w:val="both"/>
        <w:rPr>
          <w:ins w:id="2314" w:author="jmavares" w:date="2009-04-14T20:33:00Z"/>
          <w:bCs/>
          <w:shd w:val="clear" w:color="auto" w:fill="FFFFFF"/>
        </w:rPr>
      </w:pPr>
    </w:p>
    <w:p w:rsidR="00740BA4" w:rsidRPr="00E1560C" w:rsidRDefault="00740BA4" w:rsidP="008F00ED">
      <w:pPr>
        <w:pStyle w:val="BlockText"/>
        <w:ind w:left="900" w:right="0" w:firstLine="0"/>
        <w:rPr>
          <w:ins w:id="2315" w:author="jmavares" w:date="2009-04-14T20:33:00Z"/>
          <w:b w:val="0"/>
          <w:bCs/>
          <w:shd w:val="clear" w:color="auto" w:fill="FFFFFF"/>
        </w:rPr>
      </w:pPr>
      <w:ins w:id="2316" w:author="jmavares" w:date="2009-04-14T20:33:00Z">
        <w:r w:rsidRPr="00E1560C">
          <w:rPr>
            <w:b w:val="0"/>
            <w:bCs/>
            <w:shd w:val="clear" w:color="auto" w:fill="FFFFFF"/>
          </w:rPr>
          <w:t>A consecuencia de estos retrasos, el programa del proyecto se reestructurará como sea  necesario para completar LA OBRA, y EL CONTRATISTA aceptará el nuevo cronograma señalado por el ENTE CONTRATANTE. Queda entendido que para retrasos que se relacionen con este punto podrá otorgarse  la extensión del tiempo de ejecución de la obra.</w:t>
        </w:r>
      </w:ins>
    </w:p>
    <w:p w:rsidR="00740BA4" w:rsidRPr="00E1560C" w:rsidRDefault="00740BA4" w:rsidP="008F00ED">
      <w:pPr>
        <w:ind w:left="900"/>
        <w:rPr>
          <w:ins w:id="2317" w:author="jmavares" w:date="2009-04-14T20:33:00Z"/>
          <w:bCs/>
          <w:shd w:val="clear" w:color="auto" w:fill="FFFFFF"/>
        </w:rPr>
      </w:pPr>
    </w:p>
    <w:p w:rsidR="00740BA4" w:rsidRPr="00E1560C" w:rsidRDefault="00740BA4" w:rsidP="008F00ED">
      <w:pPr>
        <w:tabs>
          <w:tab w:val="left" w:pos="5550"/>
        </w:tabs>
        <w:ind w:left="900"/>
        <w:jc w:val="both"/>
        <w:rPr>
          <w:ins w:id="2318" w:author="jmavares" w:date="2009-04-14T20:33:00Z"/>
          <w:bCs/>
          <w:shd w:val="clear" w:color="auto" w:fill="FFFFFF"/>
        </w:rPr>
      </w:pPr>
      <w:ins w:id="2319" w:author="jmavares" w:date="2009-04-14T20:33:00Z">
        <w:r w:rsidRPr="00E1560C">
          <w:rPr>
            <w:bCs/>
            <w:shd w:val="clear" w:color="auto" w:fill="FFFFFF"/>
          </w:rPr>
          <w:t>Cualquiera de las partes podrá rescindir el CONTRATO mediante notificación por escrito a la otra parte, si la ejecución del proyecto es suspendida por un periodo superior a 06 (seis)  meses.</w:t>
        </w:r>
      </w:ins>
    </w:p>
    <w:p w:rsidR="00981220" w:rsidRPr="005D03CB" w:rsidRDefault="00981220" w:rsidP="00F249FD">
      <w:pPr>
        <w:tabs>
          <w:tab w:val="left" w:pos="5550"/>
        </w:tabs>
        <w:ind w:left="720"/>
        <w:rPr>
          <w:ins w:id="2320" w:author="jmavares" w:date="2009-04-14T20:33:00Z"/>
          <w:b/>
          <w:sz w:val="28"/>
          <w:szCs w:val="28"/>
        </w:rPr>
      </w:pPr>
    </w:p>
    <w:p w:rsidR="00740BA4" w:rsidRPr="005D03CB" w:rsidRDefault="008F00ED" w:rsidP="008F00ED">
      <w:pPr>
        <w:tabs>
          <w:tab w:val="left" w:pos="900"/>
        </w:tabs>
        <w:autoSpaceDE w:val="0"/>
        <w:autoSpaceDN w:val="0"/>
        <w:adjustRightInd w:val="0"/>
        <w:ind w:left="900"/>
        <w:jc w:val="both"/>
        <w:rPr>
          <w:ins w:id="2321" w:author="jmavares" w:date="2009-04-14T20:33:00Z"/>
          <w:b/>
          <w:color w:val="000000"/>
          <w:sz w:val="24"/>
          <w:szCs w:val="24"/>
        </w:rPr>
      </w:pPr>
      <w:ins w:id="2322" w:author="jmavares" w:date="2009-04-14T20:33:00Z">
        <w:r w:rsidRPr="005D03CB">
          <w:rPr>
            <w:b/>
            <w:color w:val="000000"/>
            <w:sz w:val="24"/>
            <w:szCs w:val="24"/>
          </w:rPr>
          <w:t>8.</w:t>
        </w:r>
        <w:r w:rsidR="0056338D" w:rsidRPr="005D03CB">
          <w:rPr>
            <w:b/>
            <w:color w:val="000000"/>
            <w:sz w:val="24"/>
            <w:szCs w:val="24"/>
          </w:rPr>
          <w:t>9</w:t>
        </w:r>
        <w:r w:rsidRPr="005D03CB">
          <w:rPr>
            <w:b/>
            <w:color w:val="000000"/>
            <w:sz w:val="24"/>
            <w:szCs w:val="24"/>
          </w:rPr>
          <w:t xml:space="preserve"> </w:t>
        </w:r>
        <w:r w:rsidR="00740BA4" w:rsidRPr="005D03CB">
          <w:rPr>
            <w:b/>
            <w:color w:val="000000"/>
            <w:sz w:val="24"/>
            <w:szCs w:val="24"/>
          </w:rPr>
          <w:t xml:space="preserve">INSPECCIÓN Y PRUEBAS </w:t>
        </w:r>
      </w:ins>
    </w:p>
    <w:p w:rsidR="00740BA4" w:rsidRPr="00E1560C" w:rsidRDefault="00740BA4" w:rsidP="008F00ED">
      <w:pPr>
        <w:tabs>
          <w:tab w:val="left" w:pos="900"/>
        </w:tabs>
        <w:ind w:left="900"/>
        <w:jc w:val="both"/>
        <w:rPr>
          <w:ins w:id="2323" w:author="jmavares" w:date="2009-04-14T20:33:00Z"/>
          <w:bCs/>
          <w:shd w:val="clear" w:color="auto" w:fill="FFFFFF"/>
        </w:rPr>
      </w:pPr>
      <w:ins w:id="2324" w:author="jmavares" w:date="2009-04-14T20:33:00Z">
        <w:r w:rsidRPr="00E1560C">
          <w:rPr>
            <w:bCs/>
            <w:shd w:val="clear" w:color="auto" w:fill="FFFFFF"/>
          </w:rPr>
          <w:t>En todo momento EL ENTE CONTRATANTE y/o su Representante tendrán libre acceso a los trabajos cuando estén en preparación o progreso. EL CONTRATISTA le dará facilidades para tales accesos y para inspeccionar los materiales y/o equipos y trabajos que realice. Si las especificaciones o instrucciones del Representante de EL ENTE CONTRATANTE, las Leyes u Ordenanzas o cualquier autoridad competente requieren que cualquier parte de la obra sea sujeta a pruebas, exámenes y aprobaciones antes de continuar los trabajos, EL CONTRATISTA avisará con anticipación al Representante de EL ENTE CONTRATANTE acerca de cuando estarán listos para la inspección. Si las obras fueron cubiertas o ensambladas y continuaron antes de la aprobación presente, EL ENTE CONTRATANTE podrá hacerlas descubrir para su inspección, por cuenta de EL CONTRATISTA, y ésta deberá recubrirla posteriormente, también a su cargo.</w:t>
        </w:r>
      </w:ins>
    </w:p>
    <w:p w:rsidR="00740BA4" w:rsidRPr="00E1560C" w:rsidRDefault="00740BA4" w:rsidP="008F00ED">
      <w:pPr>
        <w:tabs>
          <w:tab w:val="left" w:pos="900"/>
        </w:tabs>
        <w:ind w:left="900"/>
        <w:jc w:val="both"/>
        <w:rPr>
          <w:ins w:id="2325" w:author="jmavares" w:date="2009-04-14T20:33:00Z"/>
          <w:bCs/>
          <w:shd w:val="clear" w:color="auto" w:fill="FFFFFF"/>
        </w:rPr>
      </w:pPr>
    </w:p>
    <w:p w:rsidR="00740BA4" w:rsidRPr="00E1560C" w:rsidRDefault="00740BA4" w:rsidP="008F00ED">
      <w:pPr>
        <w:tabs>
          <w:tab w:val="left" w:pos="900"/>
        </w:tabs>
        <w:ind w:left="900"/>
        <w:jc w:val="both"/>
        <w:rPr>
          <w:ins w:id="2326" w:author="jmavares" w:date="2009-04-14T20:33:00Z"/>
          <w:bCs/>
          <w:shd w:val="clear" w:color="auto" w:fill="FFFFFF"/>
        </w:rPr>
      </w:pPr>
      <w:ins w:id="2327" w:author="jmavares" w:date="2009-04-14T20:33:00Z">
        <w:r w:rsidRPr="00E1560C">
          <w:rPr>
            <w:bCs/>
            <w:shd w:val="clear" w:color="auto" w:fill="FFFFFF"/>
          </w:rPr>
          <w:t xml:space="preserve">La  obra deberá ejecutarse a satisfacción del Ingeniero Inspector, quien dará la aceptación cuando considere que los materiales, los equipos y la mano de obra utilizados son los adecuados, su cantidad y calidad requerida y sus documentos integrantes. </w:t>
        </w:r>
      </w:ins>
    </w:p>
    <w:p w:rsidR="00740BA4" w:rsidRPr="00E1560C" w:rsidRDefault="00740BA4" w:rsidP="00461487">
      <w:pPr>
        <w:tabs>
          <w:tab w:val="left" w:pos="720"/>
        </w:tabs>
        <w:ind w:left="720"/>
        <w:jc w:val="both"/>
        <w:rPr>
          <w:ins w:id="2328" w:author="jmavares" w:date="2009-04-14T20:33:00Z"/>
          <w:bCs/>
          <w:shd w:val="clear" w:color="auto" w:fill="FFFFFF"/>
        </w:rPr>
      </w:pPr>
    </w:p>
    <w:p w:rsidR="00740BA4" w:rsidRPr="00E1560C" w:rsidRDefault="00740BA4" w:rsidP="008F00ED">
      <w:pPr>
        <w:tabs>
          <w:tab w:val="left" w:pos="900"/>
        </w:tabs>
        <w:ind w:left="900"/>
        <w:jc w:val="both"/>
        <w:rPr>
          <w:ins w:id="2329" w:author="jmavares" w:date="2009-04-14T20:33:00Z"/>
          <w:bCs/>
          <w:shd w:val="clear" w:color="auto" w:fill="FFFFFF"/>
        </w:rPr>
      </w:pPr>
      <w:ins w:id="2330" w:author="jmavares" w:date="2009-04-14T20:33:00Z">
        <w:r w:rsidRPr="00E1560C">
          <w:rPr>
            <w:bCs/>
            <w:shd w:val="clear" w:color="auto" w:fill="FFFFFF"/>
          </w:rPr>
          <w:t>EL CONTRATISTA está obligado a prestar al Ingeniero Inspector o a cualquier representante de  EL ENTE CONTRATANTE, debidamente autorizado  para ello, las facilidades disponibles en el sitio de las obras y durante el tiempo que sea necesaria, cuando así lo requieran las labores de inspección.</w:t>
        </w:r>
      </w:ins>
    </w:p>
    <w:p w:rsidR="00740BA4" w:rsidRPr="00E1560C" w:rsidRDefault="00740BA4" w:rsidP="008F00ED">
      <w:pPr>
        <w:tabs>
          <w:tab w:val="left" w:pos="900"/>
        </w:tabs>
        <w:ind w:left="900"/>
        <w:jc w:val="both"/>
        <w:rPr>
          <w:ins w:id="2331" w:author="jmavares" w:date="2009-04-14T20:33:00Z"/>
          <w:bCs/>
          <w:shd w:val="clear" w:color="auto" w:fill="FFFFFF"/>
        </w:rPr>
      </w:pPr>
    </w:p>
    <w:p w:rsidR="00740BA4" w:rsidRPr="00E1560C" w:rsidRDefault="00740BA4" w:rsidP="008F00ED">
      <w:pPr>
        <w:tabs>
          <w:tab w:val="left" w:pos="900"/>
        </w:tabs>
        <w:ind w:left="900"/>
        <w:jc w:val="both"/>
        <w:rPr>
          <w:ins w:id="2332" w:author="jmavares" w:date="2009-04-14T20:33:00Z"/>
          <w:bCs/>
          <w:shd w:val="clear" w:color="auto" w:fill="FFFFFF"/>
        </w:rPr>
      </w:pPr>
      <w:ins w:id="2333" w:author="jmavares" w:date="2009-04-14T20:33:00Z">
        <w:r w:rsidRPr="00E1560C">
          <w:rPr>
            <w:bCs/>
            <w:shd w:val="clear" w:color="auto" w:fill="FFFFFF"/>
          </w:rPr>
          <w:t>Dentro de un plazo de veinticuatro (24) horas después de haber recibido aviso por escrito del Representante de EL ENTE CONTRATANTE, EL CONTRATISTA deberá proceder, por su propia cuenta y sin costo adicional para EL ENTE CONTRATANTE, a  cambiar, remover o sacar del sitio o de las estructuras de la obra todos aquellos materiales no aprobados por el Representante de EL ENTE CONTRATANTE, por no haber sido suministrados por esta, o que no respondan a las exigencias del CONTRATO, aunque los materiales y/o equipos hayan sido trabajados o incorporados a las obras; asimismo deberá modificar, demostrar o rehacer también por su propia cuenta y expensas, toda porción de los trabajos que, por ser defectuosa o no estar de acuerdo con los dibujos, normas y especificaciones, no hayan sido aprobados por el Representante de EL ENTE CONTRATANTE.</w:t>
        </w:r>
      </w:ins>
    </w:p>
    <w:p w:rsidR="00740BA4" w:rsidRPr="00E1560C" w:rsidRDefault="00740BA4" w:rsidP="008F00ED">
      <w:pPr>
        <w:tabs>
          <w:tab w:val="left" w:pos="900"/>
        </w:tabs>
        <w:ind w:left="720"/>
        <w:jc w:val="both"/>
        <w:rPr>
          <w:ins w:id="2334" w:author="jmavares" w:date="2009-04-14T20:33:00Z"/>
          <w:bCs/>
          <w:shd w:val="clear" w:color="auto" w:fill="FFFFFF"/>
        </w:rPr>
      </w:pPr>
    </w:p>
    <w:p w:rsidR="00740BA4" w:rsidRPr="00E1560C" w:rsidRDefault="00740BA4" w:rsidP="008F00ED">
      <w:pPr>
        <w:tabs>
          <w:tab w:val="left" w:pos="900"/>
        </w:tabs>
        <w:ind w:left="900"/>
        <w:jc w:val="both"/>
        <w:rPr>
          <w:ins w:id="2335" w:author="jmavares" w:date="2009-04-14T20:33:00Z"/>
          <w:bCs/>
          <w:shd w:val="clear" w:color="auto" w:fill="FFFFFF"/>
        </w:rPr>
      </w:pPr>
      <w:ins w:id="2336" w:author="jmavares" w:date="2009-04-14T20:33:00Z">
        <w:r w:rsidRPr="00E1560C">
          <w:rPr>
            <w:bCs/>
            <w:shd w:val="clear" w:color="auto" w:fill="FFFFFF"/>
          </w:rPr>
          <w:t>Las inspecciones a las que se refiere este punto no se considerarán, de ninguna forma, como una aceptación de los trabajos inspeccionados, así mismo queda expresamente entendido que ningún comentario de los inspectores, agentes  empleados o dependientes de EL ENTE CONTRATANTE</w:t>
        </w:r>
        <w:r w:rsidR="00461487" w:rsidRPr="00E1560C">
          <w:rPr>
            <w:bCs/>
            <w:shd w:val="clear" w:color="auto" w:fill="FFFFFF"/>
          </w:rPr>
          <w:t xml:space="preserve">,  de EL CONTRATISTA o </w:t>
        </w:r>
        <w:r w:rsidRPr="00E1560C">
          <w:rPr>
            <w:bCs/>
            <w:shd w:val="clear" w:color="auto" w:fill="FFFFFF"/>
          </w:rPr>
          <w:t xml:space="preserve">sus SUBCONTRATISTAS </w:t>
        </w:r>
        <w:r w:rsidR="00F30A49" w:rsidRPr="00E1560C">
          <w:rPr>
            <w:bCs/>
            <w:shd w:val="clear" w:color="auto" w:fill="FFFFFF"/>
          </w:rPr>
          <w:t>significarán</w:t>
        </w:r>
        <w:r w:rsidRPr="00E1560C">
          <w:rPr>
            <w:bCs/>
            <w:shd w:val="clear" w:color="auto" w:fill="FFFFFF"/>
          </w:rPr>
          <w:t xml:space="preserve"> la pérdida o nacimiento de algún derecho de EL ENTE CONTRATANTE.</w:t>
        </w:r>
      </w:ins>
    </w:p>
    <w:p w:rsidR="00740BA4" w:rsidRPr="00E1560C" w:rsidRDefault="00740BA4" w:rsidP="008F00ED">
      <w:pPr>
        <w:tabs>
          <w:tab w:val="left" w:pos="900"/>
        </w:tabs>
        <w:ind w:left="900"/>
        <w:jc w:val="both"/>
        <w:rPr>
          <w:ins w:id="2337" w:author="jmavares" w:date="2009-04-14T20:33:00Z"/>
          <w:bCs/>
          <w:shd w:val="clear" w:color="auto" w:fill="FFFFFF"/>
        </w:rPr>
      </w:pPr>
    </w:p>
    <w:p w:rsidR="00740BA4" w:rsidRPr="00E1560C" w:rsidRDefault="00740BA4" w:rsidP="008F00ED">
      <w:pPr>
        <w:tabs>
          <w:tab w:val="left" w:pos="900"/>
        </w:tabs>
        <w:ind w:left="900"/>
        <w:jc w:val="both"/>
        <w:rPr>
          <w:ins w:id="2338" w:author="jmavares" w:date="2009-04-14T20:33:00Z"/>
          <w:bCs/>
          <w:shd w:val="clear" w:color="auto" w:fill="FFFFFF"/>
        </w:rPr>
      </w:pPr>
      <w:ins w:id="2339" w:author="jmavares" w:date="2009-04-14T20:33:00Z">
        <w:r w:rsidRPr="00E1560C">
          <w:rPr>
            <w:bCs/>
            <w:shd w:val="clear" w:color="auto" w:fill="FFFFFF"/>
          </w:rPr>
          <w:t>Es expresamente entendido que el derecho de inspección establecido en esta cláusula no implica en modo alguno que EL ENTE CONTRATANTE tenga el derecho de dirigir la ejecución de la obra, por cuanto el manejo y dirección de la misma corresponde a  EL CONTRATISTA.</w:t>
        </w:r>
      </w:ins>
    </w:p>
    <w:p w:rsidR="00740BA4" w:rsidRPr="00E1560C" w:rsidRDefault="00740BA4" w:rsidP="008F00ED">
      <w:pPr>
        <w:tabs>
          <w:tab w:val="left" w:pos="900"/>
        </w:tabs>
        <w:ind w:left="900"/>
        <w:jc w:val="both"/>
        <w:rPr>
          <w:ins w:id="2340" w:author="jmavares" w:date="2009-04-14T20:33:00Z"/>
          <w:bCs/>
          <w:shd w:val="clear" w:color="auto" w:fill="FFFFFF"/>
        </w:rPr>
      </w:pPr>
    </w:p>
    <w:p w:rsidR="00740BA4" w:rsidRPr="00E1560C" w:rsidRDefault="00740BA4" w:rsidP="008F00ED">
      <w:pPr>
        <w:tabs>
          <w:tab w:val="left" w:pos="900"/>
        </w:tabs>
        <w:ind w:left="900"/>
        <w:jc w:val="both"/>
        <w:rPr>
          <w:ins w:id="2341" w:author="jmavares" w:date="2009-04-14T20:33:00Z"/>
          <w:bCs/>
          <w:shd w:val="clear" w:color="auto" w:fill="FFFFFF"/>
        </w:rPr>
      </w:pPr>
      <w:ins w:id="2342" w:author="jmavares" w:date="2009-04-14T20:33:00Z">
        <w:r w:rsidRPr="00E1560C">
          <w:rPr>
            <w:bCs/>
            <w:shd w:val="clear" w:color="auto" w:fill="FFFFFF"/>
          </w:rPr>
          <w:t xml:space="preserve">Repetición de pruebas </w:t>
        </w:r>
      </w:ins>
    </w:p>
    <w:p w:rsidR="00740BA4" w:rsidRPr="00E1560C" w:rsidRDefault="00740BA4" w:rsidP="008F00ED">
      <w:pPr>
        <w:pStyle w:val="BodyText3"/>
        <w:tabs>
          <w:tab w:val="left" w:pos="900"/>
        </w:tabs>
        <w:ind w:left="900"/>
        <w:jc w:val="both"/>
        <w:rPr>
          <w:ins w:id="2343" w:author="jmavares" w:date="2009-04-14T20:33:00Z"/>
          <w:bCs/>
          <w:sz w:val="22"/>
          <w:szCs w:val="22"/>
          <w:shd w:val="clear" w:color="auto" w:fill="FFFFFF"/>
        </w:rPr>
      </w:pPr>
      <w:ins w:id="2344" w:author="jmavares" w:date="2009-04-14T20:33:00Z">
        <w:r w:rsidRPr="00E1560C">
          <w:rPr>
            <w:bCs/>
            <w:sz w:val="22"/>
            <w:szCs w:val="22"/>
            <w:shd w:val="clear" w:color="auto" w:fill="FFFFFF"/>
          </w:rPr>
          <w:t>Si existe la necesidad de repetir una prueba y la causa de la repetición sea atribuida al CONTRATISTA el costo de la misma deberá ser pagado por el CONTRATISTA. El costo real de la repetición de una prueba deberá incluir: (i) el costo del personal especializado, (ii) costo de la instrumentación, equipos (incluyendo el costo del alquiler) e incluyendo los costos de calibración  requeridos por los instrumentos, (iii) el costo del personal del CONTRATISTA, y cualquier otro costo asociado con la realización de las repeticiones de pruebas a juicio del ENTE CONTRATANTE.</w:t>
        </w:r>
      </w:ins>
    </w:p>
    <w:p w:rsidR="00740BA4" w:rsidRPr="00E1560C" w:rsidRDefault="00740BA4" w:rsidP="008F00ED">
      <w:pPr>
        <w:tabs>
          <w:tab w:val="left" w:pos="900"/>
        </w:tabs>
        <w:ind w:left="900"/>
        <w:jc w:val="both"/>
        <w:rPr>
          <w:ins w:id="2345" w:author="jmavares" w:date="2009-04-14T20:33:00Z"/>
          <w:bCs/>
          <w:shd w:val="clear" w:color="auto" w:fill="FFFFFF"/>
        </w:rPr>
      </w:pPr>
      <w:ins w:id="2346" w:author="jmavares" w:date="2009-04-14T20:33:00Z">
        <w:r w:rsidRPr="00E1560C">
          <w:rPr>
            <w:bCs/>
            <w:shd w:val="clear" w:color="auto" w:fill="FFFFFF"/>
          </w:rPr>
          <w:t>Requerimientos técnicos de las pruebas e inspecciones</w:t>
        </w:r>
      </w:ins>
    </w:p>
    <w:p w:rsidR="00740BA4" w:rsidRPr="00E1560C" w:rsidRDefault="00740BA4" w:rsidP="008F00ED">
      <w:pPr>
        <w:tabs>
          <w:tab w:val="left" w:pos="900"/>
        </w:tabs>
        <w:ind w:left="900"/>
        <w:jc w:val="both"/>
        <w:rPr>
          <w:ins w:id="2347" w:author="jmavares" w:date="2009-04-14T20:33:00Z"/>
          <w:bCs/>
          <w:shd w:val="clear" w:color="auto" w:fill="FFFFFF"/>
        </w:rPr>
      </w:pPr>
      <w:ins w:id="2348" w:author="jmavares" w:date="2009-04-14T20:33:00Z">
        <w:r w:rsidRPr="00E1560C">
          <w:rPr>
            <w:bCs/>
            <w:shd w:val="clear" w:color="auto" w:fill="FFFFFF"/>
          </w:rPr>
          <w:t xml:space="preserve">De no haberse </w:t>
        </w:r>
      </w:ins>
      <w:r w:rsidR="00872AD3" w:rsidRPr="00872AD3">
        <w:rPr>
          <w:shd w:val="clear" w:color="auto" w:fill="FFFFFF"/>
          <w:rPrChange w:id="2349" w:author="jmavares" w:date="2009-04-14T20:33:00Z">
            <w:rPr>
              <w:spacing w:val="8"/>
              <w:kern w:val="28"/>
              <w:lang w:val="es-VE"/>
            </w:rPr>
          </w:rPrChange>
        </w:rPr>
        <w:t xml:space="preserve">especificado </w:t>
      </w:r>
      <w:ins w:id="2350" w:author="jmavares" w:date="2009-04-14T20:33:00Z">
        <w:r w:rsidRPr="00E1560C">
          <w:rPr>
            <w:bCs/>
            <w:shd w:val="clear" w:color="auto" w:fill="FFFFFF"/>
          </w:rPr>
          <w:t>los requerimientos técnicos de las pruebas e inspecciones,  éstas se han de practicar conforme a las normas profesionales normalmente aplicadas.</w:t>
        </w:r>
      </w:ins>
    </w:p>
    <w:p w:rsidR="00740BA4" w:rsidRPr="00E1560C" w:rsidRDefault="00740BA4" w:rsidP="008F00ED">
      <w:pPr>
        <w:tabs>
          <w:tab w:val="left" w:pos="900"/>
        </w:tabs>
        <w:ind w:left="900"/>
        <w:jc w:val="both"/>
        <w:rPr>
          <w:ins w:id="2351" w:author="jmavares" w:date="2009-04-14T20:33:00Z"/>
          <w:bCs/>
          <w:shd w:val="clear" w:color="auto" w:fill="FFFFFF"/>
        </w:rPr>
      </w:pPr>
    </w:p>
    <w:p w:rsidR="00740BA4" w:rsidRPr="005D03CB" w:rsidRDefault="00740BA4" w:rsidP="00461487">
      <w:pPr>
        <w:tabs>
          <w:tab w:val="left" w:pos="720"/>
        </w:tabs>
        <w:ind w:left="720"/>
        <w:jc w:val="both"/>
        <w:rPr>
          <w:ins w:id="2352" w:author="jmavares" w:date="2009-04-14T20:33:00Z"/>
          <w:sz w:val="24"/>
          <w:szCs w:val="24"/>
        </w:rPr>
      </w:pPr>
    </w:p>
    <w:p w:rsidR="00201635" w:rsidRPr="005D03CB" w:rsidRDefault="008F00ED" w:rsidP="008F00ED">
      <w:pPr>
        <w:autoSpaceDE w:val="0"/>
        <w:autoSpaceDN w:val="0"/>
        <w:adjustRightInd w:val="0"/>
        <w:ind w:left="900"/>
        <w:jc w:val="both"/>
        <w:rPr>
          <w:ins w:id="2353" w:author="jmavares" w:date="2009-04-14T20:33:00Z"/>
          <w:b/>
          <w:color w:val="000000"/>
          <w:sz w:val="24"/>
          <w:szCs w:val="24"/>
        </w:rPr>
      </w:pPr>
      <w:ins w:id="2354" w:author="jmavares" w:date="2009-04-14T20:33:00Z">
        <w:r w:rsidRPr="005D03CB">
          <w:rPr>
            <w:b/>
            <w:color w:val="000000"/>
            <w:sz w:val="24"/>
            <w:szCs w:val="24"/>
          </w:rPr>
          <w:t>8.</w:t>
        </w:r>
        <w:r w:rsidR="0056338D" w:rsidRPr="005D03CB">
          <w:rPr>
            <w:b/>
            <w:color w:val="000000"/>
            <w:sz w:val="24"/>
            <w:szCs w:val="24"/>
          </w:rPr>
          <w:t>10</w:t>
        </w:r>
        <w:r w:rsidRPr="005D03CB">
          <w:rPr>
            <w:b/>
            <w:color w:val="000000"/>
            <w:sz w:val="24"/>
            <w:szCs w:val="24"/>
          </w:rPr>
          <w:t xml:space="preserve"> </w:t>
        </w:r>
        <w:r w:rsidR="00201635" w:rsidRPr="005D03CB">
          <w:rPr>
            <w:b/>
            <w:color w:val="000000"/>
            <w:sz w:val="24"/>
            <w:szCs w:val="24"/>
          </w:rPr>
          <w:t>LIMITACIÓN DE LA RESPONSABILIDAD</w:t>
        </w:r>
      </w:ins>
    </w:p>
    <w:p w:rsidR="00201635" w:rsidRPr="00E1560C" w:rsidRDefault="00201635" w:rsidP="008F00ED">
      <w:pPr>
        <w:autoSpaceDE w:val="0"/>
        <w:autoSpaceDN w:val="0"/>
        <w:adjustRightInd w:val="0"/>
        <w:ind w:left="900"/>
        <w:jc w:val="both"/>
        <w:rPr>
          <w:ins w:id="2355" w:author="jmavares" w:date="2009-04-14T20:33:00Z"/>
          <w:bCs/>
          <w:shd w:val="clear" w:color="auto" w:fill="FFFFFF"/>
        </w:rPr>
      </w:pPr>
      <w:ins w:id="2356" w:author="jmavares" w:date="2009-04-14T20:33:00Z">
        <w:r w:rsidRPr="00E1560C">
          <w:rPr>
            <w:bCs/>
            <w:shd w:val="clear" w:color="auto" w:fill="FFFFFF"/>
          </w:rPr>
          <w:t xml:space="preserve">El CONTRATISTA asume plenamente las obligaciones derivadas de este </w:t>
        </w:r>
        <w:r w:rsidR="00461487" w:rsidRPr="00E1560C">
          <w:rPr>
            <w:bCs/>
            <w:shd w:val="clear" w:color="auto" w:fill="FFFFFF"/>
          </w:rPr>
          <w:t>proyecto. E</w:t>
        </w:r>
        <w:r w:rsidRPr="00E1560C">
          <w:rPr>
            <w:bCs/>
            <w:shd w:val="clear" w:color="auto" w:fill="FFFFFF"/>
          </w:rPr>
          <w:t>n relación con los daños y perjuicios</w:t>
        </w:r>
        <w:r w:rsidR="00461487" w:rsidRPr="00E1560C">
          <w:rPr>
            <w:bCs/>
            <w:shd w:val="clear" w:color="auto" w:fill="FFFFFF"/>
          </w:rPr>
          <w:t>,</w:t>
        </w:r>
        <w:r w:rsidRPr="00E1560C">
          <w:rPr>
            <w:bCs/>
            <w:shd w:val="clear" w:color="auto" w:fill="FFFFFF"/>
          </w:rPr>
          <w:t xml:space="preserve"> las partes responderán por los daños derivados de las acciones u omisiones que le sean directamente imputables a él o a sus SUBCONTRATISTAS o empleados, y por el daño emergente. No obstante a lo anterior, EL CONTRATISTA no será responsable del lucro cesante, pérdida de producción, daños consecuentes o de beneficios que puedan derivarse consecuencialmente para EL ENTE CONTRATANTE por dichos incumplimientos, salvo en caso de dolo o negligencia.</w:t>
        </w:r>
      </w:ins>
    </w:p>
    <w:p w:rsidR="0056338D" w:rsidRPr="005D03CB" w:rsidRDefault="0056338D" w:rsidP="008F00ED">
      <w:pPr>
        <w:autoSpaceDE w:val="0"/>
        <w:autoSpaceDN w:val="0"/>
        <w:adjustRightInd w:val="0"/>
        <w:ind w:left="900"/>
        <w:jc w:val="both"/>
        <w:rPr>
          <w:ins w:id="2357" w:author="jmavares" w:date="2009-04-14T20:33:00Z"/>
          <w:color w:val="000000"/>
          <w:sz w:val="24"/>
          <w:szCs w:val="24"/>
        </w:rPr>
      </w:pPr>
    </w:p>
    <w:p w:rsidR="0056338D" w:rsidRPr="005D03CB" w:rsidRDefault="0056338D" w:rsidP="008F00ED">
      <w:pPr>
        <w:autoSpaceDE w:val="0"/>
        <w:autoSpaceDN w:val="0"/>
        <w:adjustRightInd w:val="0"/>
        <w:ind w:left="900"/>
        <w:jc w:val="both"/>
        <w:rPr>
          <w:ins w:id="2358" w:author="jmavares" w:date="2009-04-14T20:33:00Z"/>
          <w:color w:val="000000"/>
          <w:sz w:val="24"/>
          <w:szCs w:val="24"/>
        </w:rPr>
      </w:pPr>
    </w:p>
    <w:p w:rsidR="00201635" w:rsidRPr="005D03CB" w:rsidRDefault="00201635" w:rsidP="008F00ED">
      <w:pPr>
        <w:pStyle w:val="BodyText3"/>
        <w:ind w:left="900"/>
        <w:rPr>
          <w:ins w:id="2359" w:author="jmavares" w:date="2009-04-14T20:33:00Z"/>
          <w:sz w:val="22"/>
          <w:szCs w:val="22"/>
        </w:rPr>
      </w:pPr>
    </w:p>
    <w:p w:rsidR="00201635" w:rsidRPr="005D03CB" w:rsidRDefault="008F00ED" w:rsidP="008F00ED">
      <w:pPr>
        <w:autoSpaceDE w:val="0"/>
        <w:autoSpaceDN w:val="0"/>
        <w:adjustRightInd w:val="0"/>
        <w:ind w:left="900"/>
        <w:jc w:val="both"/>
        <w:rPr>
          <w:ins w:id="2360" w:author="jmavares" w:date="2009-04-14T20:33:00Z"/>
          <w:b/>
          <w:color w:val="000000"/>
          <w:sz w:val="24"/>
          <w:szCs w:val="24"/>
        </w:rPr>
      </w:pPr>
      <w:ins w:id="2361" w:author="jmavares" w:date="2009-04-14T20:33:00Z">
        <w:r w:rsidRPr="005D03CB">
          <w:rPr>
            <w:b/>
            <w:color w:val="000000"/>
            <w:sz w:val="24"/>
            <w:szCs w:val="24"/>
          </w:rPr>
          <w:t>8.1</w:t>
        </w:r>
        <w:r w:rsidR="0056338D" w:rsidRPr="005D03CB">
          <w:rPr>
            <w:b/>
            <w:color w:val="000000"/>
            <w:sz w:val="24"/>
            <w:szCs w:val="24"/>
          </w:rPr>
          <w:t>1</w:t>
        </w:r>
        <w:r w:rsidRPr="005D03CB">
          <w:rPr>
            <w:b/>
            <w:color w:val="000000"/>
            <w:sz w:val="24"/>
            <w:szCs w:val="24"/>
          </w:rPr>
          <w:t xml:space="preserve"> </w:t>
        </w:r>
        <w:r w:rsidR="00201635" w:rsidRPr="005D03CB">
          <w:rPr>
            <w:b/>
            <w:color w:val="000000"/>
            <w:sz w:val="24"/>
            <w:szCs w:val="24"/>
          </w:rPr>
          <w:t>REGLAS DE LA COMPAÑÍA</w:t>
        </w:r>
      </w:ins>
    </w:p>
    <w:p w:rsidR="00201635" w:rsidRPr="00E1560C" w:rsidRDefault="00201635" w:rsidP="008F00ED">
      <w:pPr>
        <w:autoSpaceDE w:val="0"/>
        <w:autoSpaceDN w:val="0"/>
        <w:adjustRightInd w:val="0"/>
        <w:ind w:left="900"/>
        <w:jc w:val="both"/>
        <w:rPr>
          <w:ins w:id="2362" w:author="jmavares" w:date="2009-04-14T20:33:00Z"/>
          <w:bCs/>
          <w:shd w:val="clear" w:color="auto" w:fill="FFFFFF"/>
        </w:rPr>
      </w:pPr>
      <w:ins w:id="2363" w:author="jmavares" w:date="2009-04-14T20:33:00Z">
        <w:r w:rsidRPr="00E1560C">
          <w:rPr>
            <w:bCs/>
            <w:shd w:val="clear" w:color="auto" w:fill="FFFFFF"/>
          </w:rPr>
          <w:t>EL CONTRATISTA acatará cualquiera y todas las reglas que EL ENTE CONTRATANTE tenga en efecto al inicio de los trabajos o que implante en lo sucesivo, en el lugar de la Obra, concernientes a los trabajadores, como el no consumo de bebidas alcohólicas, fumar, uso de drogas, uso de cámaras, procedimientos o requerimientos de seguridad, señales de fuego y el manejo de los equipos, materiales o cualquier otra parte de la Obra.</w:t>
        </w:r>
      </w:ins>
    </w:p>
    <w:p w:rsidR="00201635" w:rsidRPr="00E1560C" w:rsidRDefault="00201635" w:rsidP="008F00ED">
      <w:pPr>
        <w:autoSpaceDE w:val="0"/>
        <w:autoSpaceDN w:val="0"/>
        <w:adjustRightInd w:val="0"/>
        <w:ind w:left="900"/>
        <w:jc w:val="both"/>
        <w:rPr>
          <w:ins w:id="2364" w:author="jmavares" w:date="2009-04-14T20:33:00Z"/>
          <w:bCs/>
          <w:shd w:val="clear" w:color="auto" w:fill="FFFFFF"/>
        </w:rPr>
      </w:pPr>
    </w:p>
    <w:p w:rsidR="00740BA4" w:rsidRPr="00E1560C" w:rsidRDefault="00201635" w:rsidP="00E1560C">
      <w:pPr>
        <w:autoSpaceDE w:val="0"/>
        <w:autoSpaceDN w:val="0"/>
        <w:adjustRightInd w:val="0"/>
        <w:ind w:left="900"/>
        <w:jc w:val="both"/>
        <w:rPr>
          <w:ins w:id="2365" w:author="jmavares" w:date="2009-04-14T20:33:00Z"/>
          <w:bCs/>
          <w:shd w:val="clear" w:color="auto" w:fill="FFFFFF"/>
        </w:rPr>
      </w:pPr>
      <w:ins w:id="2366" w:author="jmavares" w:date="2009-04-14T20:33:00Z">
        <w:r w:rsidRPr="00E1560C">
          <w:rPr>
            <w:bCs/>
            <w:shd w:val="clear" w:color="auto" w:fill="FFFFFF"/>
          </w:rPr>
          <w:t>Si, a criterio de EL ENTE CONTRATANTE, algún empleado del Contratista incumple cualquiera de tales normas, EL CONTRATISTA deberá reemplazarlo inmediatamente.</w:t>
        </w:r>
      </w:ins>
    </w:p>
    <w:p w:rsidR="00201635" w:rsidRPr="005D03CB" w:rsidRDefault="00201635" w:rsidP="00461487">
      <w:pPr>
        <w:tabs>
          <w:tab w:val="left" w:pos="5550"/>
        </w:tabs>
        <w:ind w:left="720"/>
        <w:rPr>
          <w:ins w:id="2367" w:author="jmavares" w:date="2009-04-14T20:33:00Z"/>
          <w:color w:val="000000"/>
          <w:sz w:val="24"/>
          <w:szCs w:val="24"/>
        </w:rPr>
      </w:pPr>
    </w:p>
    <w:p w:rsidR="00201635" w:rsidRPr="005D03CB" w:rsidRDefault="008F00ED" w:rsidP="008F00ED">
      <w:pPr>
        <w:autoSpaceDE w:val="0"/>
        <w:autoSpaceDN w:val="0"/>
        <w:adjustRightInd w:val="0"/>
        <w:ind w:left="900"/>
        <w:jc w:val="both"/>
        <w:rPr>
          <w:ins w:id="2368" w:author="jmavares" w:date="2009-04-14T20:33:00Z"/>
          <w:b/>
          <w:color w:val="000000"/>
          <w:sz w:val="24"/>
          <w:szCs w:val="24"/>
        </w:rPr>
      </w:pPr>
      <w:ins w:id="2369" w:author="jmavares" w:date="2009-04-14T20:33:00Z">
        <w:r w:rsidRPr="005D03CB">
          <w:rPr>
            <w:b/>
            <w:color w:val="000000"/>
            <w:sz w:val="24"/>
            <w:szCs w:val="24"/>
          </w:rPr>
          <w:t>8.1</w:t>
        </w:r>
        <w:r w:rsidR="0056338D" w:rsidRPr="005D03CB">
          <w:rPr>
            <w:b/>
            <w:color w:val="000000"/>
            <w:sz w:val="24"/>
            <w:szCs w:val="24"/>
          </w:rPr>
          <w:t>2</w:t>
        </w:r>
        <w:r w:rsidRPr="005D03CB">
          <w:rPr>
            <w:b/>
            <w:color w:val="000000"/>
            <w:sz w:val="24"/>
            <w:szCs w:val="24"/>
          </w:rPr>
          <w:t xml:space="preserve"> </w:t>
        </w:r>
        <w:r w:rsidR="00201635" w:rsidRPr="005D03CB">
          <w:rPr>
            <w:b/>
            <w:color w:val="000000"/>
            <w:sz w:val="24"/>
            <w:szCs w:val="24"/>
          </w:rPr>
          <w:t>SUBCONTRATISTAS</w:t>
        </w:r>
      </w:ins>
    </w:p>
    <w:p w:rsidR="00201635" w:rsidRPr="00E1560C" w:rsidRDefault="00201635" w:rsidP="008F00ED">
      <w:pPr>
        <w:autoSpaceDE w:val="0"/>
        <w:autoSpaceDN w:val="0"/>
        <w:adjustRightInd w:val="0"/>
        <w:ind w:left="900"/>
        <w:jc w:val="both"/>
        <w:rPr>
          <w:ins w:id="2370" w:author="jmavares" w:date="2009-04-14T20:33:00Z"/>
          <w:bCs/>
          <w:shd w:val="clear" w:color="auto" w:fill="FFFFFF"/>
        </w:rPr>
      </w:pPr>
      <w:ins w:id="2371" w:author="jmavares" w:date="2009-04-14T20:33:00Z">
        <w:r w:rsidRPr="00E1560C">
          <w:rPr>
            <w:bCs/>
            <w:shd w:val="clear" w:color="auto" w:fill="FFFFFF"/>
          </w:rPr>
          <w:t>EL CONTRATISTA en los próximos 30 (treinta</w:t>
        </w:r>
      </w:ins>
      <w:moveToRangeStart w:id="2372" w:author="jmavares" w:date="2009-04-14T20:33:00Z" w:name="move227504528"/>
      <w:moveTo w:id="2373" w:author="jmavares" w:date="2009-04-14T20:33:00Z">
        <w:r w:rsidR="00872AD3" w:rsidRPr="00872AD3">
          <w:rPr>
            <w:shd w:val="clear" w:color="auto" w:fill="FFFFFF"/>
            <w:rPrChange w:id="2374" w:author="jmavares" w:date="2009-04-14T20:33:00Z">
              <w:rPr>
                <w:color w:val="000000"/>
                <w:lang w:val="es-VE"/>
              </w:rPr>
            </w:rPrChange>
          </w:rPr>
          <w:t>) días contados a partir de la firma del Acta de Inicio, someterá a aprobación de EL ENTE CONTRATANTE una lista completa de los nombres y direcciones de todos los Subcontratistas propuestos para la Obra, junto con el alcance de la Obra a ser efectuada por cada uno. Los subcontratistas comprometidos subsecuentemente por EL CONTRATISTA, de igual forma, se someterán a la aprobación de EL ENTE CONTRATANTE. Ninguna aprobación liberará al Contratista de cualquiera de las obligaciones del CONTRATO. EL CONTRATISTA mantendrá la responsabilidad ante EL ENTE CONTRATANTE como si ningún SUBCONTRATO hubiere sido otorgado.</w:t>
        </w:r>
      </w:moveTo>
      <w:moveToRangeEnd w:id="2372"/>
      <w:ins w:id="2375" w:author="jmavares" w:date="2009-04-14T20:33:00Z">
        <w:r w:rsidRPr="00E1560C">
          <w:rPr>
            <w:bCs/>
            <w:shd w:val="clear" w:color="auto" w:fill="FFFFFF"/>
          </w:rPr>
          <w:t xml:space="preserve"> Queda entendido que la lista subcontratistas sugeridas  en el pliego de concurso privado, se encuentran aprobadas por EL ENTE CONTRATANTE, no obstante en caso que EL CONTRATISTA, requiera la aprobación de otros subcontratistas deberá solicitar autorización por escrito al ENTE CONTRATANTE, en los términos previstos en la presente cláusula.</w:t>
        </w:r>
      </w:ins>
    </w:p>
    <w:p w:rsidR="00000000" w:rsidRDefault="00872AD3">
      <w:pPr>
        <w:autoSpaceDE w:val="0"/>
        <w:autoSpaceDN w:val="0"/>
        <w:adjustRightInd w:val="0"/>
        <w:ind w:left="900"/>
        <w:jc w:val="both"/>
        <w:rPr>
          <w:shd w:val="clear" w:color="auto" w:fill="FFFFFF"/>
          <w:rPrChange w:id="2376" w:author="jmavares" w:date="2009-04-14T20:33:00Z">
            <w:rPr>
              <w:color w:val="000000"/>
              <w:lang w:val="es-VE"/>
            </w:rPr>
          </w:rPrChange>
        </w:rPr>
        <w:pPrChange w:id="2377" w:author="jmavares" w:date="2009-04-14T20:33:00Z">
          <w:pPr>
            <w:ind w:left="720"/>
            <w:jc w:val="both"/>
          </w:pPr>
        </w:pPrChange>
      </w:pPr>
      <w:moveToRangeStart w:id="2378" w:author="jmavares" w:date="2009-04-14T20:33:00Z" w:name="move227504529"/>
      <w:moveTo w:id="2379" w:author="jmavares" w:date="2009-04-14T20:33:00Z">
        <w:r w:rsidRPr="00872AD3">
          <w:rPr>
            <w:shd w:val="clear" w:color="auto" w:fill="FFFFFF"/>
            <w:rPrChange w:id="2380" w:author="jmavares" w:date="2009-04-14T20:33:00Z">
              <w:rPr>
                <w:color w:val="000000"/>
                <w:lang w:val="es-VE"/>
              </w:rPr>
            </w:rPrChange>
          </w:rPr>
          <w:t>EL CONTRATISTA será responsable de los actos u omisiones de todos los SUBCONTRATISTAS y personas por ellas empleadas.</w:t>
        </w:r>
      </w:moveTo>
      <w:moveToRangeEnd w:id="2378"/>
      <w:ins w:id="2381" w:author="jmavares" w:date="2009-04-14T20:33:00Z">
        <w:r w:rsidR="00201635" w:rsidRPr="00E1560C">
          <w:rPr>
            <w:bCs/>
            <w:shd w:val="clear" w:color="auto" w:fill="FFFFFF"/>
          </w:rPr>
          <w:t xml:space="preserve"> Si con suficiente razón, en algún momento durante el progreso de la OBRA, EL ENTE CONTRATANTE determina que cualquier SUBCONTRATISTA es incompetente, éste notificará por escrito al CONTRATISTA, quién procederá en un lapso no mayor de quince (15) días continuos, a tomar las acciones correctivas necesarias para solucionar la problemática planteada. De no tomarse las medidas correctivas necesarias en el tiempo estipulado, El CONTRATISTA deberá proceder a cancelar el SUBCONTRATO.</w:t>
        </w:r>
      </w:ins>
      <w:moveToRangeStart w:id="2382" w:author="jmavares" w:date="2009-04-14T20:33:00Z" w:name="move227504530"/>
      <w:moveTo w:id="2383" w:author="jmavares" w:date="2009-04-14T20:33:00Z">
        <w:r w:rsidRPr="00872AD3">
          <w:rPr>
            <w:shd w:val="clear" w:color="auto" w:fill="FFFFFF"/>
            <w:rPrChange w:id="2384" w:author="jmavares" w:date="2009-04-14T20:33:00Z">
              <w:rPr>
                <w:color w:val="000000"/>
                <w:lang w:val="es-VE"/>
              </w:rPr>
            </w:rPrChange>
          </w:rPr>
          <w:t xml:space="preserve"> EL ENTE CONTRATANTE no será responsable por retrasos o costos incurridos por EL CONTRATISTA por la desaprobación o cambio de un SUBCONTRATISTA.</w:t>
        </w:r>
      </w:moveTo>
    </w:p>
    <w:p w:rsidR="00000000" w:rsidRDefault="0055454B">
      <w:pPr>
        <w:autoSpaceDE w:val="0"/>
        <w:autoSpaceDN w:val="0"/>
        <w:adjustRightInd w:val="0"/>
        <w:ind w:left="720"/>
        <w:jc w:val="both"/>
        <w:rPr>
          <w:shd w:val="clear" w:color="auto" w:fill="FFFFFF"/>
          <w:rPrChange w:id="2385" w:author="jmavares" w:date="2009-04-14T20:33:00Z">
            <w:rPr>
              <w:color w:val="000000"/>
              <w:lang w:val="es-VE"/>
            </w:rPr>
          </w:rPrChange>
        </w:rPr>
        <w:pPrChange w:id="2386" w:author="jmavares" w:date="2009-04-14T20:33:00Z">
          <w:pPr>
            <w:ind w:left="720"/>
            <w:jc w:val="both"/>
          </w:pPr>
        </w:pPrChange>
      </w:pPr>
    </w:p>
    <w:p w:rsidR="00201635" w:rsidRPr="00E1560C" w:rsidRDefault="00872AD3" w:rsidP="008F00ED">
      <w:pPr>
        <w:autoSpaceDE w:val="0"/>
        <w:autoSpaceDN w:val="0"/>
        <w:adjustRightInd w:val="0"/>
        <w:ind w:left="900"/>
        <w:jc w:val="both"/>
        <w:rPr>
          <w:ins w:id="2387" w:author="jmavares" w:date="2009-04-14T20:33:00Z"/>
          <w:bCs/>
          <w:shd w:val="clear" w:color="auto" w:fill="FFFFFF"/>
        </w:rPr>
      </w:pPr>
      <w:moveTo w:id="2388" w:author="jmavares" w:date="2009-04-14T20:33:00Z">
        <w:r w:rsidRPr="00872AD3">
          <w:rPr>
            <w:shd w:val="clear" w:color="auto" w:fill="FFFFFF"/>
            <w:rPrChange w:id="2389" w:author="jmavares" w:date="2009-04-14T20:33:00Z">
              <w:rPr>
                <w:color w:val="000000"/>
                <w:lang w:val="es-VE"/>
              </w:rPr>
            </w:rPrChange>
          </w:rPr>
          <w:t>EL CONTRATISTA incorporará las secciones relevantes de estas Especificaciones en todos los SUBCONTRATOS, de tal forma que cada Subcontratista estará apegado a los términos del CONTRATO mientras sean aplicables al desarrollo de su parte de la Obra. Nada creará algún compromiso entre un Subcontratista y EL ENTE CONTRATANTE o cualquier obligación por parte de EL ENTE CONTRATANTE para pagar, o velar por el pago de alguna suma a un Subcontratista de EL CONTRATISTA.</w:t>
        </w:r>
      </w:moveTo>
      <w:moveToRangeEnd w:id="2382"/>
    </w:p>
    <w:p w:rsidR="00201635" w:rsidRPr="00E1560C" w:rsidRDefault="00201635" w:rsidP="008F00ED">
      <w:pPr>
        <w:autoSpaceDE w:val="0"/>
        <w:autoSpaceDN w:val="0"/>
        <w:adjustRightInd w:val="0"/>
        <w:ind w:left="900"/>
        <w:jc w:val="both"/>
        <w:rPr>
          <w:ins w:id="2390" w:author="jmavares" w:date="2009-04-14T20:33:00Z"/>
          <w:bCs/>
          <w:shd w:val="clear" w:color="auto" w:fill="FFFFFF"/>
        </w:rPr>
      </w:pPr>
    </w:p>
    <w:p w:rsidR="00201635" w:rsidRPr="00E1560C" w:rsidRDefault="00201635" w:rsidP="008F00ED">
      <w:pPr>
        <w:pStyle w:val="BodyText3"/>
        <w:ind w:left="900" w:right="13"/>
        <w:jc w:val="both"/>
        <w:rPr>
          <w:ins w:id="2391" w:author="jmavares" w:date="2009-04-14T20:33:00Z"/>
          <w:bCs/>
          <w:sz w:val="22"/>
          <w:szCs w:val="22"/>
          <w:shd w:val="clear" w:color="auto" w:fill="FFFFFF"/>
        </w:rPr>
      </w:pPr>
      <w:ins w:id="2392" w:author="jmavares" w:date="2009-04-14T20:33:00Z">
        <w:r w:rsidRPr="00E1560C">
          <w:rPr>
            <w:bCs/>
            <w:sz w:val="22"/>
            <w:szCs w:val="22"/>
            <w:shd w:val="clear" w:color="auto" w:fill="FFFFFF"/>
          </w:rPr>
          <w:t>El Ente Contratante se reserva el derecho, bajo razón justificada, de separar de la ejecución de la obra, en cualquier momento, cualquier Sub-Contratista que a criterio de El Ente Contratante pueda representar un peligro para la exitosa ejecución de la Obra.</w:t>
        </w:r>
      </w:ins>
    </w:p>
    <w:p w:rsidR="00967BB5" w:rsidRPr="005D03CB" w:rsidRDefault="00967BB5" w:rsidP="008F00ED">
      <w:pPr>
        <w:pStyle w:val="BodyText3"/>
        <w:ind w:left="900" w:right="13"/>
        <w:jc w:val="both"/>
        <w:rPr>
          <w:ins w:id="2393" w:author="jmavares" w:date="2009-04-14T20:33:00Z"/>
          <w:sz w:val="24"/>
          <w:szCs w:val="22"/>
        </w:rPr>
      </w:pPr>
    </w:p>
    <w:p w:rsidR="00967BB5" w:rsidRPr="005D03CB" w:rsidRDefault="00967BB5" w:rsidP="008F00ED">
      <w:pPr>
        <w:pStyle w:val="BodyText3"/>
        <w:ind w:left="900"/>
        <w:rPr>
          <w:ins w:id="2394" w:author="jmavares" w:date="2009-04-14T20:33:00Z"/>
          <w:sz w:val="22"/>
          <w:szCs w:val="22"/>
        </w:rPr>
      </w:pPr>
      <w:moveToRangeStart w:id="2395" w:author="jmavares" w:date="2009-04-14T20:33:00Z" w:name="move227504531"/>
      <w:moveTo w:id="2396" w:author="jmavares" w:date="2009-04-14T20:33:00Z">
        <w:r w:rsidRPr="005D03CB">
          <w:rPr>
            <w:sz w:val="22"/>
            <w:szCs w:val="22"/>
            <w:lang w:val="es-VE"/>
          </w:rPr>
          <w:t>OBLIGACION DE SUBCONTRATAR PARA LA EJECUCIÓN DE LA OBRA A PYMIS, EMPRESA</w:t>
        </w:r>
        <w:r w:rsidRPr="005D03CB">
          <w:rPr>
            <w:sz w:val="22"/>
            <w:szCs w:val="22"/>
          </w:rPr>
          <w:t>S ALTERNATIVAS Y/O COOPERATIVAS.</w:t>
        </w:r>
      </w:moveTo>
      <w:moveToRangeEnd w:id="2395"/>
      <w:del w:id="2397" w:author="jmavares" w:date="2009-04-14T20:33:00Z">
        <w:r w:rsidR="00F249FD" w:rsidRPr="00FA4613">
          <w:rPr>
            <w:spacing w:val="8"/>
            <w:kern w:val="28"/>
            <w:lang w:val="es-VE" w:eastAsia="en-US"/>
          </w:rPr>
          <w:delText xml:space="preserve">en </w:delText>
        </w:r>
      </w:del>
      <w:ins w:id="2398" w:author="jmavares" w:date="2009-04-14T20:33:00Z">
        <w:r w:rsidRPr="005D03CB">
          <w:rPr>
            <w:sz w:val="22"/>
            <w:szCs w:val="22"/>
          </w:rPr>
          <w:t xml:space="preserve"> </w:t>
        </w:r>
      </w:ins>
    </w:p>
    <w:p w:rsidR="00967BB5" w:rsidRPr="005D03CB" w:rsidRDefault="00967BB5" w:rsidP="008F00ED">
      <w:pPr>
        <w:pStyle w:val="BodyText3"/>
        <w:ind w:left="900"/>
        <w:jc w:val="both"/>
        <w:rPr>
          <w:ins w:id="2399" w:author="jmavares" w:date="2009-04-14T20:33:00Z"/>
          <w:sz w:val="22"/>
          <w:szCs w:val="22"/>
        </w:rPr>
      </w:pPr>
      <w:ins w:id="2400" w:author="jmavares" w:date="2009-04-14T20:33:00Z">
        <w:r w:rsidRPr="005D03CB">
          <w:rPr>
            <w:bCs/>
            <w:sz w:val="22"/>
            <w:szCs w:val="22"/>
          </w:rPr>
          <w:t>Constituye una obligación para la empresa que obtenga la buena pro, la contratación de</w:t>
        </w:r>
        <w:r w:rsidRPr="005D03CB">
          <w:rPr>
            <w:sz w:val="22"/>
            <w:szCs w:val="22"/>
          </w:rPr>
          <w:t xml:space="preserve"> asociaciones cooperativas y/o empresas alternativas o Pymis con una nómina promedio anual de cuarenta trabajadores (40) y cuyo nivel de contratación financiera este comprendido entre los niveles I y III, para la ejecución de los siguientes servicios: Limpieza de Edificaciones, Transporte de Personal, Demarcación y Señalización, Suministro de comidas y refrigerios, Vigilancia sin armamento, Recolección y eliminación de desechos no tóxicos, Control de Vegetación: pica y poda, Impermeabilización y pintura.</w:t>
        </w:r>
      </w:ins>
    </w:p>
    <w:p w:rsidR="009A16E6" w:rsidRPr="005D03CB" w:rsidRDefault="009A16E6" w:rsidP="008F00ED">
      <w:pPr>
        <w:ind w:left="900"/>
        <w:jc w:val="both"/>
        <w:rPr>
          <w:ins w:id="2401" w:author="jmavares" w:date="2009-04-14T20:33:00Z"/>
          <w:b/>
          <w:sz w:val="24"/>
          <w:szCs w:val="24"/>
        </w:rPr>
      </w:pPr>
    </w:p>
    <w:p w:rsidR="00201635" w:rsidRPr="005D03CB" w:rsidRDefault="008F00ED" w:rsidP="008F00ED">
      <w:pPr>
        <w:ind w:left="900"/>
        <w:jc w:val="both"/>
        <w:rPr>
          <w:ins w:id="2402" w:author="jmavares" w:date="2009-04-14T20:33:00Z"/>
          <w:b/>
          <w:sz w:val="24"/>
          <w:szCs w:val="24"/>
        </w:rPr>
      </w:pPr>
      <w:ins w:id="2403" w:author="jmavares" w:date="2009-04-14T20:33:00Z">
        <w:r w:rsidRPr="005D03CB">
          <w:rPr>
            <w:b/>
            <w:sz w:val="24"/>
            <w:szCs w:val="24"/>
          </w:rPr>
          <w:t>8.1</w:t>
        </w:r>
        <w:r w:rsidR="0056338D" w:rsidRPr="005D03CB">
          <w:rPr>
            <w:b/>
            <w:sz w:val="24"/>
            <w:szCs w:val="24"/>
          </w:rPr>
          <w:t>3</w:t>
        </w:r>
        <w:r w:rsidRPr="005D03CB">
          <w:rPr>
            <w:b/>
            <w:sz w:val="24"/>
            <w:szCs w:val="24"/>
          </w:rPr>
          <w:t xml:space="preserve"> </w:t>
        </w:r>
        <w:r w:rsidR="00201635" w:rsidRPr="005D03CB">
          <w:rPr>
            <w:b/>
            <w:sz w:val="24"/>
            <w:szCs w:val="24"/>
          </w:rPr>
          <w:t>OBLIGACIÓN DE SUMINISTRAR BIENES FABRICADOS EN VENEZUELA</w:t>
        </w:r>
      </w:ins>
    </w:p>
    <w:p w:rsidR="00201635" w:rsidRPr="005D03CB" w:rsidRDefault="00537BB7" w:rsidP="008F00ED">
      <w:pPr>
        <w:tabs>
          <w:tab w:val="left" w:pos="400"/>
        </w:tabs>
        <w:ind w:left="900"/>
        <w:jc w:val="both"/>
        <w:rPr>
          <w:ins w:id="2404" w:author="jmavares" w:date="2009-04-14T20:33:00Z"/>
        </w:rPr>
      </w:pPr>
      <w:ins w:id="2405" w:author="jmavares" w:date="2009-04-14T20:33:00Z">
        <w:r>
          <w:t>Se sugiere a</w:t>
        </w:r>
        <w:r w:rsidR="00201635" w:rsidRPr="005D03CB">
          <w:t xml:space="preserve"> la contratista que los bienes a suministrar de nueva adquisición que se requieren para la ejecución de la obra y que se listan a continuación, y que los mismos sean de procedencia nacional</w:t>
        </w:r>
        <w:r>
          <w:t xml:space="preserve"> en al menos 30%</w:t>
        </w:r>
        <w:r w:rsidR="00201635" w:rsidRPr="005D03CB">
          <w:t>, es decir fabricados en Venezuela:</w:t>
        </w:r>
        <w:r w:rsidR="00807394" w:rsidRPr="005D03CB">
          <w:t xml:space="preserve"> </w:t>
        </w:r>
        <w:r w:rsidR="00201635" w:rsidRPr="005D03CB">
          <w:t>Cables de control y de Potencia</w:t>
        </w:r>
        <w:r w:rsidR="00807394" w:rsidRPr="005D03CB">
          <w:t xml:space="preserve">, </w:t>
        </w:r>
        <w:r w:rsidR="00201635" w:rsidRPr="005D03CB">
          <w:t>Estructuras Metálicas</w:t>
        </w:r>
        <w:r w:rsidR="00807394" w:rsidRPr="005D03CB">
          <w:t xml:space="preserve">, </w:t>
        </w:r>
        <w:r w:rsidR="00201635" w:rsidRPr="005D03CB">
          <w:t>Tableros de Servicios Auxiliares</w:t>
        </w:r>
        <w:r w:rsidR="00807394" w:rsidRPr="005D03CB">
          <w:t xml:space="preserve">, </w:t>
        </w:r>
        <w:r w:rsidR="00201635" w:rsidRPr="005D03CB">
          <w:t>Baterías</w:t>
        </w:r>
        <w:r w:rsidR="00807394" w:rsidRPr="005D03CB">
          <w:t xml:space="preserve">, </w:t>
        </w:r>
        <w:r w:rsidR="00201635" w:rsidRPr="005D03CB">
          <w:t>Cargadores-Rectificadores</w:t>
        </w:r>
        <w:r w:rsidR="00807394" w:rsidRPr="005D03CB">
          <w:t xml:space="preserve">, </w:t>
        </w:r>
        <w:r w:rsidR="00201635" w:rsidRPr="005D03CB">
          <w:t>Sistema de Iluminación</w:t>
        </w:r>
        <w:r w:rsidR="00807394" w:rsidRPr="005D03CB">
          <w:t xml:space="preserve">, </w:t>
        </w:r>
        <w:r w:rsidR="00201635" w:rsidRPr="005D03CB">
          <w:t>Conductores y Materiales de Puesta a Tierra</w:t>
        </w:r>
        <w:r w:rsidR="00807394" w:rsidRPr="005D03CB">
          <w:t xml:space="preserve">, </w:t>
        </w:r>
        <w:r w:rsidR="00201635" w:rsidRPr="005D03CB">
          <w:t>Estructuras metálicas</w:t>
        </w:r>
        <w:r w:rsidR="00807394" w:rsidRPr="005D03CB">
          <w:t xml:space="preserve">, </w:t>
        </w:r>
        <w:r w:rsidR="00201635" w:rsidRPr="005D03CB">
          <w:t>Pinturas</w:t>
        </w:r>
        <w:r w:rsidR="00807394" w:rsidRPr="005D03CB">
          <w:t xml:space="preserve">, </w:t>
        </w:r>
        <w:r w:rsidR="00201635" w:rsidRPr="005D03CB">
          <w:t>Cables eléctricos</w:t>
        </w:r>
        <w:r w:rsidR="00807394" w:rsidRPr="005D03CB">
          <w:t xml:space="preserve">, </w:t>
        </w:r>
        <w:r w:rsidR="00201635" w:rsidRPr="005D03CB">
          <w:t>Estructuras de Madera</w:t>
        </w:r>
        <w:r w:rsidR="00807394" w:rsidRPr="005D03CB">
          <w:t>.</w:t>
        </w:r>
      </w:ins>
    </w:p>
    <w:p w:rsidR="00201635" w:rsidRPr="005D03CB" w:rsidRDefault="00201635" w:rsidP="008F00ED">
      <w:pPr>
        <w:tabs>
          <w:tab w:val="left" w:pos="400"/>
        </w:tabs>
        <w:spacing w:line="240" w:lineRule="atLeast"/>
        <w:ind w:left="900"/>
        <w:jc w:val="both"/>
        <w:rPr>
          <w:ins w:id="2406" w:author="jmavares" w:date="2009-04-14T20:33:00Z"/>
        </w:rPr>
      </w:pPr>
    </w:p>
    <w:p w:rsidR="00000000" w:rsidRDefault="00201635">
      <w:pPr>
        <w:pStyle w:val="BodyText"/>
        <w:spacing w:line="240" w:lineRule="atLeast"/>
        <w:ind w:left="900"/>
        <w:pPrChange w:id="2407" w:author="jmavares" w:date="2009-04-14T20:33:00Z">
          <w:pPr>
            <w:ind w:left="720"/>
            <w:jc w:val="both"/>
          </w:pPr>
        </w:pPrChange>
      </w:pPr>
      <w:ins w:id="2408" w:author="jmavares" w:date="2009-04-14T20:33:00Z">
        <w:r w:rsidRPr="005D03CB">
          <w:t xml:space="preserve">Esto se refiere a equipos y materiales que puedan ser fabricados en el país y que cumplan con </w:t>
        </w:r>
      </w:ins>
      <w:r w:rsidR="00872AD3" w:rsidRPr="00872AD3">
        <w:rPr>
          <w:rPrChange w:id="2409" w:author="jmavares" w:date="2009-04-14T20:33:00Z">
            <w:rPr>
              <w:spacing w:val="8"/>
              <w:kern w:val="28"/>
              <w:lang w:val="es-VE"/>
            </w:rPr>
          </w:rPrChange>
        </w:rPr>
        <w:t>las especificaciones técnicas</w:t>
      </w:r>
      <w:del w:id="2410" w:author="jmavares" w:date="2009-04-14T20:33:00Z">
        <w:r w:rsidR="00F249FD">
          <w:rPr>
            <w:spacing w:val="8"/>
            <w:kern w:val="28"/>
            <w:lang w:val="es-VE" w:eastAsia="en-US"/>
          </w:rPr>
          <w:delText xml:space="preserve"> y adicionalmente debe  mantener actualizado el Libro de Obra del Proyecto</w:delText>
        </w:r>
      </w:del>
      <w:ins w:id="2411" w:author="jmavares" w:date="2009-04-14T20:33:00Z">
        <w:r w:rsidRPr="005D03CB">
          <w:t>.</w:t>
        </w:r>
      </w:ins>
    </w:p>
    <w:p w:rsidR="00201635" w:rsidRPr="005D03CB" w:rsidRDefault="00201635" w:rsidP="008F00ED">
      <w:pPr>
        <w:ind w:left="900"/>
        <w:jc w:val="both"/>
        <w:rPr>
          <w:ins w:id="2412" w:author="jmavares" w:date="2009-04-14T20:33:00Z"/>
        </w:rPr>
      </w:pPr>
    </w:p>
    <w:p w:rsidR="00E528D2" w:rsidRPr="005D03CB" w:rsidRDefault="008F00ED" w:rsidP="008F00ED">
      <w:pPr>
        <w:autoSpaceDE w:val="0"/>
        <w:autoSpaceDN w:val="0"/>
        <w:adjustRightInd w:val="0"/>
        <w:ind w:left="900"/>
        <w:jc w:val="both"/>
        <w:rPr>
          <w:ins w:id="2413" w:author="jmavares" w:date="2009-04-14T20:33:00Z"/>
          <w:b/>
          <w:color w:val="000000"/>
          <w:sz w:val="24"/>
          <w:szCs w:val="24"/>
        </w:rPr>
      </w:pPr>
      <w:ins w:id="2414" w:author="jmavares" w:date="2009-04-14T20:33:00Z">
        <w:r w:rsidRPr="005D03CB">
          <w:rPr>
            <w:b/>
            <w:color w:val="000000"/>
            <w:sz w:val="24"/>
            <w:szCs w:val="24"/>
          </w:rPr>
          <w:t>8.1</w:t>
        </w:r>
        <w:r w:rsidR="0056338D" w:rsidRPr="005D03CB">
          <w:rPr>
            <w:b/>
            <w:color w:val="000000"/>
            <w:sz w:val="24"/>
            <w:szCs w:val="24"/>
          </w:rPr>
          <w:t>4</w:t>
        </w:r>
        <w:r w:rsidRPr="005D03CB">
          <w:rPr>
            <w:b/>
            <w:color w:val="000000"/>
            <w:sz w:val="24"/>
            <w:szCs w:val="24"/>
          </w:rPr>
          <w:t xml:space="preserve"> </w:t>
        </w:r>
        <w:r w:rsidR="00E528D2" w:rsidRPr="005D03CB">
          <w:rPr>
            <w:b/>
            <w:color w:val="000000"/>
            <w:sz w:val="24"/>
            <w:szCs w:val="24"/>
          </w:rPr>
          <w:t>ACEPTACIÓN PROVISIONAL</w:t>
        </w:r>
      </w:ins>
    </w:p>
    <w:p w:rsidR="00E528D2" w:rsidRPr="00E1560C" w:rsidRDefault="00E528D2" w:rsidP="008F00ED">
      <w:pPr>
        <w:autoSpaceDE w:val="0"/>
        <w:autoSpaceDN w:val="0"/>
        <w:adjustRightInd w:val="0"/>
        <w:ind w:left="900"/>
        <w:jc w:val="both"/>
        <w:rPr>
          <w:ins w:id="2415" w:author="jmavares" w:date="2009-04-14T20:33:00Z"/>
        </w:rPr>
      </w:pPr>
      <w:ins w:id="2416" w:author="jmavares" w:date="2009-04-14T20:33:00Z">
        <w:r w:rsidRPr="00E1560C">
          <w:t xml:space="preserve">Una vez efectuadas a satisfacción del ENTE CONTRATANTE las Pruebas de Aceptación en Sitio </w:t>
        </w:r>
        <w:r w:rsidR="00953D14" w:rsidRPr="00E1560C">
          <w:t xml:space="preserve">por cada una de las Unidades Turbogeneradores </w:t>
        </w:r>
        <w:r w:rsidRPr="00E1560C">
          <w:t>se procederá con la aceptación provisional de la obra</w:t>
        </w:r>
        <w:r w:rsidR="00953D14" w:rsidRPr="00E1560C">
          <w:t xml:space="preserve"> para cada Unidad Turbogeneradoras</w:t>
        </w:r>
        <w:r w:rsidRPr="00E1560C">
          <w:t>.</w:t>
        </w:r>
      </w:ins>
    </w:p>
    <w:p w:rsidR="00967BB5" w:rsidRPr="00E1560C" w:rsidRDefault="00E528D2" w:rsidP="008F00ED">
      <w:pPr>
        <w:pStyle w:val="BodyTextIndent3"/>
        <w:ind w:left="900"/>
        <w:jc w:val="both"/>
        <w:rPr>
          <w:ins w:id="2417" w:author="jmavares" w:date="2009-04-14T20:33:00Z"/>
          <w:sz w:val="22"/>
          <w:szCs w:val="22"/>
        </w:rPr>
      </w:pPr>
      <w:ins w:id="2418" w:author="jmavares" w:date="2009-04-14T20:33:00Z">
        <w:r w:rsidRPr="00E1560C">
          <w:rPr>
            <w:sz w:val="22"/>
            <w:szCs w:val="22"/>
          </w:rPr>
          <w:t xml:space="preserve">Como requisito previo a la Aceptación Provisional, </w:t>
        </w:r>
      </w:ins>
      <w:r w:rsidR="00872AD3" w:rsidRPr="00872AD3">
        <w:rPr>
          <w:sz w:val="22"/>
          <w:rPrChange w:id="2419" w:author="jmavares" w:date="2009-04-14T20:33:00Z">
            <w:rPr>
              <w:sz w:val="22"/>
              <w:szCs w:val="22"/>
            </w:rPr>
          </w:rPrChange>
        </w:rPr>
        <w:t>EL CONTRATISTA</w:t>
      </w:r>
      <w:del w:id="2420" w:author="jmavares" w:date="2009-04-14T20:33:00Z">
        <w:r w:rsidR="00F249FD" w:rsidRPr="00FA4613">
          <w:delText>,</w:delText>
        </w:r>
      </w:del>
      <w:r w:rsidR="00872AD3" w:rsidRPr="00872AD3">
        <w:rPr>
          <w:sz w:val="22"/>
          <w:rPrChange w:id="2421" w:author="jmavares" w:date="2009-04-14T20:33:00Z">
            <w:rPr>
              <w:sz w:val="22"/>
              <w:szCs w:val="22"/>
            </w:rPr>
          </w:rPrChange>
        </w:rPr>
        <w:t xml:space="preserve"> deberá </w:t>
      </w:r>
      <w:ins w:id="2422" w:author="jmavares" w:date="2009-04-14T20:33:00Z">
        <w:r w:rsidRPr="00E1560C">
          <w:rPr>
            <w:sz w:val="22"/>
            <w:szCs w:val="22"/>
          </w:rPr>
          <w:t xml:space="preserve"> haber completado los siguientes pasos: </w:t>
        </w:r>
      </w:ins>
    </w:p>
    <w:p w:rsidR="00967BB5" w:rsidRPr="00E1560C" w:rsidRDefault="00E528D2" w:rsidP="007C43A0">
      <w:pPr>
        <w:pStyle w:val="BodyTextIndent3"/>
        <w:numPr>
          <w:ilvl w:val="0"/>
          <w:numId w:val="28"/>
        </w:numPr>
        <w:ind w:left="900" w:firstLine="180"/>
        <w:jc w:val="both"/>
        <w:rPr>
          <w:ins w:id="2423" w:author="jmavares" w:date="2009-04-14T20:33:00Z"/>
          <w:sz w:val="22"/>
          <w:szCs w:val="22"/>
        </w:rPr>
      </w:pPr>
      <w:ins w:id="2424" w:author="jmavares" w:date="2009-04-14T20:33:00Z">
        <w:r w:rsidRPr="00E1560C">
          <w:rPr>
            <w:sz w:val="22"/>
            <w:szCs w:val="22"/>
          </w:rPr>
          <w:t xml:space="preserve">que </w:t>
        </w:r>
        <w:r w:rsidR="00A7170B" w:rsidRPr="00E1560C">
          <w:rPr>
            <w:sz w:val="22"/>
            <w:szCs w:val="22"/>
          </w:rPr>
          <w:t xml:space="preserve">la Prueba de Eficiencia haya sido debidamente efectuada y </w:t>
        </w:r>
        <w:r w:rsidRPr="00E1560C">
          <w:rPr>
            <w:sz w:val="22"/>
            <w:szCs w:val="22"/>
          </w:rPr>
          <w:t>se haya</w:t>
        </w:r>
        <w:r w:rsidR="00A7170B" w:rsidRPr="00E1560C">
          <w:rPr>
            <w:sz w:val="22"/>
            <w:szCs w:val="22"/>
          </w:rPr>
          <w:t>n</w:t>
        </w:r>
        <w:r w:rsidRPr="00E1560C">
          <w:rPr>
            <w:sz w:val="22"/>
            <w:szCs w:val="22"/>
          </w:rPr>
          <w:t xml:space="preserve"> alcanzado </w:t>
        </w:r>
        <w:r w:rsidR="00A7170B" w:rsidRPr="00E1560C">
          <w:rPr>
            <w:sz w:val="22"/>
            <w:szCs w:val="22"/>
          </w:rPr>
          <w:t>los</w:t>
        </w:r>
        <w:r w:rsidRPr="00E1560C">
          <w:rPr>
            <w:sz w:val="22"/>
            <w:szCs w:val="22"/>
          </w:rPr>
          <w:t xml:space="preserve"> nivel</w:t>
        </w:r>
        <w:r w:rsidR="00A7170B" w:rsidRPr="00E1560C">
          <w:rPr>
            <w:sz w:val="22"/>
            <w:szCs w:val="22"/>
          </w:rPr>
          <w:t>es</w:t>
        </w:r>
        <w:r w:rsidRPr="00E1560C">
          <w:rPr>
            <w:sz w:val="22"/>
            <w:szCs w:val="22"/>
          </w:rPr>
          <w:t xml:space="preserve"> mínimo</w:t>
        </w:r>
        <w:r w:rsidR="00A7170B" w:rsidRPr="00E1560C">
          <w:rPr>
            <w:sz w:val="22"/>
            <w:szCs w:val="22"/>
          </w:rPr>
          <w:t>s</w:t>
        </w:r>
        <w:r w:rsidRPr="00E1560C">
          <w:rPr>
            <w:sz w:val="22"/>
            <w:szCs w:val="22"/>
          </w:rPr>
          <w:t xml:space="preserve"> de Rendimiento</w:t>
        </w:r>
        <w:r w:rsidR="00A7170B" w:rsidRPr="00E1560C">
          <w:rPr>
            <w:sz w:val="22"/>
            <w:szCs w:val="22"/>
          </w:rPr>
          <w:t xml:space="preserve"> (potencia de salida y heat rate)</w:t>
        </w:r>
      </w:ins>
    </w:p>
    <w:p w:rsidR="00E528D2" w:rsidRPr="00E1560C" w:rsidRDefault="00E528D2" w:rsidP="007C43A0">
      <w:pPr>
        <w:pStyle w:val="BodyTextIndent3"/>
        <w:numPr>
          <w:ilvl w:val="0"/>
          <w:numId w:val="28"/>
        </w:numPr>
        <w:ind w:left="900" w:firstLine="180"/>
        <w:jc w:val="both"/>
        <w:rPr>
          <w:ins w:id="2425" w:author="jmavares" w:date="2009-04-14T20:33:00Z"/>
          <w:sz w:val="22"/>
          <w:szCs w:val="22"/>
        </w:rPr>
      </w:pPr>
      <w:ins w:id="2426" w:author="jmavares" w:date="2009-04-14T20:33:00Z">
        <w:r w:rsidRPr="00E1560C">
          <w:rPr>
            <w:sz w:val="22"/>
            <w:szCs w:val="22"/>
          </w:rPr>
          <w:t>que la Prueba de Confiabilidad haya sido debidamente efectuada</w:t>
        </w:r>
        <w:r w:rsidR="00A7170B" w:rsidRPr="00E1560C">
          <w:rPr>
            <w:sz w:val="22"/>
            <w:szCs w:val="22"/>
          </w:rPr>
          <w:t xml:space="preserve"> y se hayan alcanzado los niveles exigidos</w:t>
        </w:r>
        <w:r w:rsidRPr="00E1560C">
          <w:rPr>
            <w:sz w:val="22"/>
            <w:szCs w:val="22"/>
          </w:rPr>
          <w:t xml:space="preserve">. </w:t>
        </w:r>
      </w:ins>
    </w:p>
    <w:p w:rsidR="00E528D2" w:rsidRPr="00E1560C" w:rsidRDefault="00E528D2" w:rsidP="00967BB5">
      <w:pPr>
        <w:autoSpaceDE w:val="0"/>
        <w:autoSpaceDN w:val="0"/>
        <w:adjustRightInd w:val="0"/>
        <w:ind w:left="720"/>
        <w:jc w:val="both"/>
        <w:rPr>
          <w:ins w:id="2427" w:author="jmavares" w:date="2009-04-14T20:33:00Z"/>
        </w:rPr>
      </w:pPr>
    </w:p>
    <w:p w:rsidR="00E528D2" w:rsidRPr="00E1560C" w:rsidRDefault="00E528D2" w:rsidP="008F00ED">
      <w:pPr>
        <w:autoSpaceDE w:val="0"/>
        <w:autoSpaceDN w:val="0"/>
        <w:adjustRightInd w:val="0"/>
        <w:ind w:left="900"/>
        <w:jc w:val="both"/>
        <w:rPr>
          <w:ins w:id="2428" w:author="jmavares" w:date="2009-04-14T20:33:00Z"/>
        </w:rPr>
      </w:pPr>
      <w:ins w:id="2429" w:author="jmavares" w:date="2009-04-14T20:33:00Z">
        <w:r w:rsidRPr="00E1560C">
          <w:t xml:space="preserve">Adicionalmente EL CONTRATISTA deberá </w:t>
        </w:r>
      </w:ins>
      <w:r w:rsidRPr="00E1560C">
        <w:t xml:space="preserve">entregar </w:t>
      </w:r>
      <w:del w:id="2430" w:author="jmavares" w:date="2009-04-14T20:33:00Z">
        <w:r w:rsidR="00F249FD" w:rsidRPr="00FA4613">
          <w:delText xml:space="preserve">con suficiente tiempo de antelación </w:delText>
        </w:r>
      </w:del>
      <w:ins w:id="2431" w:author="jmavares" w:date="2009-04-14T20:33:00Z">
        <w:r w:rsidRPr="00E1560C">
          <w:t>a EL ENTE CONTRATANTE lo siguiente:</w:t>
        </w:r>
      </w:ins>
    </w:p>
    <w:p w:rsidR="00E528D2" w:rsidRPr="005D03CB" w:rsidRDefault="00E528D2" w:rsidP="008F00ED">
      <w:pPr>
        <w:autoSpaceDE w:val="0"/>
        <w:autoSpaceDN w:val="0"/>
        <w:adjustRightInd w:val="0"/>
        <w:ind w:left="900"/>
        <w:jc w:val="both"/>
        <w:rPr>
          <w:ins w:id="2432" w:author="jmavares" w:date="2009-04-14T20:33:00Z"/>
          <w:color w:val="000000"/>
          <w:sz w:val="24"/>
          <w:szCs w:val="24"/>
        </w:rPr>
      </w:pPr>
    </w:p>
    <w:p w:rsidR="00E528D2" w:rsidRPr="00E1560C" w:rsidRDefault="00E528D2" w:rsidP="008F00ED">
      <w:pPr>
        <w:autoSpaceDE w:val="0"/>
        <w:autoSpaceDN w:val="0"/>
        <w:adjustRightInd w:val="0"/>
        <w:ind w:left="900"/>
        <w:jc w:val="both"/>
        <w:rPr>
          <w:ins w:id="2433" w:author="jmavares" w:date="2009-04-14T20:33:00Z"/>
        </w:rPr>
      </w:pPr>
      <w:ins w:id="2434" w:author="jmavares" w:date="2009-04-14T20:33:00Z">
        <w:r w:rsidRPr="00E1560C">
          <w:t xml:space="preserve">A. Informe sobre la terminación exitosa de las pruebas de aceptación, luego de solventados los puntos pendientes (salvo lo establecido en </w:t>
        </w:r>
        <w:r w:rsidR="003A2315" w:rsidRPr="00E1560C">
          <w:t>lo</w:t>
        </w:r>
        <w:r w:rsidRPr="00E1560C">
          <w:t xml:space="preserve"> referente a la demora de la aceptación por razones de defectos menores</w:t>
        </w:r>
        <w:r w:rsidR="003A2315" w:rsidRPr="00E1560C">
          <w:t xml:space="preserve"> aprobados por </w:t>
        </w:r>
      </w:ins>
      <w:r w:rsidR="003A2315" w:rsidRPr="00E1560C">
        <w:t xml:space="preserve">el </w:t>
      </w:r>
      <w:del w:id="2435" w:author="jmavares" w:date="2009-04-14T20:33:00Z">
        <w:r w:rsidR="00F249FD" w:rsidRPr="00FA4613">
          <w:delText>cronograma</w:delText>
        </w:r>
      </w:del>
      <w:ins w:id="2436" w:author="jmavares" w:date="2009-04-14T20:33:00Z">
        <w:r w:rsidR="003A2315" w:rsidRPr="00E1560C">
          <w:t>ENTE CONTRATANTE</w:t>
        </w:r>
        <w:r w:rsidRPr="00E1560C">
          <w:t>) y certificados de aceptación, firmados por el Inspector de EL ENTE CONTRATANTE.</w:t>
        </w:r>
      </w:ins>
    </w:p>
    <w:p w:rsidR="00E528D2" w:rsidRPr="00E1560C" w:rsidRDefault="00E528D2" w:rsidP="008F00ED">
      <w:pPr>
        <w:autoSpaceDE w:val="0"/>
        <w:autoSpaceDN w:val="0"/>
        <w:adjustRightInd w:val="0"/>
        <w:ind w:left="900"/>
        <w:jc w:val="both"/>
        <w:rPr>
          <w:ins w:id="2437" w:author="jmavares" w:date="2009-04-14T20:33:00Z"/>
        </w:rPr>
      </w:pPr>
    </w:p>
    <w:p w:rsidR="00E528D2" w:rsidRPr="00E1560C" w:rsidRDefault="00E528D2" w:rsidP="008F00ED">
      <w:pPr>
        <w:autoSpaceDE w:val="0"/>
        <w:autoSpaceDN w:val="0"/>
        <w:adjustRightInd w:val="0"/>
        <w:ind w:left="900"/>
        <w:jc w:val="both"/>
        <w:rPr>
          <w:ins w:id="2438" w:author="jmavares" w:date="2009-04-14T20:33:00Z"/>
        </w:rPr>
      </w:pPr>
      <w:ins w:id="2439" w:author="jmavares" w:date="2009-04-14T20:33:00Z">
        <w:r w:rsidRPr="00E1560C">
          <w:t>B. El Acta de Recepción Provisional deberá señalar cuando menos los siguientes datos: Nombre e identificación de los asistentes y el carácter con que intervienen</w:t>
        </w:r>
        <w:r w:rsidR="00967BB5" w:rsidRPr="00E1560C">
          <w:t>,</w:t>
        </w:r>
        <w:r w:rsidRPr="00E1560C">
          <w:t xml:space="preserve"> Nombre e identificación del profesional responsable por parte de EL CONTRATISTA</w:t>
        </w:r>
        <w:r w:rsidR="00967BB5" w:rsidRPr="00E1560C">
          <w:t>,</w:t>
        </w:r>
        <w:r w:rsidRPr="00E1560C">
          <w:t xml:space="preserve"> </w:t>
        </w:r>
        <w:r w:rsidR="00195C22" w:rsidRPr="00E1560C">
          <w:t>l</w:t>
        </w:r>
        <w:r w:rsidRPr="00E1560C">
          <w:t>as observaciones que fueren procedentes.</w:t>
        </w:r>
      </w:ins>
    </w:p>
    <w:p w:rsidR="00E528D2" w:rsidRPr="00E1560C" w:rsidRDefault="00E528D2" w:rsidP="008F00ED">
      <w:pPr>
        <w:autoSpaceDE w:val="0"/>
        <w:autoSpaceDN w:val="0"/>
        <w:adjustRightInd w:val="0"/>
        <w:ind w:left="900"/>
        <w:jc w:val="both"/>
        <w:rPr>
          <w:ins w:id="2440" w:author="jmavares" w:date="2009-04-14T20:33:00Z"/>
        </w:rPr>
      </w:pPr>
    </w:p>
    <w:p w:rsidR="00E528D2" w:rsidRPr="00E1560C" w:rsidRDefault="00E528D2" w:rsidP="008F00ED">
      <w:pPr>
        <w:autoSpaceDE w:val="0"/>
        <w:autoSpaceDN w:val="0"/>
        <w:adjustRightInd w:val="0"/>
        <w:ind w:left="900"/>
        <w:jc w:val="both"/>
        <w:rPr>
          <w:ins w:id="2441" w:author="jmavares" w:date="2009-04-14T20:33:00Z"/>
        </w:rPr>
      </w:pPr>
      <w:ins w:id="2442" w:author="jmavares" w:date="2009-04-14T20:33:00Z">
        <w:r w:rsidRPr="00E1560C">
          <w:t>La aceptación provisional no será demorada por razones de defectos o detalles menores</w:t>
        </w:r>
        <w:r w:rsidR="001611E4" w:rsidRPr="00E1560C">
          <w:t xml:space="preserve"> en aquellos equipos ya instalados y probados</w:t>
        </w:r>
        <w:r w:rsidRPr="00E1560C">
          <w:t xml:space="preserve"> que no afecten el correcto funcionamiento u operación comercial de la obra. Estos defectos serán documentados en una lista de puntos pendientes. EL CONTRATISTA se compromete a corregirlos o solventarlos en un plazo reducido acordado entre las partes.</w:t>
        </w:r>
      </w:ins>
    </w:p>
    <w:p w:rsidR="00E528D2" w:rsidRPr="005D03CB" w:rsidRDefault="00E528D2" w:rsidP="00967BB5">
      <w:pPr>
        <w:autoSpaceDE w:val="0"/>
        <w:autoSpaceDN w:val="0"/>
        <w:adjustRightInd w:val="0"/>
        <w:ind w:left="720"/>
        <w:jc w:val="both"/>
        <w:rPr>
          <w:ins w:id="2443" w:author="jmavares" w:date="2009-04-14T20:33:00Z"/>
          <w:color w:val="000000"/>
          <w:sz w:val="24"/>
          <w:szCs w:val="24"/>
        </w:rPr>
      </w:pPr>
    </w:p>
    <w:p w:rsidR="00E528D2" w:rsidRPr="00E1560C" w:rsidRDefault="00E528D2" w:rsidP="008F00ED">
      <w:pPr>
        <w:autoSpaceDE w:val="0"/>
        <w:autoSpaceDN w:val="0"/>
        <w:adjustRightInd w:val="0"/>
        <w:ind w:left="900"/>
        <w:jc w:val="both"/>
        <w:rPr>
          <w:ins w:id="2444" w:author="jmavares" w:date="2009-04-14T20:33:00Z"/>
        </w:rPr>
      </w:pPr>
      <w:ins w:id="2445" w:author="jmavares" w:date="2009-04-14T20:33:00Z">
        <w:r w:rsidRPr="00E1560C">
          <w:t xml:space="preserve">Queda entendido que si durante la aceptación provisional EL ENTE CONTRATANTE requiere  poner </w:t>
        </w:r>
        <w:commentRangeStart w:id="2446"/>
        <w:r w:rsidRPr="00E1560C">
          <w:t>la planta en operación antes de haber realizado las pruebas de aceptación, se le permitirá al CONTRATISTA efectuar las labores necesarias para poner la planta en condiciones</w:t>
        </w:r>
      </w:ins>
      <w:r w:rsidRPr="00E1560C">
        <w:t xml:space="preserve"> de realización de </w:t>
      </w:r>
      <w:del w:id="2447" w:author="jmavares" w:date="2009-04-14T20:33:00Z">
        <w:r w:rsidR="00F249FD" w:rsidRPr="00FA4613">
          <w:delText xml:space="preserve">las </w:delText>
        </w:r>
      </w:del>
      <w:r w:rsidRPr="00E1560C">
        <w:t>pruebas</w:t>
      </w:r>
      <w:del w:id="2448" w:author="jmavares" w:date="2009-04-14T20:33:00Z">
        <w:r w:rsidR="00F249FD" w:rsidRPr="00FA4613">
          <w:delText>, así como</w:delText>
        </w:r>
      </w:del>
      <w:ins w:id="2449" w:author="jmavares" w:date="2009-04-14T20:33:00Z">
        <w:r w:rsidRPr="00E1560C">
          <w:t xml:space="preserve"> de aceptación</w:t>
        </w:r>
        <w:r w:rsidR="001611E4" w:rsidRPr="00E1560C">
          <w:t>.</w:t>
        </w:r>
      </w:ins>
      <w:commentRangeEnd w:id="2446"/>
      <w:r w:rsidR="00E244FD">
        <w:rPr>
          <w:rStyle w:val="CommentReference"/>
          <w:rFonts w:ascii="Times New Roman" w:hAnsi="Times New Roman" w:cs="Times New Roman"/>
        </w:rPr>
        <w:commentReference w:id="2446"/>
      </w:r>
    </w:p>
    <w:p w:rsidR="001611E4" w:rsidRPr="00E1560C" w:rsidRDefault="001611E4" w:rsidP="008F00ED">
      <w:pPr>
        <w:autoSpaceDE w:val="0"/>
        <w:autoSpaceDN w:val="0"/>
        <w:adjustRightInd w:val="0"/>
        <w:ind w:left="900"/>
        <w:jc w:val="both"/>
        <w:rPr>
          <w:ins w:id="2450" w:author="jmavares" w:date="2009-04-14T20:33:00Z"/>
        </w:rPr>
      </w:pPr>
    </w:p>
    <w:p w:rsidR="00E528D2" w:rsidRPr="005D03CB" w:rsidRDefault="00E528D2" w:rsidP="00E528D2">
      <w:pPr>
        <w:autoSpaceDE w:val="0"/>
        <w:autoSpaceDN w:val="0"/>
        <w:adjustRightInd w:val="0"/>
        <w:ind w:right="-522"/>
        <w:jc w:val="both"/>
        <w:rPr>
          <w:ins w:id="2451" w:author="jmavares" w:date="2009-04-14T20:33:00Z"/>
          <w:color w:val="000000"/>
          <w:sz w:val="24"/>
          <w:szCs w:val="24"/>
        </w:rPr>
      </w:pPr>
    </w:p>
    <w:p w:rsidR="00E528D2" w:rsidRPr="005D03CB" w:rsidRDefault="008F00ED" w:rsidP="008F00ED">
      <w:pPr>
        <w:autoSpaceDE w:val="0"/>
        <w:autoSpaceDN w:val="0"/>
        <w:adjustRightInd w:val="0"/>
        <w:ind w:left="900" w:right="-522"/>
        <w:jc w:val="both"/>
        <w:rPr>
          <w:ins w:id="2452" w:author="jmavares" w:date="2009-04-14T20:33:00Z"/>
          <w:b/>
          <w:sz w:val="24"/>
          <w:szCs w:val="24"/>
        </w:rPr>
      </w:pPr>
      <w:ins w:id="2453" w:author="jmavares" w:date="2009-04-14T20:33:00Z">
        <w:r w:rsidRPr="005D03CB">
          <w:rPr>
            <w:b/>
            <w:color w:val="000000"/>
            <w:sz w:val="24"/>
            <w:szCs w:val="24"/>
          </w:rPr>
          <w:t>8.1</w:t>
        </w:r>
        <w:r w:rsidR="0056338D" w:rsidRPr="005D03CB">
          <w:rPr>
            <w:b/>
            <w:color w:val="000000"/>
            <w:sz w:val="24"/>
            <w:szCs w:val="24"/>
          </w:rPr>
          <w:t>5</w:t>
        </w:r>
        <w:r w:rsidRPr="005D03CB">
          <w:rPr>
            <w:b/>
            <w:color w:val="000000"/>
            <w:sz w:val="24"/>
            <w:szCs w:val="24"/>
          </w:rPr>
          <w:t xml:space="preserve"> </w:t>
        </w:r>
        <w:r w:rsidR="00E528D2" w:rsidRPr="005D03CB">
          <w:rPr>
            <w:b/>
            <w:color w:val="000000"/>
            <w:sz w:val="24"/>
            <w:szCs w:val="24"/>
          </w:rPr>
          <w:t>ACEPTACIÓN DEFINITIVA.</w:t>
        </w:r>
      </w:ins>
    </w:p>
    <w:p w:rsidR="00000000" w:rsidRDefault="00E83B39">
      <w:pPr>
        <w:ind w:left="900"/>
        <w:jc w:val="both"/>
        <w:rPr>
          <w:kern w:val="28"/>
          <w:rPrChange w:id="2454" w:author="jmavares" w:date="2009-04-14T20:33:00Z">
            <w:rPr/>
          </w:rPrChange>
        </w:rPr>
        <w:pPrChange w:id="2455" w:author="jmavares" w:date="2009-04-14T20:33:00Z">
          <w:pPr>
            <w:ind w:left="720"/>
            <w:jc w:val="both"/>
          </w:pPr>
        </w:pPrChange>
      </w:pPr>
      <w:ins w:id="2456" w:author="jmavares" w:date="2009-04-14T20:33:00Z">
        <w:r w:rsidRPr="005D03CB">
          <w:rPr>
            <w:kern w:val="28"/>
            <w:lang w:eastAsia="en-US"/>
          </w:rPr>
          <w:t>EL ENTE CONTRATANTE, dentro de</w:t>
        </w:r>
      </w:ins>
      <w:r w:rsidR="00872AD3" w:rsidRPr="00872AD3">
        <w:rPr>
          <w:kern w:val="28"/>
          <w:rPrChange w:id="2457" w:author="jmavares" w:date="2009-04-14T20:33:00Z">
            <w:rPr/>
          </w:rPrChange>
        </w:rPr>
        <w:t xml:space="preserve"> los </w:t>
      </w:r>
      <w:del w:id="2458" w:author="jmavares" w:date="2009-04-14T20:33:00Z">
        <w:r w:rsidR="00F249FD" w:rsidRPr="00FA4613">
          <w:delText>procedimientos</w:delText>
        </w:r>
      </w:del>
      <w:ins w:id="2459" w:author="jmavares" w:date="2009-04-14T20:33:00Z">
        <w:r w:rsidRPr="005D03CB">
          <w:rPr>
            <w:kern w:val="28"/>
            <w:lang w:eastAsia="en-US"/>
          </w:rPr>
          <w:t>treinta (30) días siguientes</w:t>
        </w:r>
      </w:ins>
      <w:r w:rsidR="00872AD3" w:rsidRPr="00872AD3">
        <w:rPr>
          <w:kern w:val="28"/>
          <w:rPrChange w:id="2460" w:author="jmavares" w:date="2009-04-14T20:33:00Z">
            <w:rPr/>
          </w:rPrChange>
        </w:rPr>
        <w:t xml:space="preserve"> a </w:t>
      </w:r>
      <w:del w:id="2461" w:author="jmavares" w:date="2009-04-14T20:33:00Z">
        <w:r w:rsidR="00F249FD" w:rsidRPr="00FA4613">
          <w:delText>seguir para realizar las pruebas,</w:delText>
        </w:r>
      </w:del>
      <w:ins w:id="2462" w:author="jmavares" w:date="2009-04-14T20:33:00Z">
        <w:r w:rsidRPr="005D03CB">
          <w:rPr>
            <w:kern w:val="28"/>
            <w:lang w:eastAsia="en-US"/>
          </w:rPr>
          <w:t>la recepción de la solicitud de Aceptación Definitiva, procederá</w:t>
        </w:r>
      </w:ins>
      <w:r w:rsidR="00872AD3" w:rsidRPr="00872AD3">
        <w:rPr>
          <w:kern w:val="28"/>
          <w:rPrChange w:id="2463" w:author="jmavares" w:date="2009-04-14T20:33:00Z">
            <w:rPr/>
          </w:rPrChange>
        </w:rPr>
        <w:t xml:space="preserve"> a </w:t>
      </w:r>
      <w:ins w:id="2464" w:author="jmavares" w:date="2009-04-14T20:33:00Z">
        <w:r w:rsidRPr="005D03CB">
          <w:rPr>
            <w:kern w:val="28"/>
            <w:lang w:eastAsia="en-US"/>
          </w:rPr>
          <w:t xml:space="preserve">la Aceptación Definitiva de </w:t>
        </w:r>
      </w:ins>
      <w:r w:rsidR="00872AD3" w:rsidRPr="00872AD3">
        <w:rPr>
          <w:kern w:val="28"/>
          <w:rPrChange w:id="2465" w:author="jmavares" w:date="2009-04-14T20:33:00Z">
            <w:rPr/>
          </w:rPrChange>
        </w:rPr>
        <w:t xml:space="preserve">los </w:t>
      </w:r>
      <w:del w:id="2466" w:author="jmavares" w:date="2009-04-14T20:33:00Z">
        <w:r w:rsidR="00F249FD" w:rsidRPr="00FA4613">
          <w:delText>diferentes componentes</w:delText>
        </w:r>
      </w:del>
      <w:ins w:id="2467" w:author="jmavares" w:date="2009-04-14T20:33:00Z">
        <w:r w:rsidRPr="005D03CB">
          <w:rPr>
            <w:kern w:val="28"/>
            <w:lang w:eastAsia="en-US"/>
          </w:rPr>
          <w:t xml:space="preserve">trabajos </w:t>
        </w:r>
      </w:ins>
      <w:r w:rsidR="00872AD3" w:rsidRPr="00872AD3">
        <w:rPr>
          <w:kern w:val="28"/>
          <w:rPrChange w:id="2468" w:author="jmavares" w:date="2009-04-14T20:33:00Z">
            <w:rPr/>
          </w:rPrChange>
        </w:rPr>
        <w:t xml:space="preserve"> objeto de </w:t>
      </w:r>
      <w:del w:id="2469" w:author="jmavares" w:date="2009-04-14T20:33:00Z">
        <w:r w:rsidR="00F249FD" w:rsidRPr="00FA4613">
          <w:delText>la presente especificación.</w:delText>
        </w:r>
      </w:del>
      <w:ins w:id="2470" w:author="jmavares" w:date="2009-04-14T20:33:00Z">
        <w:r w:rsidRPr="005D03CB">
          <w:rPr>
            <w:kern w:val="28"/>
            <w:lang w:eastAsia="en-US"/>
          </w:rPr>
          <w:t xml:space="preserve">este Proyecto una vez que </w:t>
        </w:r>
        <w:r w:rsidR="00953D14" w:rsidRPr="005D03CB">
          <w:rPr>
            <w:kern w:val="28"/>
            <w:lang w:eastAsia="en-US"/>
          </w:rPr>
          <w:t>todos los</w:t>
        </w:r>
        <w:r w:rsidRPr="005D03CB">
          <w:rPr>
            <w:kern w:val="28"/>
            <w:lang w:eastAsia="en-US"/>
          </w:rPr>
          <w:t xml:space="preserve"> pasos </w:t>
        </w:r>
        <w:r w:rsidR="00953D14" w:rsidRPr="005D03CB">
          <w:rPr>
            <w:kern w:val="28"/>
            <w:lang w:eastAsia="en-US"/>
          </w:rPr>
          <w:t xml:space="preserve">siguientes </w:t>
        </w:r>
        <w:r w:rsidRPr="005D03CB">
          <w:rPr>
            <w:kern w:val="28"/>
            <w:lang w:eastAsia="en-US"/>
          </w:rPr>
          <w:t>hayan sido completados:</w:t>
        </w:r>
      </w:ins>
    </w:p>
    <w:p w:rsidR="00000000" w:rsidRDefault="0055454B">
      <w:pPr>
        <w:ind w:left="900"/>
        <w:jc w:val="both"/>
        <w:rPr>
          <w:kern w:val="28"/>
          <w:rPrChange w:id="2471" w:author="jmavares" w:date="2009-04-14T20:33:00Z">
            <w:rPr/>
          </w:rPrChange>
        </w:rPr>
        <w:pPrChange w:id="2472" w:author="jmavares" w:date="2009-04-14T20:33:00Z">
          <w:pPr>
            <w:ind w:left="720"/>
            <w:jc w:val="both"/>
          </w:pPr>
        </w:pPrChange>
      </w:pPr>
    </w:p>
    <w:p w:rsidR="00E83B39" w:rsidRPr="005D03CB" w:rsidRDefault="00F249FD" w:rsidP="00E83B39">
      <w:pPr>
        <w:numPr>
          <w:ilvl w:val="0"/>
          <w:numId w:val="38"/>
        </w:numPr>
        <w:tabs>
          <w:tab w:val="clear" w:pos="1620"/>
          <w:tab w:val="num" w:pos="1440"/>
        </w:tabs>
        <w:ind w:left="1440"/>
        <w:jc w:val="both"/>
        <w:rPr>
          <w:ins w:id="2473" w:author="jmavares" w:date="2009-04-14T20:33:00Z"/>
          <w:kern w:val="28"/>
          <w:lang w:eastAsia="en-US"/>
        </w:rPr>
      </w:pPr>
      <w:del w:id="2474" w:author="jmavares" w:date="2009-04-14T20:33:00Z">
        <w:r w:rsidRPr="00FA4613">
          <w:delText>EL CONTRATISTA  deberá poner</w:delText>
        </w:r>
      </w:del>
      <w:ins w:id="2475" w:author="jmavares" w:date="2009-04-14T20:33:00Z">
        <w:r w:rsidR="00E83B39" w:rsidRPr="005D03CB">
          <w:rPr>
            <w:kern w:val="28"/>
            <w:lang w:eastAsia="en-US"/>
          </w:rPr>
          <w:t>Que el Período de Garantía haya sido debidamente ejecutado</w:t>
        </w:r>
      </w:ins>
      <w:r w:rsidR="00872AD3" w:rsidRPr="00872AD3">
        <w:rPr>
          <w:kern w:val="28"/>
          <w:rPrChange w:id="2476" w:author="jmavares" w:date="2009-04-14T20:33:00Z">
            <w:rPr/>
          </w:rPrChange>
        </w:rPr>
        <w:t xml:space="preserve"> a </w:t>
      </w:r>
      <w:del w:id="2477" w:author="jmavares" w:date="2009-04-14T20:33:00Z">
        <w:r w:rsidRPr="00FA4613">
          <w:delText>disposición</w:delText>
        </w:r>
      </w:del>
      <w:ins w:id="2478" w:author="jmavares" w:date="2009-04-14T20:33:00Z">
        <w:r w:rsidR="00E83B39" w:rsidRPr="005D03CB">
          <w:rPr>
            <w:kern w:val="28"/>
            <w:lang w:eastAsia="en-US"/>
          </w:rPr>
          <w:t>satisfacción</w:t>
        </w:r>
      </w:ins>
      <w:r w:rsidR="00872AD3" w:rsidRPr="00872AD3">
        <w:rPr>
          <w:kern w:val="28"/>
          <w:rPrChange w:id="2479" w:author="jmavares" w:date="2009-04-14T20:33:00Z">
            <w:rPr/>
          </w:rPrChange>
        </w:rPr>
        <w:t xml:space="preserve"> de EL ENTE CONTRATANTE</w:t>
      </w:r>
      <w:del w:id="2480" w:author="jmavares" w:date="2009-04-14T20:33:00Z">
        <w:r w:rsidRPr="00FA4613">
          <w:delText xml:space="preserve"> en el momento en que ésta lo considere necesario, las normas indicadas en el cuadro resumen del Programa de Control</w:delText>
        </w:r>
      </w:del>
      <w:ins w:id="2481" w:author="jmavares" w:date="2009-04-14T20:33:00Z">
        <w:r w:rsidR="00E83B39" w:rsidRPr="005D03CB">
          <w:rPr>
            <w:kern w:val="28"/>
            <w:lang w:eastAsia="en-US"/>
          </w:rPr>
          <w:t>.</w:t>
        </w:r>
      </w:ins>
    </w:p>
    <w:p w:rsidR="00000000" w:rsidRDefault="00E83B39">
      <w:pPr>
        <w:numPr>
          <w:ilvl w:val="0"/>
          <w:numId w:val="38"/>
        </w:numPr>
        <w:tabs>
          <w:tab w:val="clear" w:pos="1620"/>
          <w:tab w:val="num" w:pos="1440"/>
        </w:tabs>
        <w:ind w:left="1440"/>
        <w:jc w:val="both"/>
        <w:rPr>
          <w:kern w:val="28"/>
          <w:rPrChange w:id="2482" w:author="jmavares" w:date="2009-04-14T20:33:00Z">
            <w:rPr/>
          </w:rPrChange>
        </w:rPr>
        <w:pPrChange w:id="2483" w:author="jmavares" w:date="2009-04-14T20:33:00Z">
          <w:pPr>
            <w:jc w:val="both"/>
          </w:pPr>
        </w:pPrChange>
      </w:pPr>
      <w:ins w:id="2484" w:author="jmavares" w:date="2009-04-14T20:33:00Z">
        <w:r w:rsidRPr="005D03CB">
          <w:rPr>
            <w:kern w:val="28"/>
            <w:lang w:eastAsia="en-US"/>
          </w:rPr>
          <w:t>Que los dibujos y diagramas "Como Construido" (abarcando un mínimo</w:t>
        </w:r>
      </w:ins>
      <w:r w:rsidR="00872AD3" w:rsidRPr="00872AD3">
        <w:rPr>
          <w:kern w:val="28"/>
          <w:rPrChange w:id="2485" w:author="jmavares" w:date="2009-04-14T20:33:00Z">
            <w:rPr/>
          </w:rPrChange>
        </w:rPr>
        <w:t xml:space="preserve"> de </w:t>
      </w:r>
      <w:del w:id="2486" w:author="jmavares" w:date="2009-04-14T20:33:00Z">
        <w:r w:rsidR="00F249FD" w:rsidRPr="00FA4613">
          <w:delText>Calidad.</w:delText>
        </w:r>
      </w:del>
      <w:ins w:id="2487" w:author="jmavares" w:date="2009-04-14T20:33:00Z">
        <w:r w:rsidRPr="005D03CB">
          <w:rPr>
            <w:kern w:val="28"/>
            <w:lang w:eastAsia="en-US"/>
          </w:rPr>
          <w:t>los últimos dos (2) años) de la planta y de conformidad con las especificaciones técnicas, hayan sido entregados a EL ENTE CONTRATANTE</w:t>
        </w:r>
      </w:ins>
    </w:p>
    <w:p w:rsidR="00F249FD" w:rsidRPr="00FA4613" w:rsidRDefault="00F249FD" w:rsidP="00F249FD">
      <w:pPr>
        <w:ind w:left="720"/>
        <w:jc w:val="both"/>
        <w:rPr>
          <w:del w:id="2488" w:author="jmavares" w:date="2009-04-14T20:33:00Z"/>
        </w:rPr>
      </w:pPr>
    </w:p>
    <w:p w:rsidR="00F249FD" w:rsidRPr="00FA4613" w:rsidRDefault="00F249FD" w:rsidP="00F249FD">
      <w:pPr>
        <w:ind w:left="720"/>
        <w:jc w:val="both"/>
        <w:rPr>
          <w:del w:id="2489" w:author="jmavares" w:date="2009-04-14T20:33:00Z"/>
        </w:rPr>
      </w:pPr>
      <w:del w:id="2490" w:author="jmavares" w:date="2009-04-14T20:33:00Z">
        <w:r w:rsidRPr="00FA4613">
          <w:delText>El Programa de Control de Calidad deberá considerar, para cada uno de los equipos, componentes u obras civiles, mecánicas o eléctricas lo establecido en las presentes especificaciones técnicas o en su defecto lo establecido, en la medida de aplicación, en las normas PDVSA, COVENIN, Nacionales o Internacionales.</w:delText>
        </w:r>
      </w:del>
    </w:p>
    <w:p w:rsidR="00F249FD" w:rsidRPr="00FA4613" w:rsidRDefault="00F249FD" w:rsidP="00F249FD">
      <w:pPr>
        <w:ind w:left="720"/>
        <w:jc w:val="both"/>
        <w:rPr>
          <w:del w:id="2491" w:author="jmavares" w:date="2009-04-14T20:33:00Z"/>
        </w:rPr>
      </w:pPr>
    </w:p>
    <w:p w:rsidR="00000000" w:rsidRDefault="002F5E44">
      <w:pPr>
        <w:ind w:left="1080"/>
        <w:jc w:val="both"/>
        <w:pPrChange w:id="2492" w:author="jmavares" w:date="2009-04-14T20:33:00Z">
          <w:pPr>
            <w:ind w:left="720"/>
            <w:jc w:val="both"/>
          </w:pPr>
        </w:pPrChange>
      </w:pPr>
      <w:moveFromRangeStart w:id="2493" w:author="jmavares" w:date="2009-04-14T20:33:00Z" w:name="move227504532"/>
      <w:moveFrom w:id="2494" w:author="jmavares" w:date="2009-04-14T20:33:00Z">
        <w:r w:rsidRPr="005D03CB">
          <w:t xml:space="preserve">El Programa de Control de Calidad estará bajo aprobación y comentarios por parte de EL </w:t>
        </w:r>
        <w:r w:rsidR="00490586" w:rsidRPr="005D03CB">
          <w:t>ENTE CONTRATANTE</w:t>
        </w:r>
        <w:r w:rsidRPr="005D03CB">
          <w:t xml:space="preserve">, motivo por el cual deberá realizarse cualquier cambio o inclusión de pruebas adicionales que sean requeridas, a solicitud de EL </w:t>
        </w:r>
        <w:r w:rsidR="00490586" w:rsidRPr="005D03CB">
          <w:t>ENTE CONTRATANTE</w:t>
        </w:r>
        <w:r w:rsidRPr="005D03CB">
          <w:t>.</w:t>
        </w:r>
      </w:moveFrom>
    </w:p>
    <w:moveFromRangeEnd w:id="2493"/>
    <w:p w:rsidR="00F249FD" w:rsidRPr="00FA4613" w:rsidRDefault="00F249FD" w:rsidP="00F249FD">
      <w:pPr>
        <w:ind w:left="720"/>
        <w:rPr>
          <w:del w:id="2495" w:author="jmavares" w:date="2009-04-14T20:33:00Z"/>
        </w:rPr>
      </w:pPr>
    </w:p>
    <w:p w:rsidR="00F249FD" w:rsidRPr="0024033B" w:rsidRDefault="00D30236" w:rsidP="00F249FD">
      <w:pPr>
        <w:pStyle w:val="BodyTextIndent2"/>
        <w:tabs>
          <w:tab w:val="left" w:pos="-100"/>
          <w:tab w:val="left" w:pos="360"/>
          <w:tab w:val="left" w:pos="1843"/>
        </w:tabs>
        <w:rPr>
          <w:del w:id="2496" w:author="jmavares" w:date="2009-04-14T20:33:00Z"/>
          <w:b/>
          <w:bCs/>
          <w:sz w:val="22"/>
          <w:szCs w:val="22"/>
        </w:rPr>
      </w:pPr>
      <w:del w:id="2497" w:author="jmavares" w:date="2009-04-14T20:33:00Z">
        <w:r>
          <w:rPr>
            <w:b/>
            <w:bCs/>
            <w:sz w:val="22"/>
            <w:szCs w:val="22"/>
          </w:rPr>
          <w:delText>5</w:delText>
        </w:r>
        <w:r w:rsidR="00F249FD" w:rsidRPr="0024033B">
          <w:rPr>
            <w:b/>
            <w:bCs/>
            <w:sz w:val="22"/>
            <w:szCs w:val="22"/>
          </w:rPr>
          <w:delText>.</w:delText>
        </w:r>
        <w:r w:rsidR="00F249FD" w:rsidRPr="0024033B">
          <w:rPr>
            <w:b/>
            <w:sz w:val="22"/>
            <w:szCs w:val="22"/>
          </w:rPr>
          <w:delText xml:space="preserve"> </w:delText>
        </w:r>
        <w:r w:rsidR="00F249FD" w:rsidRPr="0024033B">
          <w:rPr>
            <w:b/>
            <w:bCs/>
            <w:sz w:val="22"/>
            <w:szCs w:val="22"/>
          </w:rPr>
          <w:delText>INFORMACIÓN ADICIONAL</w:delText>
        </w:r>
      </w:del>
    </w:p>
    <w:p w:rsidR="00F249FD" w:rsidRPr="0024033B" w:rsidRDefault="00F249FD" w:rsidP="0024033B">
      <w:pPr>
        <w:pStyle w:val="BodyText3"/>
        <w:ind w:left="720"/>
        <w:jc w:val="both"/>
        <w:rPr>
          <w:del w:id="2498" w:author="jmavares" w:date="2009-04-14T20:33:00Z"/>
          <w:sz w:val="22"/>
          <w:szCs w:val="22"/>
        </w:rPr>
      </w:pPr>
      <w:del w:id="2499" w:author="jmavares" w:date="2009-04-14T20:33:00Z">
        <w:r w:rsidRPr="0024033B">
          <w:rPr>
            <w:sz w:val="22"/>
            <w:szCs w:val="22"/>
          </w:rPr>
          <w:delText>El Contratista deberá considerar en su oferta todo lo relativo a los pagos de impuestos, primas de seguros (incluyen los seguros por daños a terceros e instalaciones de EL ENTE CONTRATANTE y el Seguro de Construcción Contra Todo Riesgo), pruebas de funcionamiento para aceptación y garantías, y cualquier otro cargo que genere por el alcance definido La oferta deberá desglosar detalladamente los gastos por estos conceptos.</w:delText>
        </w:r>
      </w:del>
    </w:p>
    <w:p w:rsidR="00F249FD" w:rsidRPr="0024033B" w:rsidRDefault="00F249FD" w:rsidP="0024033B">
      <w:pPr>
        <w:pStyle w:val="BodyText3"/>
        <w:ind w:left="720"/>
        <w:jc w:val="both"/>
        <w:rPr>
          <w:del w:id="2500" w:author="jmavares" w:date="2009-04-14T20:33:00Z"/>
          <w:sz w:val="22"/>
          <w:szCs w:val="22"/>
        </w:rPr>
      </w:pPr>
      <w:del w:id="2501" w:author="jmavares" w:date="2009-04-14T20:33:00Z">
        <w:r w:rsidRPr="0024033B">
          <w:rPr>
            <w:sz w:val="22"/>
            <w:szCs w:val="22"/>
          </w:rPr>
          <w:delText>En caso de rechazo de los trabajos por parte de la Inspección de EL ENTE CONTRATANTE, por no cumplir las especificaciones, normas, planos u otros elementos técnicos, EL CONTRATISTA deberá rehacerlos por cuenta propia, hasta su aceptación definitiva y no será causal de extensión del plazo de entrega.</w:delText>
        </w:r>
      </w:del>
    </w:p>
    <w:p w:rsidR="00F249FD" w:rsidRPr="0024033B" w:rsidRDefault="00F249FD" w:rsidP="0024033B">
      <w:pPr>
        <w:pStyle w:val="Title"/>
        <w:ind w:left="720"/>
        <w:jc w:val="both"/>
        <w:rPr>
          <w:del w:id="2502" w:author="jmavares" w:date="2009-04-14T20:33:00Z"/>
          <w:rFonts w:cs="Arial"/>
          <w:sz w:val="22"/>
          <w:szCs w:val="22"/>
        </w:rPr>
      </w:pPr>
    </w:p>
    <w:p w:rsidR="00F249FD" w:rsidRPr="0024033B" w:rsidRDefault="00F249FD" w:rsidP="0024033B">
      <w:pPr>
        <w:pStyle w:val="BodyText3"/>
        <w:ind w:left="720"/>
        <w:jc w:val="both"/>
        <w:rPr>
          <w:del w:id="2503" w:author="jmavares" w:date="2009-04-14T20:33:00Z"/>
          <w:sz w:val="22"/>
          <w:szCs w:val="22"/>
        </w:rPr>
      </w:pPr>
      <w:del w:id="2504" w:author="jmavares" w:date="2009-04-14T20:33:00Z">
        <w:r w:rsidRPr="0024033B">
          <w:rPr>
            <w:sz w:val="22"/>
            <w:szCs w:val="22"/>
          </w:rPr>
          <w:delText>El Contratista deberá considerar el estudio de ruta de transporte, para el traslado de los equipos desde el puerto y/o aeropuerto hasta sitio de la obra.</w:delText>
        </w:r>
      </w:del>
    </w:p>
    <w:p w:rsidR="00F249FD" w:rsidRPr="0024033B" w:rsidRDefault="00F249FD" w:rsidP="0024033B">
      <w:pPr>
        <w:pStyle w:val="BodyText3"/>
        <w:ind w:left="720"/>
        <w:jc w:val="both"/>
        <w:rPr>
          <w:del w:id="2505" w:author="jmavares" w:date="2009-04-14T20:33:00Z"/>
          <w:sz w:val="22"/>
          <w:szCs w:val="22"/>
        </w:rPr>
      </w:pPr>
      <w:del w:id="2506" w:author="jmavares" w:date="2009-04-14T20:33:00Z">
        <w:r w:rsidRPr="0024033B">
          <w:rPr>
            <w:sz w:val="22"/>
            <w:szCs w:val="22"/>
          </w:rPr>
          <w:delText>Si en la etapa de ejecución de los trabajos se produce cualquier daño a equipos e instalaciones propiedad de EL ENTE CONTRATANTE o de algún tercero, su corrección reparación y costo estará a cargo DEL CONTRATISTA.</w:delText>
        </w:r>
      </w:del>
    </w:p>
    <w:p w:rsidR="00F249FD" w:rsidRPr="0024033B" w:rsidRDefault="00F249FD" w:rsidP="0024033B">
      <w:pPr>
        <w:pStyle w:val="BodyText3"/>
        <w:ind w:left="720"/>
        <w:jc w:val="both"/>
        <w:rPr>
          <w:del w:id="2507" w:author="jmavares" w:date="2009-04-14T20:33:00Z"/>
          <w:sz w:val="22"/>
          <w:szCs w:val="22"/>
        </w:rPr>
      </w:pPr>
      <w:del w:id="2508" w:author="jmavares" w:date="2009-04-14T20:33:00Z">
        <w:r w:rsidRPr="0024033B">
          <w:rPr>
            <w:sz w:val="22"/>
            <w:szCs w:val="22"/>
          </w:rPr>
          <w:delText>EL CONTRATISTA y sus SUB CONTRATISTAS son responsable de obtener o renovar su Licencia ante la Dirección de Rentas Municipales de la Alcaldía en cuyo territorio se ejecute la actividad que cause los impuestos municipales.</w:delText>
        </w:r>
      </w:del>
    </w:p>
    <w:p w:rsidR="00F249FD" w:rsidRPr="00FA4613" w:rsidRDefault="00F249FD" w:rsidP="0024033B">
      <w:pPr>
        <w:ind w:left="720"/>
        <w:jc w:val="both"/>
        <w:rPr>
          <w:del w:id="2509" w:author="jmavares" w:date="2009-04-14T20:33:00Z"/>
        </w:rPr>
      </w:pPr>
      <w:del w:id="2510" w:author="jmavares" w:date="2009-04-14T20:33:00Z">
        <w:r w:rsidRPr="0024033B">
          <w:delText>L</w:delText>
        </w:r>
        <w:r w:rsidRPr="00FA4613">
          <w:delText xml:space="preserve">os contratistas deberán cumplir con todos los requisitos de declaraciones solicitados por la Alcaldía del Municipio donde se preste el servicio todo lo correspondiente para efectos del pago de sus facturas, ya sea que efectúen el pago correspondiente a la(s) Alcaldía(s) o que la C.A. Energía Eléctrica de Venezuela sea declarada Agente de Retención por el referido Municipio. La empresa favorecida con la buena pro deberá pagar al Municipio directamente los impuestos correspondientes en caso de que </w:delText>
        </w:r>
        <w:r>
          <w:delText>EL ENTE CONTRATANTE</w:delText>
        </w:r>
        <w:r w:rsidRPr="00FA4613">
          <w:delText xml:space="preserve"> no sea declarado agente de retención.</w:delText>
        </w:r>
      </w:del>
    </w:p>
    <w:p w:rsidR="00F249FD" w:rsidRPr="00FA4613" w:rsidRDefault="00F249FD" w:rsidP="00F249FD">
      <w:pPr>
        <w:ind w:left="720"/>
        <w:jc w:val="both"/>
        <w:rPr>
          <w:del w:id="2511" w:author="jmavares" w:date="2009-04-14T20:33:00Z"/>
        </w:rPr>
      </w:pPr>
    </w:p>
    <w:p w:rsidR="00F249FD" w:rsidRPr="00FA4613" w:rsidRDefault="00F249FD" w:rsidP="00F249FD">
      <w:pPr>
        <w:ind w:left="720"/>
        <w:jc w:val="both"/>
        <w:rPr>
          <w:del w:id="2512" w:author="jmavares" w:date="2009-04-14T20:33:00Z"/>
        </w:rPr>
      </w:pPr>
      <w:del w:id="2513" w:author="jmavares" w:date="2009-04-14T20:33:00Z">
        <w:r w:rsidRPr="00FA4613">
          <w:delText>Los contratistas y subcontratistas involucradas en la ejecución de la obra cuyo domicilio sea en el Estado Zulia deberán estar solventes con el pago del servicio de electricidad.</w:delText>
        </w:r>
      </w:del>
    </w:p>
    <w:p w:rsidR="00F249FD" w:rsidRPr="00FA4613" w:rsidRDefault="00F249FD" w:rsidP="00F249FD">
      <w:pPr>
        <w:ind w:left="720"/>
        <w:jc w:val="both"/>
        <w:rPr>
          <w:del w:id="2514" w:author="jmavares" w:date="2009-04-14T20:33:00Z"/>
        </w:rPr>
      </w:pPr>
    </w:p>
    <w:p w:rsidR="00F249FD" w:rsidRPr="0024033B" w:rsidRDefault="00F249FD" w:rsidP="00F249FD">
      <w:pPr>
        <w:pStyle w:val="BodyText3"/>
        <w:ind w:left="720"/>
        <w:rPr>
          <w:del w:id="2515" w:author="jmavares" w:date="2009-04-14T20:33:00Z"/>
          <w:sz w:val="22"/>
          <w:szCs w:val="22"/>
        </w:rPr>
      </w:pPr>
      <w:del w:id="2516" w:author="jmavares" w:date="2009-04-14T20:33:00Z">
        <w:r w:rsidRPr="0024033B">
          <w:rPr>
            <w:sz w:val="22"/>
            <w:szCs w:val="22"/>
          </w:rPr>
          <w:delText>Los Oferentes favorecerán la incorporación de bienes con valor agregado nacional.</w:delText>
        </w:r>
      </w:del>
    </w:p>
    <w:p w:rsidR="00D30236" w:rsidRDefault="00D30236" w:rsidP="00F249FD">
      <w:pPr>
        <w:tabs>
          <w:tab w:val="left" w:pos="5550"/>
        </w:tabs>
        <w:ind w:left="720"/>
        <w:rPr>
          <w:del w:id="2517" w:author="jmavares" w:date="2009-04-14T20:33:00Z"/>
          <w:b/>
        </w:rPr>
      </w:pPr>
    </w:p>
    <w:p w:rsidR="00D30236" w:rsidRDefault="00D30236" w:rsidP="00F249FD">
      <w:pPr>
        <w:tabs>
          <w:tab w:val="left" w:pos="5550"/>
        </w:tabs>
        <w:ind w:left="720"/>
        <w:rPr>
          <w:del w:id="2518" w:author="jmavares" w:date="2009-04-14T20:33:00Z"/>
          <w:b/>
        </w:rPr>
      </w:pPr>
    </w:p>
    <w:p w:rsidR="00F249FD" w:rsidRDefault="00F249FD" w:rsidP="00F249FD">
      <w:pPr>
        <w:tabs>
          <w:tab w:val="left" w:pos="5550"/>
        </w:tabs>
        <w:ind w:left="720"/>
        <w:rPr>
          <w:del w:id="2519" w:author="jmavares" w:date="2009-04-14T20:33:00Z"/>
          <w:b/>
          <w:sz w:val="24"/>
          <w:szCs w:val="24"/>
        </w:rPr>
      </w:pPr>
      <w:del w:id="2520" w:author="jmavares" w:date="2009-04-14T20:33:00Z">
        <w:r w:rsidRPr="00FE039D">
          <w:rPr>
            <w:b/>
            <w:sz w:val="24"/>
            <w:szCs w:val="24"/>
          </w:rPr>
          <w:delText>B.  ASPECTOS TECNICOS GENERALES</w:delText>
        </w:r>
      </w:del>
    </w:p>
    <w:p w:rsidR="00F249FD" w:rsidRPr="00FE039D" w:rsidRDefault="00F249FD" w:rsidP="00F249FD">
      <w:pPr>
        <w:tabs>
          <w:tab w:val="left" w:pos="5550"/>
        </w:tabs>
        <w:ind w:left="720"/>
        <w:rPr>
          <w:del w:id="2521" w:author="jmavares" w:date="2009-04-14T20:33:00Z"/>
          <w:b/>
          <w:sz w:val="24"/>
          <w:szCs w:val="24"/>
        </w:rPr>
      </w:pPr>
    </w:p>
    <w:p w:rsidR="00F249FD" w:rsidRPr="00FA4613" w:rsidRDefault="00F249FD" w:rsidP="00F249FD">
      <w:pPr>
        <w:ind w:left="720" w:right="13"/>
        <w:jc w:val="both"/>
        <w:rPr>
          <w:del w:id="2522" w:author="jmavares" w:date="2009-04-14T20:33:00Z"/>
          <w:b/>
        </w:rPr>
      </w:pPr>
      <w:del w:id="2523" w:author="jmavares" w:date="2009-04-14T20:33:00Z">
        <w:r>
          <w:rPr>
            <w:b/>
          </w:rPr>
          <w:delText xml:space="preserve">1. </w:delText>
        </w:r>
        <w:r w:rsidRPr="00FA4613">
          <w:rPr>
            <w:b/>
          </w:rPr>
          <w:delText xml:space="preserve"> CONDICIONES DE LOS BIENES </w:delText>
        </w:r>
      </w:del>
    </w:p>
    <w:p w:rsidR="00E83B39" w:rsidRPr="005D03CB" w:rsidRDefault="00F249FD" w:rsidP="00E83B39">
      <w:pPr>
        <w:numPr>
          <w:ilvl w:val="0"/>
          <w:numId w:val="38"/>
        </w:numPr>
        <w:tabs>
          <w:tab w:val="clear" w:pos="1620"/>
          <w:tab w:val="num" w:pos="1440"/>
        </w:tabs>
        <w:ind w:left="1440"/>
        <w:jc w:val="both"/>
        <w:rPr>
          <w:ins w:id="2524" w:author="jmavares" w:date="2009-04-14T20:33:00Z"/>
          <w:kern w:val="28"/>
          <w:lang w:eastAsia="en-US"/>
        </w:rPr>
      </w:pPr>
      <w:del w:id="2525" w:author="jmavares" w:date="2009-04-14T20:33:00Z">
        <w:r w:rsidRPr="00FE039D">
          <w:delText>Los bienes ofertados para el Renglón B que comprenden los repuestos para la adecuación para operación con combustible líquido,  repuestos y consumibles para el inicio de operación y el cableado de potencia y control, deben ser nuevos, de reciente fabricación.</w:delText>
        </w:r>
      </w:del>
      <w:ins w:id="2526" w:author="jmavares" w:date="2009-04-14T20:33:00Z">
        <w:r w:rsidR="00E83B39" w:rsidRPr="005D03CB">
          <w:rPr>
            <w:kern w:val="28"/>
            <w:lang w:eastAsia="en-US"/>
          </w:rPr>
          <w:t>Que se haya completado y ejecutado a satisfacción de EL ENTE CONTRATANTE cualquier punto pendiente (Punchlist) que hubiere quedado pendiente.</w:t>
        </w:r>
      </w:ins>
    </w:p>
    <w:p w:rsidR="00E83B39" w:rsidRPr="005D03CB" w:rsidRDefault="00E83B39" w:rsidP="00E83B39">
      <w:pPr>
        <w:ind w:left="900"/>
        <w:jc w:val="both"/>
        <w:rPr>
          <w:ins w:id="2527" w:author="jmavares" w:date="2009-04-14T20:33:00Z"/>
          <w:kern w:val="28"/>
          <w:lang w:eastAsia="en-US"/>
        </w:rPr>
      </w:pPr>
    </w:p>
    <w:p w:rsidR="00E83B39" w:rsidRPr="005D03CB" w:rsidRDefault="00E83B39" w:rsidP="00E83B39">
      <w:pPr>
        <w:ind w:left="900"/>
        <w:jc w:val="both"/>
        <w:rPr>
          <w:ins w:id="2528" w:author="jmavares" w:date="2009-04-14T20:33:00Z"/>
          <w:kern w:val="28"/>
          <w:lang w:eastAsia="en-US"/>
        </w:rPr>
      </w:pPr>
      <w:ins w:id="2529" w:author="jmavares" w:date="2009-04-14T20:33:00Z">
        <w:r w:rsidRPr="005D03CB">
          <w:rPr>
            <w:kern w:val="28"/>
            <w:lang w:eastAsia="en-US"/>
          </w:rPr>
          <w:t>En el acta de Aceptación Definitiva deberán señalarse, cuando menos, los siguientes datos:</w:t>
        </w:r>
      </w:ins>
    </w:p>
    <w:p w:rsidR="00E83B39" w:rsidRPr="005D03CB" w:rsidRDefault="00E83B39" w:rsidP="00E83B39">
      <w:pPr>
        <w:ind w:left="900"/>
        <w:jc w:val="both"/>
        <w:rPr>
          <w:ins w:id="2530" w:author="jmavares" w:date="2009-04-14T20:33:00Z"/>
          <w:kern w:val="28"/>
          <w:lang w:eastAsia="en-US"/>
        </w:rPr>
      </w:pPr>
      <w:ins w:id="2531" w:author="jmavares" w:date="2009-04-14T20:33:00Z">
        <w:r w:rsidRPr="005D03CB">
          <w:rPr>
            <w:kern w:val="28"/>
            <w:lang w:eastAsia="en-US"/>
          </w:rPr>
          <w:t>A.-Nombre e identificación de los asistentes y el carácter con que intervienen.</w:t>
        </w:r>
      </w:ins>
    </w:p>
    <w:p w:rsidR="00E83B39" w:rsidRPr="005D03CB" w:rsidRDefault="00E83B39" w:rsidP="00E83B39">
      <w:pPr>
        <w:ind w:left="900"/>
        <w:jc w:val="both"/>
        <w:rPr>
          <w:ins w:id="2532" w:author="jmavares" w:date="2009-04-14T20:33:00Z"/>
          <w:kern w:val="28"/>
          <w:lang w:eastAsia="en-US"/>
        </w:rPr>
      </w:pPr>
      <w:ins w:id="2533" w:author="jmavares" w:date="2009-04-14T20:33:00Z">
        <w:r w:rsidRPr="005D03CB">
          <w:rPr>
            <w:kern w:val="28"/>
            <w:lang w:eastAsia="en-US"/>
          </w:rPr>
          <w:t>B.-Nombre e identificación del profesional responsable por parte de EL CONTRATISTA.</w:t>
        </w:r>
      </w:ins>
    </w:p>
    <w:p w:rsidR="00E83B39" w:rsidRPr="005D03CB" w:rsidRDefault="00E83B39" w:rsidP="00E83B39">
      <w:pPr>
        <w:ind w:left="900"/>
        <w:jc w:val="both"/>
        <w:rPr>
          <w:ins w:id="2534" w:author="jmavares" w:date="2009-04-14T20:33:00Z"/>
          <w:color w:val="000000"/>
          <w:sz w:val="24"/>
          <w:szCs w:val="24"/>
        </w:rPr>
      </w:pPr>
      <w:ins w:id="2535" w:author="jmavares" w:date="2009-04-14T20:33:00Z">
        <w:r w:rsidRPr="005D03CB">
          <w:rPr>
            <w:kern w:val="28"/>
            <w:lang w:eastAsia="en-US"/>
          </w:rPr>
          <w:t>C.-Una breve descripción</w:t>
        </w:r>
        <w:r w:rsidRPr="005D03CB">
          <w:rPr>
            <w:color w:val="000000"/>
            <w:sz w:val="24"/>
            <w:szCs w:val="24"/>
          </w:rPr>
          <w:t xml:space="preserve"> de los trabajos objeto del CONTRATO.</w:t>
        </w:r>
      </w:ins>
    </w:p>
    <w:p w:rsidR="0005154B" w:rsidRPr="005D03CB" w:rsidRDefault="0005154B" w:rsidP="008F00ED">
      <w:pPr>
        <w:autoSpaceDE w:val="0"/>
        <w:autoSpaceDN w:val="0"/>
        <w:adjustRightInd w:val="0"/>
        <w:ind w:left="900"/>
        <w:jc w:val="both"/>
        <w:rPr>
          <w:ins w:id="2536" w:author="jmavares" w:date="2009-04-14T20:33:00Z"/>
          <w:color w:val="000000"/>
          <w:sz w:val="24"/>
        </w:rPr>
      </w:pPr>
    </w:p>
    <w:p w:rsidR="00000000" w:rsidRDefault="008F00ED">
      <w:pPr>
        <w:pStyle w:val="BodyText3"/>
        <w:tabs>
          <w:tab w:val="left" w:pos="-200"/>
        </w:tabs>
        <w:ind w:left="900"/>
        <w:jc w:val="both"/>
        <w:rPr>
          <w:lang w:val="es-VE"/>
          <w:rPrChange w:id="2537" w:author="jmavares" w:date="2009-04-14T20:33:00Z">
            <w:rPr/>
          </w:rPrChange>
        </w:rPr>
        <w:pPrChange w:id="2538" w:author="jmavares" w:date="2009-04-14T20:33:00Z">
          <w:pPr>
            <w:ind w:left="720"/>
            <w:jc w:val="both"/>
          </w:pPr>
        </w:pPrChange>
      </w:pPr>
      <w:bookmarkStart w:id="2539" w:name="_Toc123193835"/>
      <w:ins w:id="2540" w:author="jmavares" w:date="2009-04-14T20:33:00Z">
        <w:r w:rsidRPr="005D03CB">
          <w:rPr>
            <w:b/>
            <w:bCs/>
          </w:rPr>
          <w:t>8.1</w:t>
        </w:r>
        <w:r w:rsidR="007B78E4" w:rsidRPr="005D03CB">
          <w:rPr>
            <w:b/>
            <w:bCs/>
          </w:rPr>
          <w:t>6</w:t>
        </w:r>
      </w:ins>
      <w:moveFromRangeStart w:id="2541" w:author="jmavares" w:date="2009-04-14T20:33:00Z" w:name="move227504533"/>
      <w:moveFrom w:id="2542" w:author="jmavares" w:date="2009-04-14T20:33:00Z">
        <w:r w:rsidR="00872AD3" w:rsidRPr="00872AD3">
          <w:rPr>
            <w:sz w:val="22"/>
            <w:lang w:val="es-VE"/>
            <w:rPrChange w:id="2543" w:author="jmavares" w:date="2009-04-14T20:33:00Z">
              <w:rPr/>
            </w:rPrChange>
          </w:rPr>
          <w:t xml:space="preserve"> No se aceptan bienes usados, reparados, recuperados, en mal estado o con signos visibles de deterioro.</w:t>
        </w:r>
      </w:moveFrom>
    </w:p>
    <w:moveFromRangeEnd w:id="2541"/>
    <w:p w:rsidR="00F249FD" w:rsidRDefault="00F249FD" w:rsidP="00F249FD">
      <w:pPr>
        <w:ind w:left="720"/>
        <w:jc w:val="both"/>
        <w:rPr>
          <w:del w:id="2544" w:author="jmavares" w:date="2009-04-14T20:33:00Z"/>
          <w:b/>
        </w:rPr>
      </w:pPr>
    </w:p>
    <w:p w:rsidR="00F249FD" w:rsidRDefault="00F249FD" w:rsidP="00F249FD">
      <w:pPr>
        <w:ind w:left="720"/>
        <w:jc w:val="both"/>
        <w:rPr>
          <w:del w:id="2545" w:author="jmavares" w:date="2009-04-14T20:33:00Z"/>
          <w:bCs/>
        </w:rPr>
      </w:pPr>
    </w:p>
    <w:p w:rsidR="00000000" w:rsidRDefault="00D30236">
      <w:pPr>
        <w:ind w:left="900"/>
        <w:jc w:val="both"/>
        <w:rPr>
          <w:ins w:id="2546" w:author="11280590" w:date="2005-12-24T11:40:00Z"/>
          <w:lang w:val="es-VE"/>
        </w:rPr>
        <w:pPrChange w:id="2547" w:author="jmavares" w:date="2009-04-14T20:33:00Z">
          <w:pPr>
            <w:ind w:left="720"/>
            <w:jc w:val="both"/>
          </w:pPr>
        </w:pPrChange>
      </w:pPr>
      <w:del w:id="2548" w:author="jmavares" w:date="2009-04-14T20:33:00Z">
        <w:r>
          <w:rPr>
            <w:b/>
            <w:bCs/>
          </w:rPr>
          <w:delText>2</w:delText>
        </w:r>
        <w:r w:rsidR="00F249FD" w:rsidRPr="00FE039D">
          <w:rPr>
            <w:b/>
            <w:bCs/>
          </w:rPr>
          <w:delText>.</w:delText>
        </w:r>
      </w:del>
      <w:r w:rsidR="00872AD3" w:rsidRPr="00872AD3">
        <w:rPr>
          <w:b/>
          <w:rPrChange w:id="2549" w:author="jmavares" w:date="2009-04-14T20:33:00Z">
            <w:rPr/>
          </w:rPrChange>
        </w:rPr>
        <w:t xml:space="preserve"> </w:t>
      </w:r>
      <w:r w:rsidR="0005154B" w:rsidRPr="005D03CB">
        <w:rPr>
          <w:b/>
          <w:lang w:val="es-VE"/>
        </w:rPr>
        <w:t xml:space="preserve">TIEMPO DE EJECUCIÓN DE </w:t>
      </w:r>
      <w:smartTag w:uri="urn:schemas-microsoft-com:office:smarttags" w:element="PersonName">
        <w:smartTagPr>
          <w:attr w:name="ProductID" w:val="LA OBRA"/>
        </w:smartTagPr>
        <w:r w:rsidR="0005154B" w:rsidRPr="005D03CB">
          <w:rPr>
            <w:b/>
            <w:lang w:val="es-VE"/>
          </w:rPr>
          <w:t>LA OBRA</w:t>
        </w:r>
      </w:smartTag>
      <w:bookmarkEnd w:id="2539"/>
    </w:p>
    <w:p w:rsidR="00F249FD" w:rsidRPr="00FE039D" w:rsidRDefault="00F249FD" w:rsidP="00F249FD">
      <w:pPr>
        <w:ind w:left="720"/>
        <w:jc w:val="both"/>
        <w:rPr>
          <w:del w:id="2550" w:author="jmavares" w:date="2009-04-14T20:33:00Z"/>
          <w:bCs/>
          <w:spacing w:val="8"/>
          <w:kern w:val="28"/>
          <w:lang w:eastAsia="en-US"/>
        </w:rPr>
      </w:pPr>
      <w:del w:id="2551" w:author="jmavares" w:date="2009-04-14T20:33:00Z">
        <w:r w:rsidRPr="00FE039D">
          <w:rPr>
            <w:bCs/>
            <w:spacing w:val="8"/>
            <w:kern w:val="28"/>
            <w:lang w:eastAsia="en-US"/>
          </w:rPr>
          <w:delText xml:space="preserve">Para alcanzar el Tiempo de Ejecución, EL CONTRATISTA deberá cumplir con los siguientes requisitos mínimos: </w:delText>
        </w:r>
      </w:del>
    </w:p>
    <w:p w:rsidR="00F249FD" w:rsidRPr="00FA4613" w:rsidRDefault="00F249FD" w:rsidP="00F249FD">
      <w:pPr>
        <w:pStyle w:val="BodyTextIndent3"/>
        <w:tabs>
          <w:tab w:val="left" w:pos="0"/>
          <w:tab w:val="left" w:pos="1080"/>
        </w:tabs>
        <w:ind w:left="720"/>
        <w:rPr>
          <w:del w:id="2552" w:author="jmavares" w:date="2009-04-14T20:33:00Z"/>
          <w:b/>
          <w:bCs/>
          <w:spacing w:val="8"/>
          <w:kern w:val="28"/>
          <w:sz w:val="22"/>
          <w:szCs w:val="22"/>
          <w:lang w:eastAsia="en-US"/>
        </w:rPr>
      </w:pPr>
      <w:del w:id="2553" w:author="jmavares" w:date="2009-04-14T20:33:00Z">
        <w:r w:rsidRPr="00FA4613">
          <w:rPr>
            <w:b/>
            <w:bCs/>
            <w:spacing w:val="8"/>
            <w:kern w:val="28"/>
            <w:sz w:val="22"/>
            <w:szCs w:val="22"/>
            <w:lang w:eastAsia="en-US"/>
          </w:rPr>
          <w:delText xml:space="preserve">         </w:delText>
        </w:r>
      </w:del>
    </w:p>
    <w:p w:rsidR="00F249FD" w:rsidRPr="0024033B" w:rsidRDefault="00F249FD" w:rsidP="00DA3F73">
      <w:pPr>
        <w:pStyle w:val="BodyTextIndent3"/>
        <w:widowControl w:val="0"/>
        <w:tabs>
          <w:tab w:val="left" w:pos="0"/>
          <w:tab w:val="left" w:pos="1080"/>
        </w:tabs>
        <w:spacing w:before="120" w:line="240" w:lineRule="atLeast"/>
        <w:jc w:val="both"/>
        <w:rPr>
          <w:del w:id="2554" w:author="jmavares" w:date="2009-04-14T20:33:00Z"/>
          <w:b/>
          <w:bCs/>
          <w:spacing w:val="8"/>
          <w:kern w:val="28"/>
          <w:sz w:val="22"/>
          <w:szCs w:val="22"/>
          <w:lang w:eastAsia="en-US"/>
        </w:rPr>
      </w:pPr>
      <w:del w:id="2555" w:author="jmavares" w:date="2009-04-14T20:33:00Z">
        <w:r w:rsidRPr="0024033B">
          <w:rPr>
            <w:bCs/>
            <w:spacing w:val="8"/>
            <w:kern w:val="28"/>
            <w:sz w:val="22"/>
            <w:szCs w:val="22"/>
            <w:lang w:eastAsia="en-US"/>
          </w:rPr>
          <w:delText xml:space="preserve">     </w:delText>
        </w:r>
        <w:r w:rsidRPr="0024033B">
          <w:rPr>
            <w:b/>
            <w:bCs/>
            <w:spacing w:val="8"/>
            <w:kern w:val="28"/>
            <w:sz w:val="22"/>
            <w:szCs w:val="22"/>
            <w:lang w:eastAsia="en-US"/>
          </w:rPr>
          <w:delText>PARA EL RENGLON B</w:delText>
        </w:r>
      </w:del>
    </w:p>
    <w:p w:rsidR="00000000" w:rsidRDefault="00872AD3">
      <w:pPr>
        <w:ind w:left="900"/>
        <w:jc w:val="both"/>
        <w:rPr>
          <w:kern w:val="28"/>
          <w:rPrChange w:id="2556" w:author="jmavares" w:date="2009-04-14T20:33:00Z">
            <w:rPr>
              <w:spacing w:val="8"/>
              <w:kern w:val="28"/>
              <w:sz w:val="22"/>
            </w:rPr>
          </w:rPrChange>
        </w:rPr>
        <w:pPrChange w:id="2557" w:author="jmavares" w:date="2009-04-14T20:33:00Z">
          <w:pPr>
            <w:pStyle w:val="BodyTextIndent3"/>
            <w:tabs>
              <w:tab w:val="left" w:pos="0"/>
              <w:tab w:val="left" w:pos="1080"/>
            </w:tabs>
            <w:spacing w:before="120" w:line="240" w:lineRule="atLeast"/>
            <w:ind w:left="720"/>
          </w:pPr>
        </w:pPrChange>
      </w:pPr>
      <w:r w:rsidRPr="00872AD3">
        <w:rPr>
          <w:kern w:val="28"/>
          <w:rPrChange w:id="2558" w:author="jmavares" w:date="2009-04-14T20:33:00Z">
            <w:rPr/>
          </w:rPrChange>
        </w:rPr>
        <w:t>Para alcanzar el Tiempo de Ejecución</w:t>
      </w:r>
      <w:ins w:id="2559" w:author="jmavares" w:date="2009-04-14T20:33:00Z">
        <w:r w:rsidR="007B78E4" w:rsidRPr="005D03CB">
          <w:rPr>
            <w:kern w:val="28"/>
            <w:lang w:eastAsia="en-US"/>
          </w:rPr>
          <w:t xml:space="preserve"> en cada Unidad Turbogeneradora</w:t>
        </w:r>
      </w:ins>
      <w:r w:rsidRPr="00872AD3">
        <w:rPr>
          <w:kern w:val="28"/>
          <w:rPrChange w:id="2560" w:author="jmavares" w:date="2009-04-14T20:33:00Z">
            <w:rPr>
              <w:spacing w:val="8"/>
              <w:kern w:val="28"/>
            </w:rPr>
          </w:rPrChange>
        </w:rPr>
        <w:t xml:space="preserve">, EL CONTRATISTA deberá cumplir con los siguientes requisitos mínimos: </w:t>
      </w:r>
    </w:p>
    <w:p w:rsidR="00000000" w:rsidRDefault="00872AD3">
      <w:pPr>
        <w:numPr>
          <w:ilvl w:val="0"/>
          <w:numId w:val="36"/>
        </w:numPr>
        <w:tabs>
          <w:tab w:val="clear" w:pos="1918"/>
          <w:tab w:val="num" w:pos="1620"/>
        </w:tabs>
        <w:ind w:left="1620"/>
        <w:jc w:val="both"/>
        <w:rPr>
          <w:spacing w:val="8"/>
          <w:kern w:val="28"/>
        </w:rPr>
        <w:pPrChange w:id="2561" w:author="jmavares" w:date="2009-04-14T20:33:00Z">
          <w:pPr>
            <w:pStyle w:val="BodyTextIndent3"/>
            <w:widowControl w:val="0"/>
            <w:numPr>
              <w:numId w:val="25"/>
            </w:numPr>
            <w:tabs>
              <w:tab w:val="left" w:pos="0"/>
              <w:tab w:val="num" w:pos="720"/>
              <w:tab w:val="left" w:pos="1080"/>
            </w:tabs>
            <w:spacing w:before="120" w:line="240" w:lineRule="atLeast"/>
            <w:ind w:left="720" w:hanging="360"/>
            <w:jc w:val="both"/>
          </w:pPr>
        </w:pPrChange>
      </w:pPr>
      <w:r w:rsidRPr="00872AD3">
        <w:rPr>
          <w:kern w:val="28"/>
          <w:rPrChange w:id="2562" w:author="jmavares" w:date="2009-04-14T20:33:00Z">
            <w:rPr>
              <w:spacing w:val="8"/>
              <w:kern w:val="28"/>
            </w:rPr>
          </w:rPrChange>
        </w:rPr>
        <w:t xml:space="preserve">Noventa y Cinco por ciento (95%) de </w:t>
      </w:r>
      <w:smartTag w:uri="urn:schemas-microsoft-com:office:smarttags" w:element="PersonName">
        <w:r w:rsidRPr="00872AD3">
          <w:rPr>
            <w:kern w:val="28"/>
            <w:rPrChange w:id="2563" w:author="jmavares" w:date="2009-04-14T20:33:00Z">
              <w:rPr>
                <w:spacing w:val="8"/>
                <w:kern w:val="28"/>
              </w:rPr>
            </w:rPrChange>
          </w:rPr>
          <w:t>la Garantía</w:t>
        </w:r>
      </w:smartTag>
      <w:r w:rsidRPr="00872AD3">
        <w:rPr>
          <w:kern w:val="28"/>
          <w:rPrChange w:id="2564" w:author="jmavares" w:date="2009-04-14T20:33:00Z">
            <w:rPr>
              <w:spacing w:val="8"/>
              <w:kern w:val="28"/>
            </w:rPr>
          </w:rPrChange>
        </w:rPr>
        <w:t xml:space="preserve"> de Rendimiento para la potencia de salida con combustible liquido. </w:t>
      </w:r>
    </w:p>
    <w:p w:rsidR="00F249FD" w:rsidRDefault="00F249FD" w:rsidP="004C074B">
      <w:pPr>
        <w:numPr>
          <w:ilvl w:val="0"/>
          <w:numId w:val="52"/>
        </w:numPr>
        <w:tabs>
          <w:tab w:val="clear" w:pos="720"/>
          <w:tab w:val="num" w:pos="400"/>
        </w:tabs>
        <w:spacing w:line="240" w:lineRule="atLeast"/>
        <w:ind w:firstLine="0"/>
        <w:rPr>
          <w:del w:id="2565" w:author="jmavares" w:date="2009-04-14T20:33:00Z"/>
          <w:spacing w:val="8"/>
          <w:kern w:val="28"/>
          <w:lang w:val="es-VE" w:eastAsia="en-US"/>
        </w:rPr>
      </w:pPr>
      <w:del w:id="2566" w:author="jmavares" w:date="2009-04-14T20:33:00Z">
        <w:r w:rsidRPr="00FA4613">
          <w:rPr>
            <w:spacing w:val="8"/>
            <w:kern w:val="28"/>
            <w:lang w:val="es-VE" w:eastAsia="en-US"/>
          </w:rPr>
          <w:delText xml:space="preserve">Entregar tres (03) copias del dossier histórico de la Instalación y Puesta en Marcha. </w:delText>
        </w:r>
      </w:del>
    </w:p>
    <w:p w:rsidR="00F249FD" w:rsidRPr="00FA4613" w:rsidRDefault="00F249FD" w:rsidP="00F249FD">
      <w:pPr>
        <w:ind w:left="720"/>
        <w:jc w:val="both"/>
        <w:rPr>
          <w:del w:id="2567" w:author="jmavares" w:date="2009-04-14T20:33:00Z"/>
          <w:bCs/>
        </w:rPr>
      </w:pPr>
    </w:p>
    <w:p w:rsidR="00F249FD" w:rsidRPr="00FA4613" w:rsidRDefault="00F249FD" w:rsidP="00F249FD">
      <w:pPr>
        <w:autoSpaceDE w:val="0"/>
        <w:autoSpaceDN w:val="0"/>
        <w:adjustRightInd w:val="0"/>
        <w:ind w:left="720"/>
        <w:jc w:val="both"/>
        <w:rPr>
          <w:del w:id="2568" w:author="jmavares" w:date="2009-04-14T20:33:00Z"/>
          <w:bCs/>
        </w:rPr>
      </w:pPr>
    </w:p>
    <w:p w:rsidR="003A2315" w:rsidRPr="005D03CB" w:rsidRDefault="00D30236" w:rsidP="003A2315">
      <w:pPr>
        <w:numPr>
          <w:ilvl w:val="0"/>
          <w:numId w:val="36"/>
        </w:numPr>
        <w:tabs>
          <w:tab w:val="clear" w:pos="1918"/>
          <w:tab w:val="num" w:pos="1620"/>
        </w:tabs>
        <w:ind w:left="1620"/>
        <w:jc w:val="both"/>
        <w:rPr>
          <w:ins w:id="2569" w:author="jmavares" w:date="2009-04-14T20:33:00Z"/>
          <w:bCs/>
          <w:spacing w:val="8"/>
          <w:kern w:val="28"/>
          <w:lang w:eastAsia="en-US"/>
        </w:rPr>
      </w:pPr>
      <w:del w:id="2570" w:author="jmavares" w:date="2009-04-14T20:33:00Z">
        <w:r>
          <w:rPr>
            <w:b/>
            <w:lang w:val="es-VE"/>
          </w:rPr>
          <w:delText>3</w:delText>
        </w:r>
        <w:r w:rsidR="00F249FD" w:rsidRPr="00FA4613">
          <w:rPr>
            <w:b/>
            <w:lang w:val="es-VE"/>
          </w:rPr>
          <w:delText>.</w:delText>
        </w:r>
      </w:del>
      <w:ins w:id="2571" w:author="jmavares" w:date="2009-04-14T20:33:00Z">
        <w:r w:rsidR="003A2315" w:rsidRPr="005D03CB">
          <w:t>Ciento Diez  por ciento (110%) de la Garantía de Rendimiento por el Heat Rate neto.</w:t>
        </w:r>
      </w:ins>
    </w:p>
    <w:p w:rsidR="0005154B" w:rsidRPr="005D03CB" w:rsidRDefault="0005154B" w:rsidP="008F00ED">
      <w:pPr>
        <w:ind w:left="900"/>
        <w:jc w:val="both"/>
        <w:rPr>
          <w:ins w:id="2572" w:author="jmavares" w:date="2009-04-14T20:33:00Z"/>
          <w:bCs/>
        </w:rPr>
      </w:pPr>
    </w:p>
    <w:p w:rsidR="00953D14" w:rsidRPr="005D03CB" w:rsidRDefault="00953D14" w:rsidP="008F00ED">
      <w:pPr>
        <w:ind w:left="900"/>
        <w:jc w:val="both"/>
        <w:rPr>
          <w:ins w:id="2573" w:author="jmavares" w:date="2009-04-14T20:33:00Z"/>
          <w:bCs/>
        </w:rPr>
      </w:pPr>
    </w:p>
    <w:p w:rsidR="0005154B" w:rsidRPr="005D03CB" w:rsidRDefault="008F00ED" w:rsidP="008F00ED">
      <w:pPr>
        <w:ind w:left="900"/>
        <w:jc w:val="both"/>
        <w:rPr>
          <w:ins w:id="2574" w:author="jmavares" w:date="2009-04-14T20:33:00Z"/>
          <w:b/>
          <w:sz w:val="24"/>
          <w:szCs w:val="24"/>
        </w:rPr>
      </w:pPr>
      <w:ins w:id="2575" w:author="jmavares" w:date="2009-04-14T20:33:00Z">
        <w:r w:rsidRPr="005D03CB">
          <w:rPr>
            <w:b/>
            <w:sz w:val="24"/>
            <w:szCs w:val="24"/>
          </w:rPr>
          <w:t>8.1</w:t>
        </w:r>
        <w:r w:rsidR="007B78E4" w:rsidRPr="005D03CB">
          <w:rPr>
            <w:b/>
            <w:sz w:val="24"/>
            <w:szCs w:val="24"/>
          </w:rPr>
          <w:t>7</w:t>
        </w:r>
        <w:r w:rsidR="0005154B" w:rsidRPr="005D03CB">
          <w:rPr>
            <w:b/>
            <w:sz w:val="24"/>
            <w:szCs w:val="24"/>
          </w:rPr>
          <w:t xml:space="preserve"> INCUMPLIMIENTO EN EL TIEMPO DE EJECUCIÓN.</w:t>
        </w:r>
      </w:ins>
    </w:p>
    <w:p w:rsidR="0005154B" w:rsidRPr="005D03CB" w:rsidRDefault="0005154B" w:rsidP="008F00ED">
      <w:pPr>
        <w:ind w:left="900"/>
        <w:jc w:val="both"/>
        <w:rPr>
          <w:ins w:id="2576" w:author="jmavares" w:date="2009-04-14T20:33:00Z"/>
          <w:bCs/>
        </w:rPr>
      </w:pPr>
      <w:ins w:id="2577" w:author="jmavares" w:date="2009-04-14T20:33:00Z">
        <w:r w:rsidRPr="005D03CB">
          <w:rPr>
            <w:bCs/>
          </w:rPr>
          <w:t>EL ENTE CONTRATANTE se reserva el derecho de anular o rescindir el contrato o la porción vencida del mismo por incumplimiento de la fecha de ejecución, independientemente de la aplicación de la cláusula de penalización.</w:t>
        </w:r>
      </w:ins>
    </w:p>
    <w:p w:rsidR="0005154B" w:rsidRPr="005D03CB" w:rsidRDefault="0005154B" w:rsidP="008F00ED">
      <w:pPr>
        <w:ind w:left="900"/>
        <w:jc w:val="both"/>
        <w:rPr>
          <w:ins w:id="2578" w:author="jmavares" w:date="2009-04-14T20:33:00Z"/>
          <w:bCs/>
        </w:rPr>
      </w:pPr>
    </w:p>
    <w:p w:rsidR="0005154B" w:rsidRPr="005D03CB" w:rsidRDefault="0005154B" w:rsidP="008F00ED">
      <w:pPr>
        <w:autoSpaceDE w:val="0"/>
        <w:autoSpaceDN w:val="0"/>
        <w:adjustRightInd w:val="0"/>
        <w:ind w:left="900"/>
        <w:jc w:val="both"/>
        <w:rPr>
          <w:ins w:id="2579" w:author="jmavares" w:date="2009-04-14T20:33:00Z"/>
          <w:bCs/>
        </w:rPr>
      </w:pPr>
      <w:ins w:id="2580" w:author="jmavares" w:date="2009-04-14T20:33:00Z">
        <w:r w:rsidRPr="005D03CB">
          <w:rPr>
            <w:bCs/>
          </w:rPr>
          <w:t>El incumplimiento del tiempo de ejecución no releva a EL CONTRATISTA de sus obligaciones con EL ENTE CONTRATANTE, sin embargo, dicho atraso será causal para que EL ENTE CONTRATANTE, a su única voluntad pueda rescindir el contrato firmado entre las partes.</w:t>
        </w:r>
      </w:ins>
    </w:p>
    <w:p w:rsidR="0005154B" w:rsidRPr="005D03CB" w:rsidRDefault="0005154B" w:rsidP="008F00ED">
      <w:pPr>
        <w:autoSpaceDE w:val="0"/>
        <w:autoSpaceDN w:val="0"/>
        <w:adjustRightInd w:val="0"/>
        <w:ind w:left="900"/>
        <w:jc w:val="both"/>
        <w:rPr>
          <w:ins w:id="2581" w:author="jmavares" w:date="2009-04-14T20:33:00Z"/>
          <w:bCs/>
        </w:rPr>
      </w:pPr>
    </w:p>
    <w:p w:rsidR="00000000" w:rsidRDefault="008F00ED">
      <w:pPr>
        <w:tabs>
          <w:tab w:val="left" w:pos="360"/>
        </w:tabs>
        <w:ind w:left="900"/>
        <w:jc w:val="both"/>
        <w:rPr>
          <w:sz w:val="24"/>
          <w:lang w:val="es-VE"/>
          <w:rPrChange w:id="2582" w:author="jmavares" w:date="2009-04-14T20:33:00Z">
            <w:rPr>
              <w:lang w:val="es-VE"/>
            </w:rPr>
          </w:rPrChange>
        </w:rPr>
        <w:pPrChange w:id="2583" w:author="jmavares" w:date="2009-04-14T20:33:00Z">
          <w:pPr>
            <w:tabs>
              <w:tab w:val="left" w:pos="360"/>
            </w:tabs>
            <w:ind w:left="720"/>
            <w:jc w:val="both"/>
          </w:pPr>
        </w:pPrChange>
      </w:pPr>
      <w:ins w:id="2584" w:author="jmavares" w:date="2009-04-14T20:33:00Z">
        <w:r w:rsidRPr="005D03CB">
          <w:rPr>
            <w:b/>
            <w:sz w:val="24"/>
            <w:szCs w:val="24"/>
            <w:lang w:val="es-VE"/>
          </w:rPr>
          <w:t>8.1</w:t>
        </w:r>
        <w:r w:rsidR="008213A6" w:rsidRPr="005D03CB">
          <w:rPr>
            <w:b/>
            <w:sz w:val="24"/>
            <w:szCs w:val="24"/>
            <w:lang w:val="es-VE"/>
          </w:rPr>
          <w:t>8</w:t>
        </w:r>
      </w:ins>
      <w:r w:rsidR="00872AD3" w:rsidRPr="00872AD3">
        <w:rPr>
          <w:b/>
          <w:sz w:val="24"/>
          <w:lang w:val="es-VE"/>
          <w:rPrChange w:id="2585" w:author="jmavares" w:date="2009-04-14T20:33:00Z">
            <w:rPr>
              <w:b/>
              <w:lang w:val="es-VE"/>
            </w:rPr>
          </w:rPrChange>
        </w:rPr>
        <w:t xml:space="preserve"> GARANTÍA  DE </w:t>
      </w:r>
      <w:smartTag w:uri="urn:schemas-microsoft-com:office:smarttags" w:element="PersonName">
        <w:smartTagPr>
          <w:attr w:name="ProductID" w:val="LA OBRA."/>
        </w:smartTagPr>
        <w:r w:rsidR="00872AD3" w:rsidRPr="00872AD3">
          <w:rPr>
            <w:b/>
            <w:sz w:val="24"/>
            <w:lang w:val="es-VE"/>
            <w:rPrChange w:id="2586" w:author="jmavares" w:date="2009-04-14T20:33:00Z">
              <w:rPr>
                <w:b/>
                <w:lang w:val="es-VE"/>
              </w:rPr>
            </w:rPrChange>
          </w:rPr>
          <w:t>LA OBRA</w:t>
        </w:r>
        <w:r w:rsidR="00872AD3" w:rsidRPr="00872AD3">
          <w:rPr>
            <w:sz w:val="24"/>
            <w:lang w:val="es-VE"/>
            <w:rPrChange w:id="2587" w:author="jmavares" w:date="2009-04-14T20:33:00Z">
              <w:rPr>
                <w:lang w:val="es-VE"/>
              </w:rPr>
            </w:rPrChange>
          </w:rPr>
          <w:t>.</w:t>
        </w:r>
      </w:smartTag>
      <w:r w:rsidR="00872AD3" w:rsidRPr="00872AD3">
        <w:rPr>
          <w:sz w:val="24"/>
          <w:lang w:val="es-VE"/>
          <w:rPrChange w:id="2588" w:author="jmavares" w:date="2009-04-14T20:33:00Z">
            <w:rPr>
              <w:lang w:val="es-VE"/>
            </w:rPr>
          </w:rPrChange>
        </w:rPr>
        <w:t xml:space="preserve">   </w:t>
      </w:r>
    </w:p>
    <w:p w:rsidR="00000000" w:rsidRDefault="0005154B">
      <w:pPr>
        <w:pStyle w:val="BodyText3"/>
        <w:tabs>
          <w:tab w:val="left" w:pos="-200"/>
        </w:tabs>
        <w:ind w:left="900"/>
        <w:jc w:val="both"/>
        <w:rPr>
          <w:sz w:val="22"/>
          <w:szCs w:val="22"/>
          <w:lang w:val="es-VE"/>
        </w:rPr>
        <w:pPrChange w:id="2589" w:author="jmavares" w:date="2009-04-14T20:33:00Z">
          <w:pPr>
            <w:pStyle w:val="BodyText3"/>
            <w:tabs>
              <w:tab w:val="left" w:pos="-200"/>
            </w:tabs>
            <w:ind w:left="720"/>
            <w:jc w:val="both"/>
          </w:pPr>
        </w:pPrChange>
      </w:pPr>
      <w:r w:rsidRPr="005D03CB">
        <w:rPr>
          <w:sz w:val="22"/>
          <w:szCs w:val="22"/>
          <w:lang w:val="es-VE"/>
        </w:rPr>
        <w:t xml:space="preserve">EL CONTRATISTA garantiza al  ENTE CONTRATANTE que los Equipos a ser entregados </w:t>
      </w:r>
      <w:del w:id="2590" w:author="jmavares" w:date="2009-04-14T20:33:00Z">
        <w:r w:rsidR="00F249FD" w:rsidRPr="00D30236">
          <w:rPr>
            <w:sz w:val="22"/>
            <w:szCs w:val="22"/>
            <w:lang w:val="es-VE"/>
          </w:rPr>
          <w:delText xml:space="preserve">en cada uno de los renglones aquí estipulados </w:delText>
        </w:r>
      </w:del>
      <w:r w:rsidRPr="005D03CB">
        <w:rPr>
          <w:sz w:val="22"/>
          <w:szCs w:val="22"/>
          <w:lang w:val="es-VE"/>
        </w:rPr>
        <w:t>serán apropiadamente</w:t>
      </w:r>
      <w:del w:id="2591" w:author="jmavares" w:date="2009-04-14T20:33:00Z">
        <w:r w:rsidR="00F249FD" w:rsidRPr="00D30236">
          <w:rPr>
            <w:sz w:val="22"/>
            <w:szCs w:val="22"/>
            <w:lang w:val="es-VE"/>
          </w:rPr>
          <w:delText xml:space="preserve"> desmontados,</w:delText>
        </w:r>
      </w:del>
      <w:r w:rsidRPr="005D03CB">
        <w:rPr>
          <w:sz w:val="22"/>
          <w:szCs w:val="22"/>
          <w:lang w:val="es-VE"/>
        </w:rPr>
        <w:t xml:space="preserve"> transportados, adecuados y montados en condiciones aptas para su propósito de generar electricidad cuando sean operados con Combustible Líquido (Destilado N°2) </w:t>
      </w:r>
      <w:ins w:id="2592" w:author="jmavares" w:date="2009-04-14T20:33:00Z">
        <w:r w:rsidR="008877C0" w:rsidRPr="005D03CB">
          <w:rPr>
            <w:sz w:val="22"/>
            <w:szCs w:val="22"/>
            <w:lang w:val="es-VE"/>
          </w:rPr>
          <w:t>como</w:t>
        </w:r>
        <w:r w:rsidR="008213A6" w:rsidRPr="005D03CB">
          <w:rPr>
            <w:sz w:val="22"/>
            <w:szCs w:val="22"/>
            <w:lang w:val="es-VE"/>
          </w:rPr>
          <w:t xml:space="preserve"> fuente de combustible principal</w:t>
        </w:r>
        <w:r w:rsidR="008877C0" w:rsidRPr="005D03CB">
          <w:rPr>
            <w:sz w:val="22"/>
            <w:szCs w:val="22"/>
            <w:lang w:val="es-VE"/>
          </w:rPr>
          <w:t xml:space="preserve"> </w:t>
        </w:r>
      </w:ins>
      <w:r w:rsidRPr="005D03CB">
        <w:rPr>
          <w:sz w:val="22"/>
          <w:szCs w:val="22"/>
          <w:lang w:val="es-VE"/>
        </w:rPr>
        <w:t xml:space="preserve">y gas </w:t>
      </w:r>
      <w:ins w:id="2593" w:author="jmavares" w:date="2009-04-14T20:33:00Z">
        <w:r w:rsidR="008213A6" w:rsidRPr="005D03CB">
          <w:rPr>
            <w:sz w:val="22"/>
            <w:szCs w:val="22"/>
            <w:lang w:val="es-VE"/>
          </w:rPr>
          <w:t xml:space="preserve">como secundario </w:t>
        </w:r>
      </w:ins>
      <w:r w:rsidRPr="005D03CB">
        <w:rPr>
          <w:sz w:val="22"/>
          <w:szCs w:val="22"/>
          <w:lang w:val="es-VE"/>
        </w:rPr>
        <w:t xml:space="preserve">de acuerdo con las instrucciones específicas de operación </w:t>
      </w:r>
      <w:del w:id="2594" w:author="jmavares" w:date="2009-04-14T20:33:00Z">
        <w:r w:rsidR="00F249FD" w:rsidRPr="00D30236">
          <w:rPr>
            <w:sz w:val="22"/>
            <w:szCs w:val="22"/>
            <w:lang w:val="es-VE"/>
          </w:rPr>
          <w:delText>DEL ENTE CONTRATANTE</w:delText>
        </w:r>
      </w:del>
      <w:ins w:id="2595" w:author="jmavares" w:date="2009-04-14T20:33:00Z">
        <w:r w:rsidRPr="005D03CB">
          <w:rPr>
            <w:sz w:val="22"/>
            <w:szCs w:val="22"/>
            <w:lang w:val="es-VE"/>
          </w:rPr>
          <w:t>del Propietario</w:t>
        </w:r>
      </w:ins>
      <w:r w:rsidRPr="005D03CB">
        <w:rPr>
          <w:sz w:val="22"/>
          <w:szCs w:val="22"/>
          <w:lang w:val="es-VE"/>
        </w:rPr>
        <w:t xml:space="preserve"> y en ausencia de lo </w:t>
      </w:r>
      <w:del w:id="2596" w:author="jmavares" w:date="2009-04-14T20:33:00Z">
        <w:r w:rsidR="00F249FD" w:rsidRPr="00D30236">
          <w:rPr>
            <w:sz w:val="22"/>
            <w:szCs w:val="22"/>
            <w:lang w:val="es-VE"/>
          </w:rPr>
          <w:delText xml:space="preserve"> </w:delText>
        </w:r>
      </w:del>
      <w:r w:rsidRPr="005D03CB">
        <w:rPr>
          <w:sz w:val="22"/>
          <w:szCs w:val="22"/>
          <w:lang w:val="es-VE"/>
        </w:rPr>
        <w:t xml:space="preserve">descrito en este </w:t>
      </w:r>
      <w:del w:id="2597" w:author="jmavares" w:date="2009-04-14T20:33:00Z">
        <w:r w:rsidR="00F249FD" w:rsidRPr="00D30236">
          <w:rPr>
            <w:sz w:val="22"/>
            <w:szCs w:val="22"/>
            <w:lang w:val="es-VE"/>
          </w:rPr>
          <w:delText>contrato</w:delText>
        </w:r>
      </w:del>
      <w:ins w:id="2598" w:author="jmavares" w:date="2009-04-14T20:33:00Z">
        <w:r w:rsidR="00E83B39" w:rsidRPr="005D03CB">
          <w:rPr>
            <w:sz w:val="22"/>
            <w:szCs w:val="22"/>
            <w:lang w:val="es-VE"/>
          </w:rPr>
          <w:t>alcance</w:t>
        </w:r>
      </w:ins>
      <w:r w:rsidRPr="005D03CB">
        <w:rPr>
          <w:sz w:val="22"/>
          <w:szCs w:val="22"/>
          <w:lang w:val="es-VE"/>
        </w:rPr>
        <w:t xml:space="preserve">, en concordancia con las prácticas operacionales de </w:t>
      </w:r>
      <w:smartTag w:uri="urn:schemas-microsoft-com:office:smarttags" w:element="PersonName">
        <w:smartTagPr>
          <w:attr w:name="ProductID" w:val="la Industria El￩ctrica"/>
        </w:smartTagPr>
        <w:r w:rsidRPr="005D03CB">
          <w:rPr>
            <w:sz w:val="22"/>
            <w:szCs w:val="22"/>
            <w:lang w:val="es-VE"/>
          </w:rPr>
          <w:t>la Industria Eléctrica</w:t>
        </w:r>
      </w:smartTag>
      <w:r w:rsidRPr="005D03CB">
        <w:rPr>
          <w:sz w:val="22"/>
          <w:szCs w:val="22"/>
          <w:lang w:val="es-VE"/>
        </w:rPr>
        <w:t xml:space="preserve"> generalmente aceptadas, estará libre de  defectos en el material, la mano de obra y el título.</w:t>
      </w:r>
    </w:p>
    <w:p w:rsidR="00000000" w:rsidRDefault="0005154B">
      <w:pPr>
        <w:pStyle w:val="BodyText3"/>
        <w:tabs>
          <w:tab w:val="left" w:pos="-200"/>
        </w:tabs>
        <w:ind w:left="900"/>
        <w:jc w:val="both"/>
        <w:rPr>
          <w:lang w:val="es-VE"/>
          <w:rPrChange w:id="2599" w:author="jmavares" w:date="2009-04-14T20:33:00Z">
            <w:rPr/>
          </w:rPrChange>
        </w:rPr>
        <w:pPrChange w:id="2600" w:author="jmavares" w:date="2009-04-14T20:33:00Z">
          <w:pPr>
            <w:ind w:left="720"/>
            <w:jc w:val="both"/>
          </w:pPr>
        </w:pPrChange>
      </w:pPr>
      <w:ins w:id="2601" w:author="jmavares" w:date="2009-04-14T20:33:00Z">
        <w:r w:rsidRPr="005D03CB">
          <w:rPr>
            <w:sz w:val="22"/>
            <w:szCs w:val="22"/>
            <w:lang w:val="es-VE"/>
          </w:rPr>
          <w:t>Los bienes a suministra como parte del proyecto deben ser nuevos, de reciente fabricación.</w:t>
        </w:r>
      </w:ins>
      <w:moveToRangeStart w:id="2602" w:author="jmavares" w:date="2009-04-14T20:33:00Z" w:name="move227504533"/>
      <w:moveTo w:id="2603" w:author="jmavares" w:date="2009-04-14T20:33:00Z">
        <w:r w:rsidR="00872AD3" w:rsidRPr="00872AD3">
          <w:rPr>
            <w:sz w:val="22"/>
            <w:lang w:val="es-VE"/>
            <w:rPrChange w:id="2604" w:author="jmavares" w:date="2009-04-14T20:33:00Z">
              <w:rPr/>
            </w:rPrChange>
          </w:rPr>
          <w:t xml:space="preserve"> No se aceptan bienes usados, reparados, recuperados, en mal estado o con signos visibles de deterioro.</w:t>
        </w:r>
      </w:moveTo>
    </w:p>
    <w:moveToRangeEnd w:id="2602"/>
    <w:p w:rsidR="00F249FD" w:rsidRPr="0024229A" w:rsidRDefault="00F249FD" w:rsidP="00F249FD">
      <w:pPr>
        <w:autoSpaceDE w:val="0"/>
        <w:autoSpaceDN w:val="0"/>
        <w:adjustRightInd w:val="0"/>
        <w:ind w:left="720"/>
        <w:jc w:val="both"/>
        <w:rPr>
          <w:del w:id="2605" w:author="jmavares" w:date="2009-04-14T20:33:00Z"/>
          <w:color w:val="FF0000"/>
          <w:lang w:val="es-VE"/>
        </w:rPr>
      </w:pPr>
    </w:p>
    <w:p w:rsidR="00D30236" w:rsidRDefault="00D30236" w:rsidP="00F249FD">
      <w:pPr>
        <w:autoSpaceDE w:val="0"/>
        <w:autoSpaceDN w:val="0"/>
        <w:adjustRightInd w:val="0"/>
        <w:ind w:left="720"/>
        <w:jc w:val="both"/>
        <w:rPr>
          <w:del w:id="2606" w:author="jmavares" w:date="2009-04-14T20:33:00Z"/>
          <w:color w:val="FF0000"/>
          <w:lang w:val="es-VE"/>
        </w:rPr>
      </w:pPr>
    </w:p>
    <w:p w:rsidR="00D30236" w:rsidRDefault="00D30236" w:rsidP="00F249FD">
      <w:pPr>
        <w:autoSpaceDE w:val="0"/>
        <w:autoSpaceDN w:val="0"/>
        <w:adjustRightInd w:val="0"/>
        <w:ind w:left="720"/>
        <w:jc w:val="both"/>
        <w:rPr>
          <w:del w:id="2607" w:author="jmavares" w:date="2009-04-14T20:33:00Z"/>
          <w:color w:val="FF0000"/>
          <w:lang w:val="es-VE"/>
        </w:rPr>
      </w:pPr>
    </w:p>
    <w:p w:rsidR="00D30236" w:rsidRDefault="00D30236" w:rsidP="00F249FD">
      <w:pPr>
        <w:autoSpaceDE w:val="0"/>
        <w:autoSpaceDN w:val="0"/>
        <w:adjustRightInd w:val="0"/>
        <w:ind w:left="720"/>
        <w:jc w:val="both"/>
        <w:rPr>
          <w:del w:id="2608" w:author="jmavares" w:date="2009-04-14T20:33:00Z"/>
          <w:color w:val="FF0000"/>
          <w:lang w:val="es-VE"/>
        </w:rPr>
      </w:pPr>
    </w:p>
    <w:p w:rsidR="00D30236" w:rsidRDefault="00D30236" w:rsidP="00F249FD">
      <w:pPr>
        <w:autoSpaceDE w:val="0"/>
        <w:autoSpaceDN w:val="0"/>
        <w:adjustRightInd w:val="0"/>
        <w:ind w:left="720"/>
        <w:jc w:val="both"/>
        <w:rPr>
          <w:del w:id="2609" w:author="jmavares" w:date="2009-04-14T20:33:00Z"/>
          <w:color w:val="FF0000"/>
          <w:lang w:val="es-VE"/>
        </w:rPr>
      </w:pPr>
    </w:p>
    <w:p w:rsidR="00D30236" w:rsidRDefault="00D30236" w:rsidP="00F249FD">
      <w:pPr>
        <w:autoSpaceDE w:val="0"/>
        <w:autoSpaceDN w:val="0"/>
        <w:adjustRightInd w:val="0"/>
        <w:ind w:left="720"/>
        <w:jc w:val="both"/>
        <w:rPr>
          <w:del w:id="2610" w:author="jmavares" w:date="2009-04-14T20:33:00Z"/>
          <w:color w:val="FF0000"/>
          <w:lang w:val="es-VE"/>
        </w:rPr>
      </w:pPr>
    </w:p>
    <w:p w:rsidR="00F249FD" w:rsidRPr="0024033B" w:rsidRDefault="00D30236" w:rsidP="0024033B">
      <w:pPr>
        <w:pStyle w:val="BodyTextIndent3"/>
        <w:tabs>
          <w:tab w:val="left" w:pos="0"/>
          <w:tab w:val="left" w:pos="1080"/>
        </w:tabs>
        <w:ind w:left="720"/>
        <w:jc w:val="both"/>
        <w:rPr>
          <w:del w:id="2611" w:author="jmavares" w:date="2009-04-14T20:33:00Z"/>
          <w:b/>
          <w:bCs/>
          <w:sz w:val="22"/>
          <w:szCs w:val="22"/>
        </w:rPr>
      </w:pPr>
      <w:del w:id="2612" w:author="jmavares" w:date="2009-04-14T20:33:00Z">
        <w:r>
          <w:rPr>
            <w:b/>
            <w:bCs/>
            <w:sz w:val="22"/>
            <w:szCs w:val="22"/>
          </w:rPr>
          <w:delText>4</w:delText>
        </w:r>
        <w:r w:rsidR="00F249FD" w:rsidRPr="0024033B">
          <w:rPr>
            <w:b/>
            <w:bCs/>
            <w:sz w:val="22"/>
            <w:szCs w:val="22"/>
          </w:rPr>
          <w:delText>) Período de Corrección</w:delText>
        </w:r>
      </w:del>
    </w:p>
    <w:p w:rsidR="00137AD1" w:rsidRPr="005D03CB" w:rsidRDefault="00137AD1" w:rsidP="008F00ED">
      <w:pPr>
        <w:pStyle w:val="BodyText"/>
        <w:spacing w:line="240" w:lineRule="auto"/>
        <w:ind w:left="900"/>
        <w:rPr>
          <w:ins w:id="2613" w:author="jmavares" w:date="2009-04-14T20:33:00Z"/>
          <w:b/>
        </w:rPr>
      </w:pPr>
      <w:ins w:id="2614" w:author="jmavares" w:date="2009-04-14T20:33:00Z">
        <w:r w:rsidRPr="005D03CB">
          <w:rPr>
            <w:lang w:val="es-VE"/>
          </w:rPr>
          <w:t>Queda acordado entre las partes que las garantías de la obra la cual incluye pero no se limita a: equipos principales y auxiliares, materiales y demás componentes relacionadas con el objeto de este CONTRATO, iniciaran a partir de la firma del Acta de Aceptación Provisional. EL CONTRATISTA garantizará la integridad de los Equipos en lo que se refiere al Desmontaje, Transporte, Montaje y Puesta en Marcha en los términos establecidos en  este contrato por un término de doce (12) meses y por los componentes mayores descritos a continuación, de veinticuatro (24) meses a partir de la firma del acta de aceptación provisional.</w:t>
        </w:r>
      </w:ins>
    </w:p>
    <w:p w:rsidR="00137AD1" w:rsidRPr="005D03CB" w:rsidRDefault="00137AD1" w:rsidP="00137AD1">
      <w:pPr>
        <w:ind w:left="720"/>
        <w:jc w:val="both"/>
        <w:rPr>
          <w:ins w:id="2615" w:author="jmavares" w:date="2009-04-14T20:33:00Z"/>
          <w:lang w:val="es-VE"/>
        </w:rPr>
      </w:pPr>
    </w:p>
    <w:p w:rsidR="00137AD1" w:rsidRPr="005D03CB" w:rsidRDefault="00137AD1" w:rsidP="008F00ED">
      <w:pPr>
        <w:ind w:left="900"/>
        <w:jc w:val="both"/>
        <w:rPr>
          <w:ins w:id="2616" w:author="jmavares" w:date="2009-04-14T20:33:00Z"/>
          <w:lang w:val="es-VE"/>
        </w:rPr>
      </w:pPr>
      <w:ins w:id="2617" w:author="jmavares" w:date="2009-04-14T20:33:00Z">
        <w:r w:rsidRPr="005D03CB">
          <w:rPr>
            <w:lang w:val="es-VE"/>
          </w:rPr>
          <w:t>Componentes Mayores:</w:t>
        </w:r>
        <w:r w:rsidR="0005154B" w:rsidRPr="005D03CB">
          <w:rPr>
            <w:lang w:val="es-VE"/>
          </w:rPr>
          <w:t xml:space="preserve"> D</w:t>
        </w:r>
        <w:r w:rsidRPr="005D03CB">
          <w:rPr>
            <w:lang w:val="es-VE"/>
          </w:rPr>
          <w:t>os (02) turbogenerador a gas con sus accesorios</w:t>
        </w:r>
        <w:r w:rsidR="00E83B39" w:rsidRPr="005D03CB">
          <w:rPr>
            <w:lang w:val="es-VE"/>
          </w:rPr>
          <w:t xml:space="preserve"> </w:t>
        </w:r>
        <w:r w:rsidRPr="005D03CB">
          <w:rPr>
            <w:lang w:val="es-VE"/>
          </w:rPr>
          <w:t>(“TGG”)</w:t>
        </w:r>
        <w:r w:rsidR="0005154B" w:rsidRPr="005D03CB">
          <w:rPr>
            <w:lang w:val="es-VE"/>
          </w:rPr>
          <w:t>, U</w:t>
        </w:r>
        <w:r w:rsidRPr="005D03CB">
          <w:rPr>
            <w:lang w:val="es-VE"/>
          </w:rPr>
          <w:t>n (01) Transformador de Potencia</w:t>
        </w:r>
        <w:r w:rsidR="0005154B" w:rsidRPr="005D03CB">
          <w:rPr>
            <w:lang w:val="es-VE"/>
          </w:rPr>
          <w:t xml:space="preserve">, </w:t>
        </w:r>
        <w:r w:rsidR="00E83B39" w:rsidRPr="005D03CB">
          <w:rPr>
            <w:lang w:val="es-VE"/>
          </w:rPr>
          <w:t>Dos (02) Sistemas de Control.</w:t>
        </w:r>
      </w:ins>
    </w:p>
    <w:p w:rsidR="00137AD1" w:rsidRPr="005D03CB" w:rsidRDefault="00137AD1" w:rsidP="008F00ED">
      <w:pPr>
        <w:tabs>
          <w:tab w:val="left" w:pos="540"/>
        </w:tabs>
        <w:ind w:left="900"/>
        <w:outlineLvl w:val="0"/>
        <w:rPr>
          <w:ins w:id="2618" w:author="jmavares" w:date="2009-04-14T20:33:00Z"/>
          <w:lang w:val="es-VE"/>
        </w:rPr>
      </w:pPr>
    </w:p>
    <w:p w:rsidR="00137AD1" w:rsidRPr="005D03CB" w:rsidRDefault="00137AD1" w:rsidP="008F00ED">
      <w:pPr>
        <w:tabs>
          <w:tab w:val="left" w:pos="540"/>
        </w:tabs>
        <w:ind w:left="900"/>
        <w:jc w:val="both"/>
        <w:outlineLvl w:val="0"/>
        <w:rPr>
          <w:ins w:id="2619" w:author="jmavares" w:date="2009-04-14T20:33:00Z"/>
          <w:lang w:val="es-VE"/>
        </w:rPr>
      </w:pPr>
      <w:ins w:id="2620" w:author="jmavares" w:date="2009-04-14T20:33:00Z">
        <w:r w:rsidRPr="005D03CB">
          <w:rPr>
            <w:lang w:val="es-VE"/>
          </w:rPr>
          <w:t>En el caso de efectuarse trabajos correctivos en un elemento bajo garantía, ésta aplicará a las discrepancias y defectos que sean descubiertos dentro de los próximos 24 meses después de que el trabajo corregido esté de nuevo colocado en operación. Estas garantías  serán extendidas por el período durante el cual el elemento no pueda ser operado como resultado de sus discrepancias o defectos.</w:t>
        </w:r>
      </w:ins>
    </w:p>
    <w:p w:rsidR="00137AD1" w:rsidRPr="005D03CB" w:rsidRDefault="00137AD1" w:rsidP="008F00ED">
      <w:pPr>
        <w:autoSpaceDE w:val="0"/>
        <w:autoSpaceDN w:val="0"/>
        <w:adjustRightInd w:val="0"/>
        <w:ind w:left="900"/>
        <w:jc w:val="both"/>
        <w:rPr>
          <w:ins w:id="2621" w:author="jmavares" w:date="2009-04-14T20:33:00Z"/>
          <w:lang w:val="es-VE"/>
        </w:rPr>
      </w:pPr>
    </w:p>
    <w:p w:rsidR="00137AD1" w:rsidRPr="005D03CB" w:rsidRDefault="00137AD1" w:rsidP="008F00ED">
      <w:pPr>
        <w:autoSpaceDE w:val="0"/>
        <w:autoSpaceDN w:val="0"/>
        <w:adjustRightInd w:val="0"/>
        <w:ind w:left="900"/>
        <w:jc w:val="both"/>
        <w:rPr>
          <w:ins w:id="2622" w:author="jmavares" w:date="2009-04-14T20:33:00Z"/>
          <w:lang w:val="es-VE"/>
        </w:rPr>
      </w:pPr>
      <w:ins w:id="2623" w:author="jmavares" w:date="2009-04-14T20:33:00Z">
        <w:r w:rsidRPr="005D03CB">
          <w:rPr>
            <w:lang w:val="es-VE"/>
          </w:rPr>
          <w:t>La garantía aplicará aunque los planos, datos o información provistos, hayan sido revisados o aprobados por EL ENTE CONTRATANTE. Esta no aplicará a fallas causadas por el sometimiento del equipo a condiciones más severas que aquellas descritas en el manual de recomendaciones técnicas de los equipos.</w:t>
        </w:r>
      </w:ins>
    </w:p>
    <w:p w:rsidR="00137AD1" w:rsidRPr="005D03CB" w:rsidRDefault="00137AD1" w:rsidP="00137AD1">
      <w:pPr>
        <w:autoSpaceDE w:val="0"/>
        <w:autoSpaceDN w:val="0"/>
        <w:adjustRightInd w:val="0"/>
        <w:ind w:left="720"/>
        <w:jc w:val="both"/>
        <w:rPr>
          <w:ins w:id="2624" w:author="jmavares" w:date="2009-04-14T20:33:00Z"/>
          <w:color w:val="FF0000"/>
          <w:lang w:val="es-VE"/>
        </w:rPr>
      </w:pPr>
    </w:p>
    <w:p w:rsidR="00137AD1" w:rsidRPr="005D03CB" w:rsidRDefault="00137AD1" w:rsidP="008F00ED">
      <w:pPr>
        <w:autoSpaceDE w:val="0"/>
        <w:autoSpaceDN w:val="0"/>
        <w:adjustRightInd w:val="0"/>
        <w:ind w:left="900"/>
        <w:jc w:val="both"/>
        <w:rPr>
          <w:ins w:id="2625" w:author="jmavares" w:date="2009-04-14T20:33:00Z"/>
          <w:lang w:val="es-VE"/>
        </w:rPr>
      </w:pPr>
      <w:ins w:id="2626" w:author="jmavares" w:date="2009-04-14T20:33:00Z">
        <w:r w:rsidRPr="005D03CB">
          <w:rPr>
            <w:lang w:val="es-VE"/>
          </w:rPr>
          <w:t>EL ENTE CONTRATANTE notificará a EL CONTRATISTA por cualquier medio y confirmará por escrito, cuando el primero descubra una discrepancia o defecto cubierto por esta garantía. EL CONTRATISTA inmediatamente propondrá un método de corrección de la discrepancia o del defecto, implicando la menor pérdida de tiempo de operación. No obstante, el método propuesto no involucra costos de sobretiempo o flete.</w:t>
        </w:r>
      </w:ins>
    </w:p>
    <w:p w:rsidR="00137AD1" w:rsidRPr="005D03CB" w:rsidRDefault="00137AD1" w:rsidP="008F00ED">
      <w:pPr>
        <w:autoSpaceDE w:val="0"/>
        <w:autoSpaceDN w:val="0"/>
        <w:adjustRightInd w:val="0"/>
        <w:ind w:left="900"/>
        <w:jc w:val="both"/>
        <w:rPr>
          <w:ins w:id="2627" w:author="jmavares" w:date="2009-04-14T20:33:00Z"/>
          <w:lang w:val="es-VE"/>
        </w:rPr>
      </w:pPr>
    </w:p>
    <w:p w:rsidR="00137AD1" w:rsidRPr="005D03CB" w:rsidRDefault="00137AD1" w:rsidP="008F00ED">
      <w:pPr>
        <w:autoSpaceDE w:val="0"/>
        <w:autoSpaceDN w:val="0"/>
        <w:adjustRightInd w:val="0"/>
        <w:ind w:left="900"/>
        <w:jc w:val="both"/>
        <w:rPr>
          <w:ins w:id="2628" w:author="jmavares" w:date="2009-04-14T20:33:00Z"/>
          <w:lang w:val="es-VE"/>
        </w:rPr>
      </w:pPr>
      <w:ins w:id="2629" w:author="jmavares" w:date="2009-04-14T20:33:00Z">
        <w:r w:rsidRPr="005D03CB">
          <w:rPr>
            <w:lang w:val="es-VE"/>
          </w:rPr>
          <w:t>EL ENTE CONTRATANTE, a su única discreción, podrá seleccionar el método propuesto por EL CONTRATISTA o cualquier otro método convenido entre las partes a fin de corregir la discrepancia o el defecto.</w:t>
        </w:r>
      </w:ins>
    </w:p>
    <w:p w:rsidR="00137AD1" w:rsidRPr="005D03CB" w:rsidRDefault="00137AD1" w:rsidP="008F00ED">
      <w:pPr>
        <w:autoSpaceDE w:val="0"/>
        <w:autoSpaceDN w:val="0"/>
        <w:adjustRightInd w:val="0"/>
        <w:ind w:left="900"/>
        <w:jc w:val="both"/>
        <w:rPr>
          <w:ins w:id="2630" w:author="jmavares" w:date="2009-04-14T20:33:00Z"/>
          <w:lang w:val="es-VE"/>
        </w:rPr>
      </w:pPr>
    </w:p>
    <w:p w:rsidR="00137AD1" w:rsidRPr="005D03CB" w:rsidRDefault="00137AD1" w:rsidP="008F00ED">
      <w:pPr>
        <w:autoSpaceDE w:val="0"/>
        <w:autoSpaceDN w:val="0"/>
        <w:adjustRightInd w:val="0"/>
        <w:ind w:left="900"/>
        <w:jc w:val="both"/>
        <w:rPr>
          <w:ins w:id="2631" w:author="jmavares" w:date="2009-04-14T20:33:00Z"/>
          <w:lang w:val="es-VE"/>
        </w:rPr>
      </w:pPr>
      <w:ins w:id="2632" w:author="jmavares" w:date="2009-04-14T20:33:00Z">
        <w:r w:rsidRPr="005D03CB">
          <w:rPr>
            <w:lang w:val="es-VE"/>
          </w:rPr>
          <w:t>EL CONTRATISTA ejecutará el trabajo correctivo de acuerdo con el método seleccionado por EL ENTE CONTRATANTE.</w:t>
        </w:r>
      </w:ins>
    </w:p>
    <w:p w:rsidR="00137AD1" w:rsidRPr="005D03CB" w:rsidRDefault="00137AD1" w:rsidP="008F00ED">
      <w:pPr>
        <w:autoSpaceDE w:val="0"/>
        <w:autoSpaceDN w:val="0"/>
        <w:adjustRightInd w:val="0"/>
        <w:ind w:left="900"/>
        <w:jc w:val="both"/>
        <w:rPr>
          <w:ins w:id="2633" w:author="jmavares" w:date="2009-04-14T20:33:00Z"/>
          <w:lang w:val="es-VE"/>
        </w:rPr>
      </w:pPr>
    </w:p>
    <w:p w:rsidR="00137AD1" w:rsidRPr="005D03CB" w:rsidRDefault="00137AD1" w:rsidP="008F00ED">
      <w:pPr>
        <w:autoSpaceDE w:val="0"/>
        <w:autoSpaceDN w:val="0"/>
        <w:adjustRightInd w:val="0"/>
        <w:ind w:left="900"/>
        <w:jc w:val="both"/>
        <w:rPr>
          <w:ins w:id="2634" w:author="jmavares" w:date="2009-04-14T20:33:00Z"/>
          <w:b/>
          <w:lang w:val="es-VE"/>
        </w:rPr>
      </w:pPr>
      <w:ins w:id="2635" w:author="jmavares" w:date="2009-04-14T20:33:00Z">
        <w:r w:rsidRPr="005D03CB">
          <w:rPr>
            <w:b/>
            <w:lang w:val="es-VE"/>
          </w:rPr>
          <w:t>A) Garantía del “Hardware”</w:t>
        </w:r>
      </w:ins>
    </w:p>
    <w:p w:rsidR="00137AD1" w:rsidRPr="005D03CB" w:rsidRDefault="00137AD1" w:rsidP="008F00ED">
      <w:pPr>
        <w:autoSpaceDE w:val="0"/>
        <w:autoSpaceDN w:val="0"/>
        <w:adjustRightInd w:val="0"/>
        <w:ind w:left="900"/>
        <w:jc w:val="both"/>
        <w:rPr>
          <w:ins w:id="2636" w:author="jmavares" w:date="2009-04-14T20:33:00Z"/>
          <w:lang w:val="es-VE"/>
        </w:rPr>
      </w:pPr>
      <w:ins w:id="2637" w:author="jmavares" w:date="2009-04-14T20:33:00Z">
        <w:r w:rsidRPr="005D03CB">
          <w:rPr>
            <w:lang w:val="es-VE"/>
          </w:rPr>
          <w:t>La garantía del “Hardware” consiste en una garantía de mano de obra y material. Las reparaciones bajo garantía “Hardware” incluyen reparación en sitio, reparación en fábrica o reemplazo. Todos los costos de garantía serán pagados por EL CONTRATISTA, quien junto con EL ENTE CONTRATANTE en un lapso no mayor a tres (3) días hábiles, deberá realizar un diagnostico del problema planteado. Cuando sean requeridas, reparaciones o reemplazos, estos se llevaran a cabo en el lapso que las partes definan de mutuo acuerdo.</w:t>
        </w:r>
      </w:ins>
    </w:p>
    <w:p w:rsidR="00137AD1" w:rsidRPr="005D03CB" w:rsidRDefault="00137AD1" w:rsidP="008F00ED">
      <w:pPr>
        <w:autoSpaceDE w:val="0"/>
        <w:autoSpaceDN w:val="0"/>
        <w:adjustRightInd w:val="0"/>
        <w:ind w:left="900"/>
        <w:jc w:val="both"/>
        <w:rPr>
          <w:ins w:id="2638" w:author="jmavares" w:date="2009-04-14T20:33:00Z"/>
          <w:lang w:val="es-VE"/>
        </w:rPr>
      </w:pPr>
    </w:p>
    <w:p w:rsidR="00137AD1" w:rsidRPr="005D03CB" w:rsidRDefault="00137AD1" w:rsidP="008F00ED">
      <w:pPr>
        <w:autoSpaceDE w:val="0"/>
        <w:autoSpaceDN w:val="0"/>
        <w:adjustRightInd w:val="0"/>
        <w:ind w:left="900"/>
        <w:jc w:val="both"/>
        <w:rPr>
          <w:ins w:id="2639" w:author="jmavares" w:date="2009-04-14T20:33:00Z"/>
          <w:lang w:val="es-VE"/>
        </w:rPr>
      </w:pPr>
    </w:p>
    <w:p w:rsidR="00137AD1" w:rsidRPr="005D03CB" w:rsidRDefault="00137AD1" w:rsidP="008F00ED">
      <w:pPr>
        <w:autoSpaceDE w:val="0"/>
        <w:autoSpaceDN w:val="0"/>
        <w:adjustRightInd w:val="0"/>
        <w:ind w:left="900"/>
        <w:jc w:val="both"/>
        <w:rPr>
          <w:ins w:id="2640" w:author="jmavares" w:date="2009-04-14T20:33:00Z"/>
          <w:b/>
          <w:lang w:val="es-VE"/>
        </w:rPr>
      </w:pPr>
      <w:ins w:id="2641" w:author="jmavares" w:date="2009-04-14T20:33:00Z">
        <w:r w:rsidRPr="005D03CB">
          <w:rPr>
            <w:b/>
            <w:lang w:val="es-VE"/>
          </w:rPr>
          <w:t>B) Garantía de Funcionamiento de “Software”</w:t>
        </w:r>
      </w:ins>
    </w:p>
    <w:p w:rsidR="00137AD1" w:rsidRPr="005D03CB" w:rsidRDefault="00137AD1" w:rsidP="008F00ED">
      <w:pPr>
        <w:autoSpaceDE w:val="0"/>
        <w:autoSpaceDN w:val="0"/>
        <w:adjustRightInd w:val="0"/>
        <w:ind w:left="900"/>
        <w:jc w:val="both"/>
        <w:rPr>
          <w:ins w:id="2642" w:author="jmavares" w:date="2009-04-14T20:33:00Z"/>
          <w:lang w:val="es-VE"/>
        </w:rPr>
      </w:pPr>
      <w:ins w:id="2643" w:author="jmavares" w:date="2009-04-14T20:33:00Z">
        <w:r w:rsidRPr="005D03CB">
          <w:rPr>
            <w:lang w:val="es-VE"/>
          </w:rPr>
          <w:t>EL CONTRATISTA garantiza cualquier software suministrado por este, así como la integridad de cualquier Software adquirido por el ENTE CONTRATANTE. Todos los costos de garantía relacionados con la integridad de cualquier software adquirido por el ENTE CONTRATANTE o suministrados por EL CONTRATISTA, serán asumidos por EL CONTRATISTA. Cuando sean requeridas, reparaciones o reemplazos, estos se llevaran a cabo en el lapso que las partes definan de mutuo acuerdo.</w:t>
        </w:r>
      </w:ins>
    </w:p>
    <w:p w:rsidR="00137AD1" w:rsidRPr="005D03CB" w:rsidRDefault="00137AD1" w:rsidP="008F00ED">
      <w:pPr>
        <w:autoSpaceDE w:val="0"/>
        <w:autoSpaceDN w:val="0"/>
        <w:adjustRightInd w:val="0"/>
        <w:ind w:left="900"/>
        <w:jc w:val="both"/>
        <w:rPr>
          <w:ins w:id="2644" w:author="jmavares" w:date="2009-04-14T20:33:00Z"/>
          <w:lang w:val="es-VE"/>
        </w:rPr>
      </w:pPr>
    </w:p>
    <w:p w:rsidR="008213A6" w:rsidRPr="005D03CB" w:rsidRDefault="008213A6" w:rsidP="008F00ED">
      <w:pPr>
        <w:autoSpaceDE w:val="0"/>
        <w:autoSpaceDN w:val="0"/>
        <w:adjustRightInd w:val="0"/>
        <w:ind w:left="900"/>
        <w:jc w:val="both"/>
        <w:rPr>
          <w:ins w:id="2645" w:author="jmavares" w:date="2009-04-14T20:33:00Z"/>
          <w:lang w:val="es-VE"/>
        </w:rPr>
      </w:pPr>
    </w:p>
    <w:p w:rsidR="00137AD1" w:rsidRPr="005D03CB" w:rsidRDefault="00137AD1" w:rsidP="008F00ED">
      <w:pPr>
        <w:autoSpaceDE w:val="0"/>
        <w:autoSpaceDN w:val="0"/>
        <w:adjustRightInd w:val="0"/>
        <w:ind w:left="900"/>
        <w:jc w:val="both"/>
        <w:rPr>
          <w:ins w:id="2646" w:author="jmavares" w:date="2009-04-14T20:33:00Z"/>
          <w:b/>
          <w:lang w:val="es-VE"/>
        </w:rPr>
      </w:pPr>
      <w:ins w:id="2647" w:author="jmavares" w:date="2009-04-14T20:33:00Z">
        <w:r w:rsidRPr="005D03CB">
          <w:rPr>
            <w:b/>
            <w:lang w:val="es-VE"/>
          </w:rPr>
          <w:t>C) Fallas Repetitivas</w:t>
        </w:r>
      </w:ins>
    </w:p>
    <w:p w:rsidR="00137AD1" w:rsidRPr="005D03CB" w:rsidRDefault="00137AD1" w:rsidP="008F00ED">
      <w:pPr>
        <w:autoSpaceDE w:val="0"/>
        <w:autoSpaceDN w:val="0"/>
        <w:adjustRightInd w:val="0"/>
        <w:ind w:left="900"/>
        <w:jc w:val="both"/>
        <w:rPr>
          <w:ins w:id="2648" w:author="jmavares" w:date="2009-04-14T20:33:00Z"/>
          <w:lang w:val="es-VE"/>
        </w:rPr>
      </w:pPr>
      <w:ins w:id="2649" w:author="jmavares" w:date="2009-04-14T20:33:00Z">
        <w:r w:rsidRPr="005D03CB">
          <w:rPr>
            <w:lang w:val="es-VE"/>
          </w:rPr>
          <w:t>Las fallas repetitivas de cualquier el sistema de combustible líquido o mal funcionamiento repetitivo, de naturaleza similar, de los equipos a suministrar, serán consideradas como evidencia de un defecto latente de diseño y tal defecto deberá ser corregido, durante el período de garantía por EL CONTRATISTA,  como parte de la garantía general del trabajo, mediante el reemplazo del componente defectuoso.</w:t>
        </w:r>
      </w:ins>
    </w:p>
    <w:p w:rsidR="00137AD1" w:rsidRPr="005D03CB" w:rsidRDefault="00137AD1" w:rsidP="008F00ED">
      <w:pPr>
        <w:autoSpaceDE w:val="0"/>
        <w:autoSpaceDN w:val="0"/>
        <w:adjustRightInd w:val="0"/>
        <w:ind w:left="900"/>
        <w:jc w:val="both"/>
        <w:rPr>
          <w:ins w:id="2650" w:author="jmavares" w:date="2009-04-14T20:33:00Z"/>
          <w:lang w:val="es-VE"/>
        </w:rPr>
      </w:pPr>
    </w:p>
    <w:p w:rsidR="00137AD1" w:rsidRPr="005D03CB" w:rsidRDefault="00137AD1" w:rsidP="008F00ED">
      <w:pPr>
        <w:pStyle w:val="BodyTextIndent3"/>
        <w:tabs>
          <w:tab w:val="left" w:pos="0"/>
          <w:tab w:val="left" w:pos="1080"/>
        </w:tabs>
        <w:ind w:left="900"/>
        <w:rPr>
          <w:ins w:id="2651" w:author="jmavares" w:date="2009-04-14T20:33:00Z"/>
          <w:bCs/>
          <w:sz w:val="22"/>
          <w:szCs w:val="22"/>
        </w:rPr>
      </w:pPr>
      <w:ins w:id="2652" w:author="jmavares" w:date="2009-04-14T20:33:00Z">
        <w:r w:rsidRPr="005D03CB">
          <w:rPr>
            <w:b/>
            <w:sz w:val="22"/>
            <w:szCs w:val="22"/>
          </w:rPr>
          <w:t xml:space="preserve">D) Obligación de Consignar Certificado de Garantía </w:t>
        </w:r>
      </w:ins>
    </w:p>
    <w:p w:rsidR="00137AD1" w:rsidRPr="005D03CB" w:rsidRDefault="00137AD1" w:rsidP="008F00ED">
      <w:pPr>
        <w:ind w:left="900"/>
        <w:jc w:val="both"/>
        <w:rPr>
          <w:ins w:id="2653" w:author="jmavares" w:date="2009-04-14T20:33:00Z"/>
          <w:lang w:val="es-VE"/>
        </w:rPr>
      </w:pPr>
      <w:ins w:id="2654" w:author="jmavares" w:date="2009-04-14T20:33:00Z">
        <w:r w:rsidRPr="005D03CB">
          <w:rPr>
            <w:lang w:val="es-VE"/>
          </w:rPr>
          <w:t>Una vez suscrito el CONTRATO EL CONTRATISTA queda obligado a consignar, en la medida en que le sea requerido durante la ejecución de la obra, el certificado de garantía  a favor de EL ENTE CONTRATANTE, de los bienes (equipos de fabricación nacional y materiales importados o nacionales) requeridos para la adecuación para operación con combustible líquido, entendiéndose  que esta garantía no modifica ni sustituye la responsabilidad de EL CONTRATISTA de conformidad con el artículo 1.637 del Código Civil.</w:t>
        </w:r>
      </w:ins>
    </w:p>
    <w:p w:rsidR="00137AD1" w:rsidRPr="005D03CB" w:rsidRDefault="00137AD1" w:rsidP="008F00ED">
      <w:pPr>
        <w:ind w:left="900"/>
        <w:jc w:val="both"/>
        <w:rPr>
          <w:ins w:id="2655" w:author="jmavares" w:date="2009-04-14T20:33:00Z"/>
          <w:lang w:val="es-VE"/>
        </w:rPr>
      </w:pPr>
    </w:p>
    <w:p w:rsidR="0005154B" w:rsidRPr="005D03CB" w:rsidRDefault="00137AD1" w:rsidP="008F00ED">
      <w:pPr>
        <w:pStyle w:val="BodyTextIndent3"/>
        <w:tabs>
          <w:tab w:val="left" w:pos="0"/>
          <w:tab w:val="left" w:pos="1080"/>
        </w:tabs>
        <w:ind w:left="900"/>
        <w:rPr>
          <w:ins w:id="2656" w:author="jmavares" w:date="2009-04-14T20:33:00Z"/>
          <w:b/>
          <w:bCs/>
          <w:sz w:val="22"/>
          <w:szCs w:val="22"/>
        </w:rPr>
      </w:pPr>
      <w:ins w:id="2657" w:author="jmavares" w:date="2009-04-14T20:33:00Z">
        <w:r w:rsidRPr="005D03CB">
          <w:rPr>
            <w:b/>
            <w:bCs/>
            <w:sz w:val="22"/>
            <w:szCs w:val="22"/>
          </w:rPr>
          <w:t xml:space="preserve">E) Garantías de Funcionamiento </w:t>
        </w:r>
      </w:ins>
    </w:p>
    <w:p w:rsidR="00137AD1" w:rsidRPr="005D03CB" w:rsidRDefault="00137AD1" w:rsidP="008F00ED">
      <w:pPr>
        <w:pStyle w:val="BodyTextIndent3"/>
        <w:tabs>
          <w:tab w:val="left" w:pos="0"/>
          <w:tab w:val="left" w:pos="1080"/>
        </w:tabs>
        <w:ind w:left="900"/>
        <w:jc w:val="both"/>
        <w:rPr>
          <w:ins w:id="2658" w:author="jmavares" w:date="2009-04-14T20:33:00Z"/>
          <w:bCs/>
          <w:sz w:val="22"/>
          <w:szCs w:val="22"/>
        </w:rPr>
      </w:pPr>
      <w:ins w:id="2659" w:author="jmavares" w:date="2009-04-14T20:33:00Z">
        <w:r w:rsidRPr="005D03CB">
          <w:rPr>
            <w:bCs/>
            <w:sz w:val="22"/>
            <w:szCs w:val="22"/>
          </w:rPr>
          <w:t xml:space="preserve">EL CONTRATISTA garantiza los parámetros operacionales exigidos por el fabricante del Turbogenerador, para lograr una potencia de salida y Heat Rate según condiciones de diseño en sitio, en lo adelante referida como “Garantía de Funcionamiento”, tal y como se establece en los datos técnicos de cada Unidad. </w:t>
        </w:r>
      </w:ins>
    </w:p>
    <w:p w:rsidR="00137AD1" w:rsidRPr="005D03CB" w:rsidRDefault="00137AD1" w:rsidP="008F00ED">
      <w:pPr>
        <w:pStyle w:val="BodyTextIndent3"/>
        <w:tabs>
          <w:tab w:val="left" w:pos="0"/>
          <w:tab w:val="left" w:pos="1080"/>
        </w:tabs>
        <w:ind w:left="900"/>
        <w:jc w:val="both"/>
        <w:rPr>
          <w:ins w:id="2660" w:author="jmavares" w:date="2009-04-14T20:33:00Z"/>
          <w:bCs/>
          <w:sz w:val="22"/>
          <w:szCs w:val="22"/>
        </w:rPr>
      </w:pPr>
      <w:ins w:id="2661" w:author="jmavares" w:date="2009-04-14T20:33:00Z">
        <w:r w:rsidRPr="005D03CB">
          <w:rPr>
            <w:bCs/>
            <w:sz w:val="22"/>
            <w:szCs w:val="22"/>
          </w:rPr>
          <w:t xml:space="preserve">Si las Unidades Turbogeneradores fallan en alcanzar las Garantías de Funcionamiento en la Fecha de Terminación pero llena los requisitos del Nivel Mínimo Exigidos, con combustible líquido (Destilado N°2), como se indica en las Especificaciones del Fabricante, al CONTRATISTA se le concederá un  plazo de sesenta (60) días para corregir y ajustar los equipos en lo adelante referido como “Período de Corrección”. </w:t>
        </w:r>
      </w:ins>
    </w:p>
    <w:p w:rsidR="00137AD1" w:rsidRPr="005D03CB" w:rsidRDefault="00137AD1" w:rsidP="008F00ED">
      <w:pPr>
        <w:pStyle w:val="BodyTextIndent3"/>
        <w:tabs>
          <w:tab w:val="left" w:pos="0"/>
          <w:tab w:val="left" w:pos="1080"/>
        </w:tabs>
        <w:ind w:left="900"/>
        <w:rPr>
          <w:ins w:id="2662" w:author="jmavares" w:date="2009-04-14T20:33:00Z"/>
          <w:b/>
          <w:bCs/>
          <w:sz w:val="22"/>
          <w:szCs w:val="22"/>
        </w:rPr>
      </w:pPr>
    </w:p>
    <w:p w:rsidR="00137AD1" w:rsidRPr="005D03CB" w:rsidRDefault="00137AD1" w:rsidP="00137AD1">
      <w:pPr>
        <w:ind w:left="720" w:right="-522"/>
        <w:jc w:val="both"/>
        <w:rPr>
          <w:ins w:id="2663" w:author="jmavares" w:date="2009-04-14T20:33:00Z"/>
          <w:b/>
        </w:rPr>
      </w:pPr>
    </w:p>
    <w:p w:rsidR="00137AD1" w:rsidRPr="005D03CB" w:rsidRDefault="00293C10" w:rsidP="008F00ED">
      <w:pPr>
        <w:ind w:left="900" w:right="-522"/>
        <w:jc w:val="both"/>
        <w:rPr>
          <w:ins w:id="2664" w:author="jmavares" w:date="2009-04-14T20:33:00Z"/>
          <w:b/>
        </w:rPr>
      </w:pPr>
      <w:ins w:id="2665" w:author="jmavares" w:date="2009-04-14T20:33:00Z">
        <w:r w:rsidRPr="005D03CB">
          <w:rPr>
            <w:b/>
          </w:rPr>
          <w:t>F</w:t>
        </w:r>
        <w:r w:rsidR="00137AD1" w:rsidRPr="005D03CB">
          <w:rPr>
            <w:b/>
          </w:rPr>
          <w:t>)</w:t>
        </w:r>
        <w:r w:rsidR="00137AD1" w:rsidRPr="005D03CB">
          <w:t xml:space="preserve">  </w:t>
        </w:r>
        <w:r w:rsidR="00137AD1" w:rsidRPr="005D03CB">
          <w:rPr>
            <w:b/>
          </w:rPr>
          <w:t>Garantías de Rendimiento</w:t>
        </w:r>
      </w:ins>
    </w:p>
    <w:p w:rsidR="00137AD1" w:rsidRPr="005D03CB" w:rsidRDefault="00137AD1" w:rsidP="008F00ED">
      <w:pPr>
        <w:autoSpaceDE w:val="0"/>
        <w:autoSpaceDN w:val="0"/>
        <w:adjustRightInd w:val="0"/>
        <w:ind w:left="900"/>
        <w:jc w:val="both"/>
        <w:rPr>
          <w:ins w:id="2666" w:author="jmavares" w:date="2009-04-14T20:33:00Z"/>
        </w:rPr>
      </w:pPr>
      <w:ins w:id="2667" w:author="jmavares" w:date="2009-04-14T20:33:00Z">
        <w:r w:rsidRPr="005D03CB">
          <w:t>EL CONTRATISTA garantiza la potencia de salida y Heat Rate netos cada Unidad Turbogeneradora en lo adelante referida como “Garantía de Rendimiento”,</w:t>
        </w:r>
        <w:r w:rsidR="00293C10" w:rsidRPr="005D03CB">
          <w:t xml:space="preserve"> tal y como se establece en los documentos técnicos de las Unidades</w:t>
        </w:r>
        <w:r w:rsidRPr="005D03CB">
          <w:t>. Si las Unidades fallan en alcanzar las Garantías de Rendimiento en la Fecha de Terminación pero llena los requisitos del Nivel Mínimo de Salida, con combustible destilado, como se indica en las Especificaciones Técnicas del Fabricante, al CONTRATISTA se le concederá un plazo de  sesenta (60) días para corregir y ajustar los equipos en lo adelante referido como “Período de Corrección” en esta situación se le permitirá realizar hasta dos (2) pruebas adicionales, es decir hasta un máximo de tres (3) pruebas”. Si las Unidades de Generación, al final del Período de Corrección y después de haber sido sometido a otra prueba, cuyos costos también corren por cuenta del CONTRATISTA al igual que la primera prueba, falla nuevamente en lograr las Garantías de Potencia de Salida, EL CONTRATISTA pagará al ENTE CONTRATANTE por concepto de Daños y Perjuicios por Incumplimiento de la Garantía de Rendimiento en lo adelante referido como “Daños y Perjuicios por Incumplimiento de la Garantía de Rendimiento” y no como penalidad, una suma calculada de conformidad con la siguiente tabla:</w:t>
        </w:r>
      </w:ins>
    </w:p>
    <w:p w:rsidR="00137AD1" w:rsidRDefault="00137AD1" w:rsidP="00137AD1">
      <w:pPr>
        <w:pStyle w:val="BodyText2"/>
        <w:ind w:left="720" w:right="-522"/>
        <w:rPr>
          <w:ins w:id="2668" w:author="jmavares" w:date="2009-04-14T20:33:00Z"/>
          <w:bCs/>
          <w:i/>
        </w:rPr>
      </w:pPr>
    </w:p>
    <w:p w:rsidR="00E1560C" w:rsidRDefault="00E1560C" w:rsidP="00137AD1">
      <w:pPr>
        <w:pStyle w:val="BodyText2"/>
        <w:ind w:left="720" w:right="-522"/>
        <w:rPr>
          <w:ins w:id="2669" w:author="jmavares" w:date="2009-04-14T20:33:00Z"/>
          <w:bCs/>
          <w:i/>
        </w:rPr>
      </w:pPr>
    </w:p>
    <w:p w:rsidR="00E1560C" w:rsidRPr="005D03CB" w:rsidRDefault="00E1560C" w:rsidP="00137AD1">
      <w:pPr>
        <w:pStyle w:val="BodyText2"/>
        <w:ind w:left="720" w:right="-522"/>
        <w:rPr>
          <w:ins w:id="2670" w:author="jmavares" w:date="2009-04-14T20:33:00Z"/>
          <w:bCs/>
          <w:i/>
        </w:rPr>
      </w:pPr>
    </w:p>
    <w:tbl>
      <w:tblPr>
        <w:tblW w:w="9670" w:type="dxa"/>
        <w:tblInd w:w="9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051"/>
        <w:gridCol w:w="7619"/>
      </w:tblGrid>
      <w:tr w:rsidR="00137AD1" w:rsidRPr="005D03CB">
        <w:trPr>
          <w:trHeight w:val="430"/>
          <w:ins w:id="2671" w:author="jmavares" w:date="2009-04-14T20:33:00Z"/>
        </w:trPr>
        <w:tc>
          <w:tcPr>
            <w:tcW w:w="2051" w:type="dxa"/>
            <w:vAlign w:val="center"/>
          </w:tcPr>
          <w:p w:rsidR="00137AD1" w:rsidRPr="005D03CB" w:rsidRDefault="00137AD1" w:rsidP="00293C10">
            <w:pPr>
              <w:ind w:right="-522"/>
              <w:rPr>
                <w:ins w:id="2672" w:author="jmavares" w:date="2009-04-14T20:33:00Z"/>
              </w:rPr>
            </w:pPr>
            <w:ins w:id="2673" w:author="jmavares" w:date="2009-04-14T20:33:00Z">
              <w:r w:rsidRPr="005D03CB">
                <w:t>Criterio</w:t>
              </w:r>
            </w:ins>
          </w:p>
        </w:tc>
        <w:tc>
          <w:tcPr>
            <w:tcW w:w="7619" w:type="dxa"/>
            <w:vAlign w:val="center"/>
          </w:tcPr>
          <w:p w:rsidR="00137AD1" w:rsidRPr="005D03CB" w:rsidRDefault="00137AD1" w:rsidP="00293C10">
            <w:pPr>
              <w:ind w:right="-522"/>
              <w:rPr>
                <w:ins w:id="2674" w:author="jmavares" w:date="2009-04-14T20:33:00Z"/>
              </w:rPr>
            </w:pPr>
            <w:ins w:id="2675" w:author="jmavares" w:date="2009-04-14T20:33:00Z">
              <w:r w:rsidRPr="005D03CB">
                <w:t>Daños y Perjuicios por Incumplimiento de laGarantía de Rendimiento</w:t>
              </w:r>
            </w:ins>
          </w:p>
        </w:tc>
      </w:tr>
      <w:tr w:rsidR="00137AD1" w:rsidRPr="005D03CB">
        <w:trPr>
          <w:ins w:id="2676" w:author="jmavares" w:date="2009-04-14T20:33:00Z"/>
        </w:trPr>
        <w:tc>
          <w:tcPr>
            <w:tcW w:w="2051" w:type="dxa"/>
            <w:vAlign w:val="center"/>
          </w:tcPr>
          <w:p w:rsidR="00BE234A" w:rsidRPr="005D03CB" w:rsidRDefault="00137AD1" w:rsidP="00BE234A">
            <w:pPr>
              <w:ind w:right="-308"/>
              <w:rPr>
                <w:ins w:id="2677" w:author="jmavares" w:date="2009-04-14T20:33:00Z"/>
                <w:color w:val="FF0000"/>
              </w:rPr>
            </w:pPr>
            <w:ins w:id="2678" w:author="jmavares" w:date="2009-04-14T20:33:00Z">
              <w:r w:rsidRPr="005D03CB">
                <w:rPr>
                  <w:color w:val="FF0000"/>
                </w:rPr>
                <w:t>Potencia de salida</w:t>
              </w:r>
            </w:ins>
          </w:p>
          <w:p w:rsidR="00137AD1" w:rsidRPr="005D03CB" w:rsidRDefault="00137AD1" w:rsidP="00BE234A">
            <w:pPr>
              <w:ind w:right="-308"/>
              <w:rPr>
                <w:ins w:id="2679" w:author="jmavares" w:date="2009-04-14T20:33:00Z"/>
                <w:color w:val="FF0000"/>
              </w:rPr>
            </w:pPr>
            <w:ins w:id="2680" w:author="jmavares" w:date="2009-04-14T20:33:00Z">
              <w:r w:rsidRPr="005D03CB">
                <w:rPr>
                  <w:color w:val="FF0000"/>
                </w:rPr>
                <w:t xml:space="preserve">de las Unidades  </w:t>
              </w:r>
            </w:ins>
          </w:p>
        </w:tc>
        <w:tc>
          <w:tcPr>
            <w:tcW w:w="7619" w:type="dxa"/>
          </w:tcPr>
          <w:p w:rsidR="00137AD1" w:rsidRPr="005D03CB" w:rsidRDefault="00137AD1" w:rsidP="00BE234A">
            <w:pPr>
              <w:jc w:val="both"/>
              <w:rPr>
                <w:ins w:id="2681" w:author="jmavares" w:date="2009-04-14T20:33:00Z"/>
                <w:color w:val="FF0000"/>
              </w:rPr>
            </w:pPr>
            <w:ins w:id="2682" w:author="jmavares" w:date="2009-04-14T20:33:00Z">
              <w:r w:rsidRPr="005D03CB">
                <w:rPr>
                  <w:color w:val="FF0000"/>
                </w:rPr>
                <w:t xml:space="preserve">TRESCIENTOS DOLARES AMERICANOS CON CERO CENTAVOS ($300.00), que cumpliendo con los establecido en los artículos 116 al 119 de la Ley del Banco Central de Venezuela, a una tasa de cambio de 2,15 Bs.F/$ equivale a la cantidad de Bs.F 645,00 pagaderos en bolívares a la tasa de cambio vigente para la fecha del pago, para cada kW por debajo de la Potencia </w:t>
              </w:r>
              <w:r w:rsidR="008877C0" w:rsidRPr="005D03CB">
                <w:rPr>
                  <w:color w:val="FF0000"/>
                </w:rPr>
                <w:t xml:space="preserve">Neta </w:t>
              </w:r>
              <w:r w:rsidRPr="005D03CB">
                <w:rPr>
                  <w:color w:val="FF0000"/>
                </w:rPr>
                <w:t>Garantizada.</w:t>
              </w:r>
            </w:ins>
          </w:p>
        </w:tc>
      </w:tr>
    </w:tbl>
    <w:p w:rsidR="00137AD1" w:rsidRPr="005D03CB" w:rsidRDefault="00137AD1" w:rsidP="00137AD1">
      <w:pPr>
        <w:ind w:left="720" w:right="-522"/>
        <w:jc w:val="both"/>
        <w:rPr>
          <w:ins w:id="2683" w:author="jmavares" w:date="2009-04-14T20:33:00Z"/>
        </w:rPr>
      </w:pPr>
    </w:p>
    <w:p w:rsidR="00137AD1" w:rsidRPr="005D03CB" w:rsidRDefault="00137AD1" w:rsidP="00137AD1">
      <w:pPr>
        <w:pStyle w:val="BodyTextIndent3"/>
        <w:tabs>
          <w:tab w:val="left" w:pos="0"/>
          <w:tab w:val="left" w:pos="1080"/>
        </w:tabs>
        <w:ind w:left="720"/>
        <w:rPr>
          <w:ins w:id="2684" w:author="jmavares" w:date="2009-04-14T20:33:00Z"/>
          <w:b/>
          <w:bCs/>
          <w:sz w:val="22"/>
          <w:szCs w:val="22"/>
        </w:rPr>
      </w:pPr>
    </w:p>
    <w:p w:rsidR="00A42237" w:rsidRPr="005D03CB" w:rsidRDefault="008F00ED" w:rsidP="008F00ED">
      <w:pPr>
        <w:pStyle w:val="BodyTextIndent3"/>
        <w:tabs>
          <w:tab w:val="left" w:pos="0"/>
          <w:tab w:val="left" w:pos="1080"/>
        </w:tabs>
        <w:ind w:left="900"/>
        <w:jc w:val="both"/>
        <w:rPr>
          <w:ins w:id="2685" w:author="jmavares" w:date="2009-04-14T20:33:00Z"/>
          <w:b/>
          <w:bCs/>
          <w:sz w:val="24"/>
          <w:szCs w:val="24"/>
        </w:rPr>
      </w:pPr>
      <w:ins w:id="2686" w:author="jmavares" w:date="2009-04-14T20:33:00Z">
        <w:r w:rsidRPr="005D03CB">
          <w:rPr>
            <w:b/>
            <w:bCs/>
            <w:sz w:val="24"/>
            <w:szCs w:val="24"/>
          </w:rPr>
          <w:t>8.1</w:t>
        </w:r>
        <w:r w:rsidR="008213A6" w:rsidRPr="005D03CB">
          <w:rPr>
            <w:b/>
            <w:bCs/>
            <w:sz w:val="24"/>
            <w:szCs w:val="24"/>
          </w:rPr>
          <w:t>9</w:t>
        </w:r>
        <w:r w:rsidR="00A42237" w:rsidRPr="005D03CB">
          <w:rPr>
            <w:b/>
            <w:bCs/>
            <w:sz w:val="24"/>
            <w:szCs w:val="24"/>
          </w:rPr>
          <w:t xml:space="preserve"> PERIODO DE CORRECCION</w:t>
        </w:r>
      </w:ins>
    </w:p>
    <w:p w:rsidR="00000000" w:rsidRDefault="00A42237">
      <w:pPr>
        <w:pStyle w:val="BodyTextIndent3"/>
        <w:tabs>
          <w:tab w:val="left" w:pos="0"/>
          <w:tab w:val="left" w:pos="1080"/>
        </w:tabs>
        <w:ind w:left="900"/>
        <w:jc w:val="both"/>
        <w:rPr>
          <w:bCs/>
          <w:sz w:val="22"/>
          <w:szCs w:val="22"/>
        </w:rPr>
        <w:pPrChange w:id="2687" w:author="jmavares" w:date="2009-04-14T20:33:00Z">
          <w:pPr>
            <w:pStyle w:val="BodyTextIndent3"/>
            <w:tabs>
              <w:tab w:val="left" w:pos="0"/>
              <w:tab w:val="left" w:pos="1080"/>
            </w:tabs>
            <w:ind w:left="720"/>
            <w:jc w:val="both"/>
          </w:pPr>
        </w:pPrChange>
      </w:pPr>
      <w:r w:rsidRPr="005D03CB">
        <w:rPr>
          <w:bCs/>
          <w:sz w:val="22"/>
          <w:szCs w:val="22"/>
        </w:rPr>
        <w:t xml:space="preserve">Durante el Período de Corrección EL ENTE CONTRATANTE deberá facilitar </w:t>
      </w:r>
      <w:smartTag w:uri="urn:schemas-microsoft-com:office:smarttags" w:element="PersonName">
        <w:smartTagPr>
          <w:attr w:name="ProductID" w:val="la Unidad"/>
        </w:smartTagPr>
        <w:r w:rsidRPr="005D03CB">
          <w:rPr>
            <w:bCs/>
            <w:sz w:val="22"/>
            <w:szCs w:val="22"/>
          </w:rPr>
          <w:t>la Unidad</w:t>
        </w:r>
      </w:smartTag>
      <w:r w:rsidRPr="005D03CB">
        <w:rPr>
          <w:bCs/>
          <w:sz w:val="22"/>
          <w:szCs w:val="22"/>
        </w:rPr>
        <w:t xml:space="preserve"> a EL CONTRATISTA para poder tomar las acciones correctivas. La programación  para estas actividades será acordada mutuamente con ENTE CONTRATANTE con el fin de limitar la indisponibilidad de la unidad. EL CONTRATISTA podrá en cualquier momento durante el Período de Corrección, pagar al ENTE CONTRATANTE la cantidad apropiada por daños y perjuicios  por incumplimiento de las garantías de rendimiento.</w:t>
      </w:r>
    </w:p>
    <w:p w:rsidR="00000000" w:rsidRDefault="0055454B">
      <w:pPr>
        <w:autoSpaceDE w:val="0"/>
        <w:autoSpaceDN w:val="0"/>
        <w:adjustRightInd w:val="0"/>
        <w:ind w:left="900" w:right="-81"/>
        <w:jc w:val="both"/>
        <w:rPr>
          <w:b/>
          <w:color w:val="000000"/>
          <w:sz w:val="24"/>
          <w:rPrChange w:id="2688" w:author="jmavares" w:date="2009-04-14T20:33:00Z">
            <w:rPr>
              <w:b/>
              <w:lang w:val="es-VE"/>
            </w:rPr>
          </w:rPrChange>
        </w:rPr>
        <w:pPrChange w:id="2689" w:author="jmavares" w:date="2009-04-14T20:33:00Z">
          <w:pPr>
            <w:tabs>
              <w:tab w:val="left" w:pos="5550"/>
            </w:tabs>
            <w:ind w:left="720"/>
          </w:pPr>
        </w:pPrChange>
      </w:pPr>
    </w:p>
    <w:p w:rsidR="00F249FD" w:rsidRDefault="00F249FD" w:rsidP="00F249FD">
      <w:pPr>
        <w:tabs>
          <w:tab w:val="left" w:pos="5550"/>
        </w:tabs>
        <w:ind w:left="720"/>
        <w:rPr>
          <w:del w:id="2690" w:author="jmavares" w:date="2009-04-14T20:33:00Z"/>
          <w:b/>
        </w:rPr>
      </w:pPr>
    </w:p>
    <w:p w:rsidR="00F249FD" w:rsidRPr="00AB49CD" w:rsidRDefault="00D30236" w:rsidP="00F249FD">
      <w:pPr>
        <w:ind w:left="720"/>
        <w:jc w:val="both"/>
        <w:rPr>
          <w:del w:id="2691" w:author="jmavares" w:date="2009-04-14T20:33:00Z"/>
          <w:b/>
          <w:sz w:val="24"/>
          <w:szCs w:val="24"/>
          <w:lang w:val="es-VE"/>
        </w:rPr>
      </w:pPr>
      <w:bookmarkStart w:id="2692" w:name="_DV_C1599"/>
      <w:del w:id="2693" w:author="jmavares" w:date="2009-04-14T20:33:00Z">
        <w:r>
          <w:rPr>
            <w:b/>
            <w:sz w:val="24"/>
            <w:szCs w:val="24"/>
            <w:lang w:val="es-VE"/>
          </w:rPr>
          <w:delText>5) Seguridad Industrial</w:delText>
        </w:r>
      </w:del>
    </w:p>
    <w:p w:rsidR="00F249FD" w:rsidRDefault="00F249FD" w:rsidP="00F249FD">
      <w:pPr>
        <w:ind w:left="720"/>
        <w:jc w:val="both"/>
        <w:rPr>
          <w:del w:id="2694" w:author="jmavares" w:date="2009-04-14T20:33:00Z"/>
          <w:lang w:val="es-VE"/>
        </w:rPr>
      </w:pPr>
    </w:p>
    <w:bookmarkEnd w:id="2692"/>
    <w:p w:rsidR="00C85756" w:rsidRPr="005D03CB" w:rsidRDefault="00F249FD" w:rsidP="008F00ED">
      <w:pPr>
        <w:autoSpaceDE w:val="0"/>
        <w:autoSpaceDN w:val="0"/>
        <w:adjustRightInd w:val="0"/>
        <w:ind w:left="900" w:right="-81"/>
        <w:jc w:val="both"/>
        <w:rPr>
          <w:ins w:id="2695" w:author="jmavares" w:date="2009-04-14T20:33:00Z"/>
          <w:b/>
          <w:sz w:val="24"/>
          <w:szCs w:val="24"/>
        </w:rPr>
      </w:pPr>
      <w:del w:id="2696" w:author="jmavares" w:date="2009-04-14T20:33:00Z">
        <w:r>
          <w:delText>R</w:delText>
        </w:r>
        <w:r w:rsidRPr="00FA4613">
          <w:delText xml:space="preserve">equisitos mínimos básicos en cuanto a </w:delText>
        </w:r>
      </w:del>
      <w:ins w:id="2697" w:author="jmavares" w:date="2009-04-14T20:33:00Z">
        <w:r w:rsidR="007E7756" w:rsidRPr="005D03CB">
          <w:rPr>
            <w:b/>
            <w:color w:val="000000"/>
            <w:sz w:val="24"/>
            <w:szCs w:val="24"/>
          </w:rPr>
          <w:t>8.</w:t>
        </w:r>
        <w:r w:rsidR="008213A6" w:rsidRPr="005D03CB">
          <w:rPr>
            <w:b/>
            <w:color w:val="000000"/>
            <w:sz w:val="24"/>
            <w:szCs w:val="24"/>
          </w:rPr>
          <w:t>20</w:t>
        </w:r>
        <w:r w:rsidR="007E7756" w:rsidRPr="005D03CB">
          <w:rPr>
            <w:b/>
            <w:color w:val="000000"/>
            <w:sz w:val="24"/>
            <w:szCs w:val="24"/>
          </w:rPr>
          <w:t xml:space="preserve"> </w:t>
        </w:r>
        <w:r w:rsidR="00C85756" w:rsidRPr="005D03CB">
          <w:rPr>
            <w:b/>
            <w:color w:val="000000"/>
            <w:sz w:val="24"/>
            <w:szCs w:val="24"/>
          </w:rPr>
          <w:t>CONVENIO DE CONFIDENCIALIDAD</w:t>
        </w:r>
      </w:ins>
    </w:p>
    <w:p w:rsidR="00C85756" w:rsidRPr="00537BB7" w:rsidRDefault="00C85756" w:rsidP="008F00ED">
      <w:pPr>
        <w:autoSpaceDE w:val="0"/>
        <w:autoSpaceDN w:val="0"/>
        <w:adjustRightInd w:val="0"/>
        <w:ind w:left="900" w:right="-81"/>
        <w:jc w:val="both"/>
        <w:rPr>
          <w:ins w:id="2698" w:author="jmavares" w:date="2009-04-14T20:33:00Z"/>
          <w:bCs/>
        </w:rPr>
      </w:pPr>
      <w:ins w:id="2699" w:author="jmavares" w:date="2009-04-14T20:33:00Z">
        <w:r w:rsidRPr="00537BB7">
          <w:rPr>
            <w:bCs/>
          </w:rPr>
          <w:t xml:space="preserve">Para proteger </w:t>
        </w:r>
      </w:ins>
      <w:r w:rsidRPr="00537BB7">
        <w:rPr>
          <w:bCs/>
        </w:rPr>
        <w:t xml:space="preserve">los </w:t>
      </w:r>
      <w:del w:id="2700" w:author="jmavares" w:date="2009-04-14T20:33:00Z">
        <w:r w:rsidR="00F249FD" w:rsidRPr="00FA4613">
          <w:delText xml:space="preserve">Equipos </w:delText>
        </w:r>
      </w:del>
      <w:ins w:id="2701" w:author="jmavares" w:date="2009-04-14T20:33:00Z">
        <w:r w:rsidRPr="00537BB7">
          <w:rPr>
            <w:bCs/>
          </w:rPr>
          <w:t xml:space="preserve">derechos </w:t>
        </w:r>
      </w:ins>
      <w:r w:rsidRPr="00537BB7">
        <w:rPr>
          <w:bCs/>
        </w:rPr>
        <w:t xml:space="preserve">de </w:t>
      </w:r>
      <w:del w:id="2702" w:author="jmavares" w:date="2009-04-14T20:33:00Z">
        <w:r w:rsidR="00F249FD" w:rsidRPr="00FA4613">
          <w:delText>Protección Personal</w:delText>
        </w:r>
        <w:r w:rsidR="00F249FD">
          <w:delText xml:space="preserve"> para dar cumplimiento </w:delText>
        </w:r>
        <w:r w:rsidR="00F249FD" w:rsidRPr="00FA4613">
          <w:delText xml:space="preserve">con lo establecido en las políticas de Seguridad Industrial aplicadas en </w:delText>
        </w:r>
      </w:del>
      <w:ins w:id="2703" w:author="jmavares" w:date="2009-04-14T20:33:00Z">
        <w:r w:rsidRPr="00537BB7">
          <w:rPr>
            <w:bCs/>
          </w:rPr>
          <w:t>“</w:t>
        </w:r>
      </w:ins>
      <w:r w:rsidRPr="00537BB7">
        <w:rPr>
          <w:bCs/>
        </w:rPr>
        <w:t>EL ENTE CONTRATANTE</w:t>
      </w:r>
      <w:del w:id="2704" w:author="jmavares" w:date="2009-04-14T20:33:00Z">
        <w:r w:rsidR="00F249FD" w:rsidRPr="00FA4613">
          <w:delText>,</w:delText>
        </w:r>
      </w:del>
      <w:ins w:id="2705" w:author="jmavares" w:date="2009-04-14T20:33:00Z">
        <w:r w:rsidRPr="00537BB7">
          <w:rPr>
            <w:bCs/>
          </w:rPr>
          <w:t>”, sobre la respectiva Información Propiedad de ésta o sus afiliadas, se acuerda:</w:t>
        </w:r>
      </w:ins>
    </w:p>
    <w:p w:rsidR="00C85756" w:rsidRPr="00537BB7" w:rsidRDefault="00C85756" w:rsidP="008F00ED">
      <w:pPr>
        <w:autoSpaceDE w:val="0"/>
        <w:autoSpaceDN w:val="0"/>
        <w:adjustRightInd w:val="0"/>
        <w:ind w:left="900" w:right="-81"/>
        <w:jc w:val="both"/>
        <w:rPr>
          <w:ins w:id="2706" w:author="jmavares" w:date="2009-04-14T20:33:00Z"/>
          <w:bCs/>
        </w:rPr>
      </w:pPr>
    </w:p>
    <w:p w:rsidR="00C85756" w:rsidRPr="00537BB7" w:rsidRDefault="00C85756" w:rsidP="008F00ED">
      <w:pPr>
        <w:autoSpaceDE w:val="0"/>
        <w:autoSpaceDN w:val="0"/>
        <w:adjustRightInd w:val="0"/>
        <w:ind w:left="900" w:right="-81"/>
        <w:jc w:val="both"/>
        <w:rPr>
          <w:ins w:id="2707" w:author="jmavares" w:date="2009-04-14T20:33:00Z"/>
          <w:bCs/>
        </w:rPr>
      </w:pPr>
      <w:ins w:id="2708" w:author="jmavares" w:date="2009-04-14T20:33:00Z">
        <w:r w:rsidRPr="00537BB7">
          <w:rPr>
            <w:bCs/>
          </w:rPr>
          <w:t>Sin el previo consentimiento por escrito de EL ENTE CONTRATANTE, EL CONTRATISTA no divulgará, proveerá o suministrará, ninguna parte de la Información Propiedad de “EL ENTE CONTRATANTE” o de sus empresas Afiliadas, en ninguna forma ni a ninguna persona, excepto a sus empleados, funcionarios, directores, SUBCONTRATISTAS o alguna autoridad de la República Bolivariana de Venezuela, cuyo acceso a la Información Propiedad de EL ENTE CONTRATANTE o de alguna de sus afiliadas, sea necesario para permitir la ejecución del presente CONTRATO. EL CONTRATISTA conviene que antes de revelar cualquier Información Propiedad de “EL ENTE CONTRATANTE” o de sus empresas Afiliadas, obtendrá de la persona o sociedad que reciba dicha información,  un compromiso por escrito, en el sentido de que dicho consultor estará obligado en los mismos términos y condiciones especificados en esta cláusula con respecto a la Información Propiedad de EL ENTE CONTRATANTE o de alguna de sus afiliadas.</w:t>
        </w:r>
      </w:ins>
    </w:p>
    <w:p w:rsidR="00C85756" w:rsidRPr="00537BB7" w:rsidRDefault="00C85756" w:rsidP="008F00ED">
      <w:pPr>
        <w:autoSpaceDE w:val="0"/>
        <w:autoSpaceDN w:val="0"/>
        <w:adjustRightInd w:val="0"/>
        <w:ind w:left="900" w:right="-81"/>
        <w:jc w:val="both"/>
        <w:rPr>
          <w:ins w:id="2709" w:author="jmavares" w:date="2009-04-14T20:33:00Z"/>
          <w:bCs/>
        </w:rPr>
      </w:pPr>
    </w:p>
    <w:p w:rsidR="00C85756" w:rsidRPr="00537BB7" w:rsidRDefault="00C85756" w:rsidP="008F00ED">
      <w:pPr>
        <w:widowControl w:val="0"/>
        <w:suppressAutoHyphens/>
        <w:ind w:left="900" w:right="-81"/>
        <w:jc w:val="both"/>
        <w:rPr>
          <w:ins w:id="2710" w:author="jmavares" w:date="2009-04-14T20:33:00Z"/>
          <w:bCs/>
        </w:rPr>
      </w:pPr>
      <w:ins w:id="2711" w:author="jmavares" w:date="2009-04-14T20:33:00Z">
        <w:r w:rsidRPr="00537BB7">
          <w:rPr>
            <w:bCs/>
          </w:rPr>
          <w:t>Ninguna publicación o publicidad concerniente al sujeto materia del CONTRATO o fotografías de alguna o varias porciones de la Obra, deberán en ningún momento ser realizadas por, o en nombre de EL CONTRATISTA, sus Subcontratistas o Suplidores, a menos que obtenga una previa autorización por escrito de EL ENTE CONTRATANTE.</w:t>
        </w:r>
      </w:ins>
    </w:p>
    <w:p w:rsidR="00C85756" w:rsidRPr="00537BB7" w:rsidRDefault="00C85756" w:rsidP="008F00ED">
      <w:pPr>
        <w:ind w:left="900" w:right="-81"/>
        <w:jc w:val="both"/>
        <w:rPr>
          <w:ins w:id="2712" w:author="jmavares" w:date="2009-04-14T20:33:00Z"/>
          <w:bCs/>
        </w:rPr>
      </w:pPr>
    </w:p>
    <w:p w:rsidR="00C85756" w:rsidRPr="00537BB7" w:rsidRDefault="00C85756" w:rsidP="008F00ED">
      <w:pPr>
        <w:ind w:left="900" w:right="-81"/>
        <w:jc w:val="both"/>
        <w:rPr>
          <w:ins w:id="2713" w:author="jmavares" w:date="2009-04-14T20:33:00Z"/>
          <w:bCs/>
        </w:rPr>
      </w:pPr>
      <w:ins w:id="2714" w:author="jmavares" w:date="2009-04-14T20:33:00Z">
        <w:r w:rsidRPr="00537BB7">
          <w:rPr>
            <w:bCs/>
          </w:rPr>
          <w:t>EL CONTRATISTA solo tomara y reproducirá aquellas fotos y películas requeridas para los informes de avance, eventos especiales y el dossier fotográfico contratado dentro del alcance del presente IPC U OBRA.</w:t>
        </w:r>
      </w:ins>
    </w:p>
    <w:p w:rsidR="00C85756" w:rsidRPr="005D03CB" w:rsidRDefault="00C85756" w:rsidP="008F00ED">
      <w:pPr>
        <w:ind w:left="900" w:right="-81"/>
        <w:jc w:val="both"/>
        <w:rPr>
          <w:ins w:id="2715" w:author="jmavares" w:date="2009-04-14T20:33:00Z"/>
          <w:b/>
          <w:sz w:val="24"/>
          <w:szCs w:val="24"/>
          <w:u w:val="single"/>
        </w:rPr>
      </w:pPr>
    </w:p>
    <w:p w:rsidR="00C85756" w:rsidRPr="005D03CB" w:rsidRDefault="00C85756" w:rsidP="00C85756">
      <w:pPr>
        <w:autoSpaceDE w:val="0"/>
        <w:autoSpaceDN w:val="0"/>
        <w:adjustRightInd w:val="0"/>
        <w:ind w:right="-81"/>
        <w:jc w:val="both"/>
        <w:rPr>
          <w:ins w:id="2716" w:author="jmavares" w:date="2009-04-14T20:33:00Z"/>
          <w:sz w:val="24"/>
          <w:szCs w:val="24"/>
        </w:rPr>
      </w:pPr>
    </w:p>
    <w:p w:rsidR="00C85756" w:rsidRPr="005D03CB" w:rsidRDefault="007E7756" w:rsidP="007E7756">
      <w:pPr>
        <w:widowControl w:val="0"/>
        <w:suppressAutoHyphens/>
        <w:ind w:left="900" w:right="-81"/>
        <w:jc w:val="both"/>
        <w:rPr>
          <w:ins w:id="2717" w:author="jmavares" w:date="2009-04-14T20:33:00Z"/>
          <w:b/>
          <w:sz w:val="24"/>
          <w:szCs w:val="24"/>
        </w:rPr>
      </w:pPr>
      <w:ins w:id="2718" w:author="jmavares" w:date="2009-04-14T20:33:00Z">
        <w:r w:rsidRPr="005D03CB">
          <w:rPr>
            <w:b/>
            <w:sz w:val="24"/>
            <w:szCs w:val="24"/>
          </w:rPr>
          <w:t>8.2</w:t>
        </w:r>
        <w:r w:rsidR="008213A6" w:rsidRPr="005D03CB">
          <w:rPr>
            <w:b/>
            <w:sz w:val="24"/>
            <w:szCs w:val="24"/>
          </w:rPr>
          <w:t>1</w:t>
        </w:r>
        <w:r w:rsidRPr="005D03CB">
          <w:rPr>
            <w:b/>
            <w:sz w:val="24"/>
            <w:szCs w:val="24"/>
          </w:rPr>
          <w:t xml:space="preserve"> </w:t>
        </w:r>
        <w:r w:rsidR="00C85756" w:rsidRPr="005D03CB">
          <w:rPr>
            <w:b/>
            <w:sz w:val="24"/>
            <w:szCs w:val="24"/>
          </w:rPr>
          <w:t>CUMPLIMIENTO DE LA LEGISLACIÓN  VIGENTE.</w:t>
        </w:r>
      </w:ins>
    </w:p>
    <w:p w:rsidR="00C85756" w:rsidRPr="00537BB7" w:rsidRDefault="00C85756" w:rsidP="007E7756">
      <w:pPr>
        <w:widowControl w:val="0"/>
        <w:suppressAutoHyphens/>
        <w:ind w:left="900" w:right="-81"/>
        <w:jc w:val="both"/>
        <w:rPr>
          <w:ins w:id="2719" w:author="jmavares" w:date="2009-04-14T20:33:00Z"/>
          <w:bCs/>
        </w:rPr>
      </w:pPr>
      <w:ins w:id="2720" w:author="jmavares" w:date="2009-04-14T20:33:00Z">
        <w:r w:rsidRPr="00537BB7">
          <w:rPr>
            <w:bCs/>
          </w:rPr>
          <w:t>EL ENTE CONTRATANTE Y EL CONTRATISTA  se comprometen a cumplir y acatar todas las leyes, reglamentos, ordenanzas o CONTRATOS y en general todas las disposiciones que de una u otra forma afecten los trabajos, así como los materiales y equipos que se usen en los mismos, emanadas de las autoridades competentes en vigor actualmente o que llegaren a estarlo en el futuro, relacionadas directamente o indirectamente  con la ejecución de las  obras, en especial con las contenidas en la Ley Penal del Ambiente y su Reglamento, Ley Orgánica de Prevención, Condiciones y Medio Ambiente de Trabajo. Así  mismo deberá cumplir las estipulaciones previstas en las  ordenanzas locales relativas a incendios, seguridad y protección del medio ambiente. En consecuencia EL CONTRATISTA  es la única responsable por el incumplimiento y desacato de las normas antes citadas. EL CONTRATISTA será responsable por el incumplimiento  por parte de sus subcontratistas de</w:t>
        </w:r>
      </w:ins>
      <w:r w:rsidRPr="00537BB7">
        <w:rPr>
          <w:bCs/>
        </w:rPr>
        <w:t xml:space="preserve"> todo </w:t>
      </w:r>
      <w:del w:id="2721" w:author="jmavares" w:date="2009-04-14T20:33:00Z">
        <w:r w:rsidR="00F249FD" w:rsidRPr="00FA4613">
          <w:delText>esto</w:delText>
        </w:r>
      </w:del>
      <w:ins w:id="2722" w:author="jmavares" w:date="2009-04-14T20:33:00Z">
        <w:r w:rsidRPr="00537BB7">
          <w:rPr>
            <w:bCs/>
          </w:rPr>
          <w:t xml:space="preserve">lo señalado en ésta cláusula. </w:t>
        </w:r>
      </w:ins>
    </w:p>
    <w:p w:rsidR="0032703D" w:rsidRPr="00537BB7" w:rsidRDefault="0032703D" w:rsidP="0032703D">
      <w:pPr>
        <w:widowControl w:val="0"/>
        <w:suppressAutoHyphens/>
        <w:ind w:left="900" w:right="-81"/>
        <w:jc w:val="both"/>
        <w:rPr>
          <w:ins w:id="2723" w:author="jmavares" w:date="2009-04-14T20:33:00Z"/>
          <w:bCs/>
        </w:rPr>
      </w:pPr>
      <w:ins w:id="2724" w:author="jmavares" w:date="2009-04-14T20:33:00Z">
        <w:r w:rsidRPr="00537BB7">
          <w:rPr>
            <w:bCs/>
          </w:rPr>
          <w:t>Asimismo EL CONTRATISTA, deberá cumplir  todos los compromisos y obligaciones de tipo fiscal que pudiere adquirir en el ejercicio del presente CONTRATO; y con las regulaciones de las autoridades competentes, que se refieran en cualquier forma a los trabajos que ejecute para EL ENTE CONTRATANTE o que sean aplicables en la localidad en donde estos se realizan; y a tal efecto pagará todos los gravámenes que sean aplicables a las normas de pago del personal o con ocasión del trabajo realizado por dicho personal a su servicio, todos los gravámenes aplicables a los materiales y suministros suplidos por aquella y todos los gravámenes aplicables a los trabajos y obras que ejecute y cualesquiera otros impuestos, contribuciones, sobre cargos, derechos, tasas, aranceles o patentes que legalmente le correspondiera  cancelar a  causa o con ocasión de este CONTRATO</w:t>
        </w:r>
      </w:ins>
    </w:p>
    <w:p w:rsidR="0032703D" w:rsidRPr="00537BB7" w:rsidRDefault="0032703D" w:rsidP="0032703D">
      <w:pPr>
        <w:widowControl w:val="0"/>
        <w:suppressAutoHyphens/>
        <w:ind w:left="900" w:right="-81"/>
        <w:jc w:val="both"/>
        <w:rPr>
          <w:ins w:id="2725" w:author="jmavares" w:date="2009-04-14T20:33:00Z"/>
          <w:bCs/>
        </w:rPr>
      </w:pPr>
    </w:p>
    <w:p w:rsidR="0032703D" w:rsidRPr="00537BB7" w:rsidRDefault="0032703D" w:rsidP="007E7756">
      <w:pPr>
        <w:widowControl w:val="0"/>
        <w:suppressAutoHyphens/>
        <w:ind w:left="900" w:right="-81"/>
        <w:jc w:val="both"/>
        <w:rPr>
          <w:ins w:id="2726" w:author="jmavares" w:date="2009-04-14T20:33:00Z"/>
          <w:bCs/>
        </w:rPr>
      </w:pPr>
      <w:ins w:id="2727" w:author="jmavares" w:date="2009-04-14T20:33:00Z">
        <w:r w:rsidRPr="00537BB7">
          <w:rPr>
            <w:bCs/>
          </w:rPr>
          <w:t xml:space="preserve">EL ENTE CONTRATANTE se mantendrá libre de responsabilidad y exonerada de cualquiera penalidad que pudiera originar el incumplimiento de EL CONTRATISTA. Comprobado por EL ENTE CONTRATANTE el incumplimiento de EL CONTRATISTA  de lo dispuesto en la presente cláusula, procederá  a rescindir el CONTRATO de conformidad con lo previsto en la cláusula denominada TERMINACIÓN, RESOLUCIÓN Y RESCISIÓN DEL CONTRATO. </w:t>
        </w:r>
      </w:ins>
    </w:p>
    <w:p w:rsidR="00C85756" w:rsidRPr="00537BB7" w:rsidRDefault="007E7756" w:rsidP="007E7756">
      <w:pPr>
        <w:autoSpaceDE w:val="0"/>
        <w:autoSpaceDN w:val="0"/>
        <w:adjustRightInd w:val="0"/>
        <w:ind w:left="900" w:right="-81"/>
        <w:jc w:val="both"/>
        <w:rPr>
          <w:ins w:id="2728" w:author="jmavares" w:date="2009-04-14T20:33:00Z"/>
          <w:bCs/>
        </w:rPr>
      </w:pPr>
      <w:ins w:id="2729" w:author="jmavares" w:date="2009-04-14T20:33:00Z">
        <w:r w:rsidRPr="00537BB7">
          <w:rPr>
            <w:bCs/>
          </w:rPr>
          <w:t>8.2</w:t>
        </w:r>
        <w:r w:rsidR="008213A6" w:rsidRPr="00537BB7">
          <w:rPr>
            <w:bCs/>
          </w:rPr>
          <w:t>2</w:t>
        </w:r>
        <w:r w:rsidRPr="00537BB7">
          <w:rPr>
            <w:bCs/>
          </w:rPr>
          <w:t xml:space="preserve"> </w:t>
        </w:r>
        <w:r w:rsidR="00C85756" w:rsidRPr="00537BB7">
          <w:rPr>
            <w:bCs/>
          </w:rPr>
          <w:t>MARCAS Y PATENTES</w:t>
        </w:r>
      </w:ins>
    </w:p>
    <w:p w:rsidR="00C85756" w:rsidRPr="00537BB7" w:rsidRDefault="00C85756" w:rsidP="007E7756">
      <w:pPr>
        <w:autoSpaceDE w:val="0"/>
        <w:autoSpaceDN w:val="0"/>
        <w:adjustRightInd w:val="0"/>
        <w:ind w:left="900" w:right="-81"/>
        <w:jc w:val="both"/>
        <w:rPr>
          <w:ins w:id="2730" w:author="jmavares" w:date="2009-04-14T20:33:00Z"/>
          <w:bCs/>
        </w:rPr>
      </w:pPr>
    </w:p>
    <w:p w:rsidR="00C85756" w:rsidRPr="00537BB7" w:rsidRDefault="00C85756" w:rsidP="007E7756">
      <w:pPr>
        <w:autoSpaceDE w:val="0"/>
        <w:autoSpaceDN w:val="0"/>
        <w:adjustRightInd w:val="0"/>
        <w:ind w:left="900" w:right="-81"/>
        <w:jc w:val="both"/>
        <w:rPr>
          <w:ins w:id="2731" w:author="jmavares" w:date="2009-04-14T20:33:00Z"/>
          <w:bCs/>
        </w:rPr>
      </w:pPr>
      <w:ins w:id="2732" w:author="jmavares" w:date="2009-04-14T20:33:00Z">
        <w:r w:rsidRPr="00537BB7">
          <w:rPr>
            <w:bCs/>
          </w:rPr>
          <w:t>EL CONTRATISTA defenderá, o hará defender por terceros, cualquier litigio llevado en contra de EL ENTE CONTRATANTE,</w:t>
        </w:r>
      </w:ins>
      <w:r w:rsidRPr="00537BB7">
        <w:rPr>
          <w:bCs/>
        </w:rPr>
        <w:t xml:space="preserve"> basado en </w:t>
      </w:r>
      <w:ins w:id="2733" w:author="jmavares" w:date="2009-04-14T20:33:00Z">
        <w:r w:rsidRPr="00537BB7">
          <w:rPr>
            <w:bCs/>
          </w:rPr>
          <w:t>un reclamo que los equipos, Software, o cualquier parte de estos, fabricado bajo este CONTRATO, infrinja cualquier patente o "Copyright", si se notifica prontamente por escrito cualquier reclamo o infracción, y si se ha dado autoridad, información y asistencia (a costa de EL CONTRATISTA o de una tercera parte) para manejar el reclamo y la defensa de cualquier litigio o procedimiento, y pagará todos los daños y costos adjudicados en éste contra EL ENTE CONTRATANTE. Si hubiere un reclamo, o si en la opinión de EL CONTRATISTA un reclamo pudiere presentarse, EL ENTE CONTRATANTE acuerda permitirle a EL CONTRATISTA (o a una tercera parte), a su cargo y a su elección, ya sea readquirir para EL ENTE CONTRATANTE el derecho a continuar usando el equipo, Producto Software o cualquier parte de estos, o sustituirlos ya sea por un producto que no haga incurrir en infracción. EL CONTRATISTA no tiene obligación o responsabilidad alguna bajo este Artículo por cualquier reclamo basado en el uso del equipo, Producto Software o partes de estos, con equipo, software o dispositivos no suministrados por EL CONTRATISTA, o utilizados de una manera para la cual no fueron diseñados, o si fueron modificados por o para EL ENTE CONTRATANTE de manera tal que pueden incurrir en infracción.</w:t>
        </w:r>
      </w:ins>
    </w:p>
    <w:p w:rsidR="00C85756" w:rsidRPr="00537BB7" w:rsidRDefault="00C85756" w:rsidP="007E7756">
      <w:pPr>
        <w:autoSpaceDE w:val="0"/>
        <w:autoSpaceDN w:val="0"/>
        <w:adjustRightInd w:val="0"/>
        <w:ind w:left="900" w:right="-81"/>
        <w:jc w:val="both"/>
        <w:rPr>
          <w:ins w:id="2734" w:author="jmavares" w:date="2009-04-14T20:33:00Z"/>
          <w:bCs/>
        </w:rPr>
      </w:pPr>
    </w:p>
    <w:p w:rsidR="00C85756" w:rsidRPr="00537BB7" w:rsidRDefault="00C85756" w:rsidP="007E7756">
      <w:pPr>
        <w:autoSpaceDE w:val="0"/>
        <w:autoSpaceDN w:val="0"/>
        <w:adjustRightInd w:val="0"/>
        <w:ind w:left="900" w:right="-81"/>
        <w:jc w:val="both"/>
        <w:rPr>
          <w:ins w:id="2735" w:author="jmavares" w:date="2009-04-14T20:33:00Z"/>
          <w:bCs/>
        </w:rPr>
      </w:pPr>
      <w:ins w:id="2736" w:author="jmavares" w:date="2009-04-14T20:33:00Z">
        <w:r w:rsidRPr="00537BB7">
          <w:rPr>
            <w:bCs/>
          </w:rPr>
          <w:t xml:space="preserve"> EL CONTRATISTA deberá satisfacer todas las exigencias que puedan ser realizadas en cualquier momento por tales derechos o gastos, y será responsable por cualquier daño o reclamo por infracciones a las patentes, siempre y cuando el daño sea causado como consecuencia de una infracción realizada por EL CONTRATISTA.</w:t>
        </w:r>
      </w:ins>
    </w:p>
    <w:p w:rsidR="0043185C" w:rsidRPr="005D03CB" w:rsidRDefault="0043185C" w:rsidP="007E7756">
      <w:pPr>
        <w:autoSpaceDE w:val="0"/>
        <w:autoSpaceDN w:val="0"/>
        <w:adjustRightInd w:val="0"/>
        <w:ind w:left="900" w:right="-81"/>
        <w:jc w:val="both"/>
        <w:rPr>
          <w:ins w:id="2737" w:author="jmavares" w:date="2009-04-14T20:33:00Z"/>
          <w:color w:val="000000"/>
          <w:sz w:val="24"/>
          <w:szCs w:val="24"/>
        </w:rPr>
      </w:pPr>
    </w:p>
    <w:p w:rsidR="0043185C" w:rsidRPr="005D03CB" w:rsidRDefault="0043185C" w:rsidP="0043185C">
      <w:pPr>
        <w:pStyle w:val="TitoloAMC1"/>
        <w:tabs>
          <w:tab w:val="clear" w:pos="0"/>
          <w:tab w:val="left" w:pos="900"/>
        </w:tabs>
        <w:ind w:left="900"/>
        <w:rPr>
          <w:ins w:id="2738" w:author="jmavares" w:date="2009-04-14T20:33:00Z"/>
          <w:b w:val="0"/>
          <w:sz w:val="22"/>
          <w:szCs w:val="22"/>
        </w:rPr>
      </w:pPr>
      <w:ins w:id="2739" w:author="jmavares" w:date="2009-04-14T20:33:00Z">
        <w:r w:rsidRPr="005D03CB">
          <w:rPr>
            <w:sz w:val="22"/>
            <w:szCs w:val="22"/>
          </w:rPr>
          <w:t>8.2</w:t>
        </w:r>
        <w:r w:rsidR="008213A6" w:rsidRPr="005D03CB">
          <w:rPr>
            <w:sz w:val="22"/>
            <w:szCs w:val="22"/>
          </w:rPr>
          <w:t>3</w:t>
        </w:r>
        <w:r w:rsidRPr="005D03CB">
          <w:rPr>
            <w:sz w:val="22"/>
            <w:szCs w:val="22"/>
          </w:rPr>
          <w:t xml:space="preserve"> PROTECCIÓN CATÓDICA EN TUBERÍAS Y ESTRUCTURAS  ENTERRADAS/ SUMERGIDAS</w:t>
        </w:r>
        <w:r w:rsidRPr="005D03CB">
          <w:rPr>
            <w:b w:val="0"/>
            <w:sz w:val="22"/>
            <w:szCs w:val="22"/>
          </w:rPr>
          <w:t>.</w:t>
        </w:r>
      </w:ins>
    </w:p>
    <w:p w:rsidR="0043185C" w:rsidRPr="005D03CB" w:rsidRDefault="0043185C" w:rsidP="0043185C">
      <w:pPr>
        <w:tabs>
          <w:tab w:val="left" w:pos="0"/>
          <w:tab w:val="left" w:pos="900"/>
        </w:tabs>
        <w:ind w:left="900"/>
        <w:jc w:val="both"/>
        <w:rPr>
          <w:ins w:id="2740" w:author="jmavares" w:date="2009-04-14T20:33:00Z"/>
        </w:rPr>
      </w:pPr>
      <w:ins w:id="2741" w:author="jmavares" w:date="2009-04-14T20:33:00Z">
        <w:r w:rsidRPr="005D03CB">
          <w:t>El Contratista debe desarrollar de la ingeniería, procura y construcción del sistema de protección de todas las tuberías y estructuras enterradas o sumergidas.</w:t>
        </w:r>
      </w:ins>
    </w:p>
    <w:p w:rsidR="0043185C" w:rsidRPr="005D03CB" w:rsidRDefault="0043185C" w:rsidP="0043185C">
      <w:pPr>
        <w:tabs>
          <w:tab w:val="left" w:pos="0"/>
          <w:tab w:val="left" w:pos="900"/>
        </w:tabs>
        <w:ind w:left="900"/>
        <w:jc w:val="both"/>
        <w:rPr>
          <w:ins w:id="2742" w:author="jmavares" w:date="2009-04-14T20:33:00Z"/>
        </w:rPr>
      </w:pPr>
    </w:p>
    <w:p w:rsidR="0043185C" w:rsidRPr="005D03CB" w:rsidRDefault="0043185C" w:rsidP="0043185C">
      <w:pPr>
        <w:tabs>
          <w:tab w:val="left" w:pos="900"/>
        </w:tabs>
        <w:ind w:left="900"/>
        <w:jc w:val="both"/>
        <w:rPr>
          <w:ins w:id="2743" w:author="jmavares" w:date="2009-04-14T20:33:00Z"/>
          <w:b/>
          <w:lang w:val="es-VE"/>
        </w:rPr>
      </w:pPr>
      <w:ins w:id="2744" w:author="jmavares" w:date="2009-04-14T20:33:00Z">
        <w:r w:rsidRPr="005D03CB">
          <w:rPr>
            <w:b/>
            <w:lang w:val="es-VE"/>
          </w:rPr>
          <w:t>8.2</w:t>
        </w:r>
        <w:r w:rsidR="008213A6" w:rsidRPr="005D03CB">
          <w:rPr>
            <w:b/>
            <w:lang w:val="es-VE"/>
          </w:rPr>
          <w:t>4</w:t>
        </w:r>
        <w:r w:rsidRPr="005D03CB">
          <w:rPr>
            <w:b/>
            <w:lang w:val="es-VE"/>
          </w:rPr>
          <w:t xml:space="preserve"> PINTURA Y RECUBRIMIENTOS DE LOS EQUIPOS</w:t>
        </w:r>
      </w:ins>
    </w:p>
    <w:p w:rsidR="0043185C" w:rsidRPr="005D03CB" w:rsidRDefault="0043185C" w:rsidP="0043185C">
      <w:pPr>
        <w:tabs>
          <w:tab w:val="left" w:pos="900"/>
        </w:tabs>
        <w:ind w:left="900"/>
        <w:jc w:val="both"/>
        <w:rPr>
          <w:ins w:id="2745" w:author="jmavares" w:date="2009-04-14T20:33:00Z"/>
          <w:lang w:val="es-VE"/>
        </w:rPr>
      </w:pPr>
      <w:ins w:id="2746" w:author="jmavares" w:date="2009-04-14T20:33:00Z">
        <w:r w:rsidRPr="005D03CB">
          <w:rPr>
            <w:lang w:val="es-VE"/>
          </w:rPr>
          <w:t>El Contratista debe garantizar que todas las superficies de las Unidades Turbogeneradoras, Equipos auxiliares y de balance de planta deberán ser recubiertas con pinturas y colores similares al actual y/o de acuerdo con la normativa que aplique. Las superficies deben ser adecuadamente preparadas para garantizar el acabado y durabilidad en área industrial cercanas al Lago de Maracaibo (área marina).</w:t>
        </w:r>
      </w:ins>
    </w:p>
    <w:p w:rsidR="0043185C" w:rsidRPr="005D03CB" w:rsidRDefault="0043185C" w:rsidP="0043185C">
      <w:pPr>
        <w:tabs>
          <w:tab w:val="left" w:pos="900"/>
        </w:tabs>
        <w:autoSpaceDE w:val="0"/>
        <w:autoSpaceDN w:val="0"/>
        <w:adjustRightInd w:val="0"/>
        <w:ind w:left="900" w:right="-81"/>
        <w:jc w:val="both"/>
        <w:rPr>
          <w:ins w:id="2747" w:author="jmavares" w:date="2009-04-14T20:33:00Z"/>
          <w:lang w:val="es-VE"/>
        </w:rPr>
      </w:pPr>
      <w:ins w:id="2748" w:author="jmavares" w:date="2009-04-14T20:33:00Z">
        <w:r w:rsidRPr="005D03CB">
          <w:rPr>
            <w:lang w:val="es-VE"/>
          </w:rPr>
          <w:t>Las nuevas estructuras a suministrar bajo el alcance de este trabajo deberán ser galvanizadas en caliente.</w:t>
        </w:r>
      </w:ins>
    </w:p>
    <w:p w:rsidR="0032703D" w:rsidRPr="005D03CB" w:rsidRDefault="0032703D" w:rsidP="0043185C">
      <w:pPr>
        <w:tabs>
          <w:tab w:val="left" w:pos="900"/>
        </w:tabs>
        <w:autoSpaceDE w:val="0"/>
        <w:autoSpaceDN w:val="0"/>
        <w:adjustRightInd w:val="0"/>
        <w:ind w:left="900" w:right="-81"/>
        <w:jc w:val="both"/>
        <w:rPr>
          <w:ins w:id="2749" w:author="jmavares" w:date="2009-04-14T20:33:00Z"/>
          <w:lang w:val="es-VE"/>
        </w:rPr>
      </w:pPr>
    </w:p>
    <w:p w:rsidR="008213A6" w:rsidRPr="005D03CB" w:rsidRDefault="008213A6" w:rsidP="0043185C">
      <w:pPr>
        <w:tabs>
          <w:tab w:val="left" w:pos="900"/>
        </w:tabs>
        <w:autoSpaceDE w:val="0"/>
        <w:autoSpaceDN w:val="0"/>
        <w:adjustRightInd w:val="0"/>
        <w:ind w:left="900" w:right="-81"/>
        <w:jc w:val="both"/>
        <w:rPr>
          <w:ins w:id="2750" w:author="jmavares" w:date="2009-04-14T20:33:00Z"/>
          <w:lang w:val="es-VE"/>
        </w:rPr>
      </w:pPr>
    </w:p>
    <w:p w:rsidR="004575FA" w:rsidRPr="005D03CB" w:rsidRDefault="007E7756" w:rsidP="007E7756">
      <w:pPr>
        <w:pStyle w:val="TitoloAMC1"/>
        <w:tabs>
          <w:tab w:val="clear" w:pos="0"/>
          <w:tab w:val="num" w:pos="1980"/>
        </w:tabs>
        <w:ind w:left="900"/>
        <w:rPr>
          <w:ins w:id="2751" w:author="jmavares" w:date="2009-04-14T20:33:00Z"/>
          <w:sz w:val="22"/>
          <w:szCs w:val="22"/>
          <w:lang w:val="es-VE"/>
        </w:rPr>
      </w:pPr>
      <w:bookmarkStart w:id="2752" w:name="_Toc130640438"/>
      <w:bookmarkStart w:id="2753" w:name="_Toc130714896"/>
      <w:bookmarkStart w:id="2754" w:name="_Toc130715203"/>
      <w:ins w:id="2755" w:author="jmavares" w:date="2009-04-14T20:33:00Z">
        <w:r w:rsidRPr="005D03CB">
          <w:rPr>
            <w:sz w:val="22"/>
            <w:szCs w:val="22"/>
            <w:lang w:val="es-VE"/>
          </w:rPr>
          <w:t>8.2</w:t>
        </w:r>
        <w:r w:rsidR="008213A6" w:rsidRPr="005D03CB">
          <w:rPr>
            <w:sz w:val="22"/>
            <w:szCs w:val="22"/>
            <w:lang w:val="es-VE"/>
          </w:rPr>
          <w:t>5</w:t>
        </w:r>
        <w:r w:rsidRPr="005D03CB">
          <w:rPr>
            <w:sz w:val="22"/>
            <w:szCs w:val="22"/>
            <w:lang w:val="es-VE"/>
          </w:rPr>
          <w:t xml:space="preserve"> </w:t>
        </w:r>
        <w:r w:rsidR="004575FA" w:rsidRPr="005D03CB">
          <w:rPr>
            <w:sz w:val="22"/>
            <w:szCs w:val="22"/>
            <w:lang w:val="es-VE"/>
          </w:rPr>
          <w:t>HIGIENE Y SEGURIDAD INDUSTRIAL</w:t>
        </w:r>
        <w:bookmarkEnd w:id="2752"/>
        <w:bookmarkEnd w:id="2753"/>
        <w:bookmarkEnd w:id="2754"/>
        <w:r w:rsidR="004575FA" w:rsidRPr="005D03CB">
          <w:rPr>
            <w:sz w:val="22"/>
            <w:szCs w:val="22"/>
            <w:lang w:val="es-VE"/>
          </w:rPr>
          <w:t xml:space="preserve"> </w:t>
        </w:r>
      </w:ins>
    </w:p>
    <w:p w:rsidR="004575FA" w:rsidRPr="005D03CB" w:rsidRDefault="004575FA" w:rsidP="007E7756">
      <w:pPr>
        <w:ind w:left="900" w:right="18"/>
        <w:jc w:val="both"/>
        <w:rPr>
          <w:ins w:id="2756" w:author="jmavares" w:date="2009-04-14T20:33:00Z"/>
        </w:rPr>
      </w:pPr>
      <w:ins w:id="2757" w:author="jmavares" w:date="2009-04-14T20:33:00Z">
        <w:r w:rsidRPr="005D03CB">
          <w:t>EL CONTRATISTA es el responsable por la seguridad de todos y cada uno de sus trabajadores. A tal efecto, está en la obligación de suministrarle todo el equipo de protección necesario y velar en todo momento por la prevención de accidentes durante el desarrollo de LA OBRA. Asimismo, EL CONTRATISTA velará por la seguridad en las instalaciones que forman parte del alcance de LA OBRA, y será responsable de la instalación de señales, cabos de vida, acordonamientos, etc. en lugares donde existan riesgos potenciales de accidentes. EL CONTRATISTA deberá disponer de equipos fijos y portátiles de detección de gases explosivos para la realización de trabajos en áreas donde exista la posibilidad de presencia de dichos gases.</w:t>
        </w:r>
      </w:ins>
    </w:p>
    <w:p w:rsidR="00000000" w:rsidRDefault="0055454B">
      <w:pPr>
        <w:ind w:left="900" w:right="851"/>
        <w:pPrChange w:id="2758" w:author="jmavares" w:date="2009-04-14T20:33:00Z">
          <w:pPr>
            <w:ind w:left="720" w:right="851"/>
          </w:pPr>
        </w:pPrChange>
      </w:pPr>
      <w:moveToRangeStart w:id="2759" w:author="jmavares" w:date="2009-04-14T20:33:00Z" w:name="move227504526"/>
    </w:p>
    <w:p w:rsidR="00000000" w:rsidRDefault="004575FA">
      <w:pPr>
        <w:ind w:left="900" w:right="18"/>
        <w:jc w:val="both"/>
        <w:pPrChange w:id="2760" w:author="jmavares" w:date="2009-04-14T20:33:00Z">
          <w:pPr>
            <w:ind w:left="720" w:right="18"/>
            <w:jc w:val="both"/>
          </w:pPr>
        </w:pPrChange>
      </w:pPr>
      <w:moveTo w:id="2761" w:author="jmavares" w:date="2009-04-14T20:33:00Z">
        <w:r w:rsidRPr="005D03CB">
          <w:t xml:space="preserve">EL CONTRATISTA presentará Ante EL </w:t>
        </w:r>
        <w:r w:rsidR="00490586" w:rsidRPr="005D03CB">
          <w:t>ENTE CONTRATANTE</w:t>
        </w:r>
        <w:r w:rsidRPr="005D03CB">
          <w:t xml:space="preserve"> un Análisis de Riesgo en el Trabajo (ART) donde identificará todos los riesgos existentes en la obra, así como la necesidad de utilización de equipos de protección personal, tanto de uso común como especial. El ART Será exigido antes del inicio de la obra.</w:t>
        </w:r>
      </w:moveTo>
    </w:p>
    <w:p w:rsidR="00000000" w:rsidRDefault="0055454B">
      <w:pPr>
        <w:ind w:left="900" w:right="18"/>
        <w:jc w:val="both"/>
        <w:pPrChange w:id="2762" w:author="jmavares" w:date="2009-04-14T20:33:00Z">
          <w:pPr>
            <w:ind w:left="720" w:right="18"/>
            <w:jc w:val="both"/>
          </w:pPr>
        </w:pPrChange>
      </w:pPr>
    </w:p>
    <w:p w:rsidR="00000000" w:rsidRDefault="004575FA">
      <w:pPr>
        <w:ind w:left="900" w:right="18"/>
        <w:jc w:val="both"/>
        <w:pPrChange w:id="2763" w:author="jmavares" w:date="2009-04-14T20:33:00Z">
          <w:pPr>
            <w:ind w:left="720" w:right="18"/>
            <w:jc w:val="both"/>
          </w:pPr>
        </w:pPrChange>
      </w:pPr>
      <w:moveTo w:id="2764" w:author="jmavares" w:date="2009-04-14T20:33:00Z">
        <w:r w:rsidRPr="005D03CB">
          <w:t xml:space="preserve">EL CONTRATISTA deberá llevar el registro de todos los accidentes e incidentes que ocurran en el sitio de la OBRA durante la ejecución de sus trabajos y reportarlos inmediatamente a EL </w:t>
        </w:r>
        <w:r w:rsidR="00490586" w:rsidRPr="005D03CB">
          <w:t>ENTE CONTRATANTE</w:t>
        </w:r>
        <w:r w:rsidRPr="005D03CB">
          <w:t>, indicando su origen, consecuencias, impactos y las medidas tomadas para evitarlos.</w:t>
        </w:r>
      </w:moveTo>
    </w:p>
    <w:p w:rsidR="00000000" w:rsidRDefault="0055454B">
      <w:pPr>
        <w:ind w:left="900" w:right="18"/>
        <w:jc w:val="both"/>
        <w:pPrChange w:id="2765" w:author="jmavares" w:date="2009-04-14T20:33:00Z">
          <w:pPr>
            <w:ind w:left="720" w:right="18"/>
            <w:jc w:val="both"/>
          </w:pPr>
        </w:pPrChange>
      </w:pPr>
    </w:p>
    <w:p w:rsidR="00000000" w:rsidRDefault="004575FA">
      <w:pPr>
        <w:ind w:left="900" w:right="18"/>
        <w:jc w:val="both"/>
        <w:pPrChange w:id="2766" w:author="jmavares" w:date="2009-04-14T20:33:00Z">
          <w:pPr>
            <w:ind w:left="720" w:right="18"/>
            <w:jc w:val="both"/>
          </w:pPr>
        </w:pPrChange>
      </w:pPr>
      <w:moveTo w:id="2767" w:author="jmavares" w:date="2009-04-14T20:33:00Z">
        <w:r w:rsidRPr="005D03CB">
          <w:t>EL CONTRATISTA presentará un Programa de Higiene y Seguridad Industrial, indicando las actividades a desarrollar durante la ejecución de LA OBRA, tales como charlas, inspecciones del área y de equipos, herramientas, etc. No se podrán utilizar herramientas con materiales consumibles que tengan presencia de asbesto.</w:t>
        </w:r>
      </w:moveTo>
    </w:p>
    <w:p w:rsidR="00000000" w:rsidRDefault="0055454B">
      <w:pPr>
        <w:ind w:left="900" w:right="18"/>
        <w:jc w:val="both"/>
        <w:pPrChange w:id="2768" w:author="jmavares" w:date="2009-04-14T20:33:00Z">
          <w:pPr>
            <w:ind w:left="720" w:right="18"/>
            <w:jc w:val="both"/>
          </w:pPr>
        </w:pPrChange>
      </w:pPr>
    </w:p>
    <w:p w:rsidR="00000000" w:rsidRDefault="004575FA">
      <w:pPr>
        <w:ind w:left="900" w:right="18"/>
        <w:jc w:val="both"/>
        <w:pPrChange w:id="2769" w:author="jmavares" w:date="2009-04-14T20:33:00Z">
          <w:pPr>
            <w:ind w:left="720" w:right="18"/>
            <w:jc w:val="both"/>
          </w:pPr>
        </w:pPrChange>
      </w:pPr>
      <w:moveTo w:id="2770" w:author="jmavares" w:date="2009-04-14T20:33:00Z">
        <w:r w:rsidRPr="005D03CB">
          <w:t>EL CONTRATISTA deberá tener en sitio durante toda la ejecución del trabajo, un personal técnico en Seguridad Industrial, certificado por una institución inscrita en el Ministerio de Educación.</w:t>
        </w:r>
      </w:moveTo>
    </w:p>
    <w:p w:rsidR="00000000" w:rsidRDefault="0055454B">
      <w:pPr>
        <w:ind w:left="900" w:right="18"/>
        <w:jc w:val="both"/>
        <w:pPrChange w:id="2771" w:author="jmavares" w:date="2009-04-14T20:33:00Z">
          <w:pPr>
            <w:ind w:left="720" w:right="18"/>
            <w:jc w:val="both"/>
          </w:pPr>
        </w:pPrChange>
      </w:pPr>
    </w:p>
    <w:p w:rsidR="00000000" w:rsidRDefault="004575FA">
      <w:pPr>
        <w:ind w:left="900" w:right="18"/>
        <w:jc w:val="both"/>
        <w:pPrChange w:id="2772" w:author="jmavares" w:date="2009-04-14T20:33:00Z">
          <w:pPr>
            <w:ind w:left="720" w:right="18"/>
            <w:jc w:val="both"/>
          </w:pPr>
        </w:pPrChange>
      </w:pPr>
      <w:moveTo w:id="2773" w:author="jmavares" w:date="2009-04-14T20:33:00Z">
        <w:r w:rsidRPr="005D03CB">
          <w:t xml:space="preserve">Se efectuará, antes de iniciar el trabajo, la Auditoria de Seguridad para obras contratadas, la misma será llevada a cabo por EL </w:t>
        </w:r>
        <w:r w:rsidR="00490586" w:rsidRPr="005D03CB">
          <w:t>ENTE CONTRATANTE</w:t>
        </w:r>
        <w:r w:rsidRPr="005D03CB">
          <w:t>.</w:t>
        </w:r>
      </w:moveTo>
    </w:p>
    <w:p w:rsidR="00000000" w:rsidRDefault="0055454B">
      <w:pPr>
        <w:ind w:left="900" w:right="18"/>
        <w:jc w:val="both"/>
        <w:pPrChange w:id="2774" w:author="jmavares" w:date="2009-04-14T20:33:00Z">
          <w:pPr>
            <w:ind w:left="720" w:right="18"/>
            <w:jc w:val="both"/>
          </w:pPr>
        </w:pPrChange>
      </w:pPr>
    </w:p>
    <w:p w:rsidR="00000000" w:rsidRDefault="004575FA">
      <w:pPr>
        <w:ind w:left="900" w:right="18"/>
        <w:jc w:val="both"/>
        <w:pPrChange w:id="2775" w:author="jmavares" w:date="2009-04-14T20:33:00Z">
          <w:pPr>
            <w:ind w:left="720" w:right="18"/>
            <w:jc w:val="both"/>
          </w:pPr>
        </w:pPrChange>
      </w:pPr>
      <w:moveTo w:id="2776" w:author="jmavares" w:date="2009-04-14T20:33:00Z">
        <w:r w:rsidRPr="005D03CB">
          <w:t xml:space="preserve">EL CONTRATISTA deberá garantizar que cumple con todos los requisitos exigidos por EL </w:t>
        </w:r>
        <w:r w:rsidR="00490586" w:rsidRPr="005D03CB">
          <w:t>ENTE CONTRATANTE</w:t>
        </w:r>
        <w:r w:rsidRPr="005D03CB">
          <w:t xml:space="preserve"> en cuanto a Higiene, Seguridad y Medio Ambiente previstos para LA OBRA. Todo personal nuevo de EL CONTRATISTA deberá recibir una inducción sobre Higiene y Seguridad Industrial antes de empezar a laborar en la OBRA.</w:t>
        </w:r>
      </w:moveTo>
    </w:p>
    <w:p w:rsidR="00000000" w:rsidRDefault="0055454B">
      <w:pPr>
        <w:ind w:left="900" w:right="18"/>
        <w:jc w:val="both"/>
        <w:pPrChange w:id="2777" w:author="jmavares" w:date="2009-04-14T20:33:00Z">
          <w:pPr>
            <w:ind w:left="720" w:right="18"/>
            <w:jc w:val="both"/>
          </w:pPr>
        </w:pPrChange>
      </w:pPr>
    </w:p>
    <w:p w:rsidR="00000000" w:rsidRDefault="004575FA">
      <w:pPr>
        <w:ind w:left="900" w:right="18"/>
        <w:jc w:val="both"/>
        <w:pPrChange w:id="2778" w:author="jmavares" w:date="2009-04-14T20:33:00Z">
          <w:pPr>
            <w:ind w:left="720" w:right="18"/>
            <w:jc w:val="both"/>
          </w:pPr>
        </w:pPrChange>
      </w:pPr>
      <w:moveTo w:id="2779" w:author="jmavares" w:date="2009-04-14T20:33:00Z">
        <w:r w:rsidRPr="005D03CB">
          <w:t>EL CONTRATISTA establecerá el horario de trabajo, de manera que cumpla con su alcance, dentro del programa establecido para LA OBRA.</w:t>
        </w:r>
      </w:moveTo>
    </w:p>
    <w:p w:rsidR="00000000" w:rsidRDefault="0055454B">
      <w:pPr>
        <w:ind w:left="900" w:right="18"/>
        <w:jc w:val="both"/>
        <w:pPrChange w:id="2780" w:author="jmavares" w:date="2009-04-14T20:33:00Z">
          <w:pPr>
            <w:ind w:left="720" w:right="18"/>
            <w:jc w:val="both"/>
          </w:pPr>
        </w:pPrChange>
      </w:pPr>
    </w:p>
    <w:p w:rsidR="00000000" w:rsidRDefault="004575FA">
      <w:pPr>
        <w:ind w:left="900" w:right="18"/>
        <w:jc w:val="both"/>
        <w:pPrChange w:id="2781" w:author="jmavares" w:date="2009-04-14T20:33:00Z">
          <w:pPr>
            <w:ind w:left="720" w:right="18"/>
            <w:jc w:val="both"/>
          </w:pPr>
        </w:pPrChange>
      </w:pPr>
      <w:moveTo w:id="2782" w:author="jmavares" w:date="2009-04-14T20:33:00Z">
        <w:r w:rsidRPr="005D03CB">
          <w:t xml:space="preserve">Los Equipos de Protección Personal deben cumplir con lo establecido en las políticas de Seguridad Industrial aplicadas en EL </w:t>
        </w:r>
        <w:r w:rsidR="00490586" w:rsidRPr="005D03CB">
          <w:t>ENTE CONTRATANTE</w:t>
        </w:r>
        <w:r w:rsidRPr="005D03CB">
          <w:t>, todo esto basado en los Art.</w:t>
        </w:r>
      </w:moveTo>
      <w:moveToRangeEnd w:id="2759"/>
      <w:del w:id="2783" w:author="jmavares" w:date="2009-04-14T20:33:00Z">
        <w:r w:rsidR="00F249FD" w:rsidRPr="00FA4613">
          <w:delText>los Art.</w:delText>
        </w:r>
      </w:del>
      <w:r w:rsidRPr="005D03CB">
        <w:t xml:space="preserve"> 06, 19, 20 de </w:t>
      </w:r>
      <w:smartTag w:uri="urn:schemas-microsoft-com:office:smarttags" w:element="PersonName">
        <w:smartTagPr>
          <w:attr w:name="ProductID" w:val="la Ley Org￡nica"/>
        </w:smartTagPr>
        <w:r w:rsidRPr="005D03CB">
          <w:t>la Ley Orgánica</w:t>
        </w:r>
      </w:smartTag>
      <w:r w:rsidRPr="005D03CB">
        <w:t xml:space="preserve"> de Prevención, Condiciones y  Medio Ambiente del Trabajo (LOPCYMAT</w:t>
      </w:r>
      <w:bookmarkStart w:id="2784" w:name="_Toc13035555"/>
      <w:bookmarkStart w:id="2785" w:name="_Toc18482369"/>
      <w:bookmarkStart w:id="2786" w:name="_Toc99416948"/>
      <w:del w:id="2787" w:author="jmavares" w:date="2009-04-14T20:33:00Z">
        <w:r w:rsidR="00F249FD" w:rsidRPr="00FA4613">
          <w:delText>).</w:delText>
        </w:r>
      </w:del>
      <w:ins w:id="2788" w:author="jmavares" w:date="2009-04-14T20:33:00Z">
        <w:r w:rsidRPr="005D03CB">
          <w:t>) a saber:</w:t>
        </w:r>
      </w:ins>
    </w:p>
    <w:p w:rsidR="00000000" w:rsidRDefault="0055454B">
      <w:pPr>
        <w:ind w:left="900" w:right="18"/>
        <w:jc w:val="both"/>
        <w:pPrChange w:id="2789" w:author="jmavares" w:date="2009-04-14T20:33:00Z">
          <w:pPr>
            <w:ind w:left="720" w:right="18"/>
            <w:jc w:val="both"/>
          </w:pPr>
        </w:pPrChange>
      </w:pPr>
    </w:p>
    <w:p w:rsidR="00000000" w:rsidRDefault="0055454B">
      <w:pPr>
        <w:ind w:left="900" w:right="851"/>
        <w:pPrChange w:id="2790" w:author="jmavares" w:date="2009-04-14T20:33:00Z">
          <w:pPr>
            <w:ind w:left="720" w:right="851"/>
          </w:pPr>
        </w:pPrChange>
      </w:pPr>
    </w:p>
    <w:p w:rsidR="00000000" w:rsidRDefault="004575FA">
      <w:pPr>
        <w:pStyle w:val="TitoloAMC1"/>
        <w:numPr>
          <w:ilvl w:val="3"/>
          <w:numId w:val="8"/>
        </w:numPr>
        <w:tabs>
          <w:tab w:val="clear" w:pos="2880"/>
        </w:tabs>
        <w:ind w:left="900" w:firstLine="0"/>
        <w:rPr>
          <w:sz w:val="22"/>
          <w:szCs w:val="22"/>
        </w:rPr>
        <w:pPrChange w:id="2791" w:author="jmavares" w:date="2009-04-14T20:33:00Z">
          <w:pPr>
            <w:pStyle w:val="TitoloAMC1"/>
            <w:numPr>
              <w:ilvl w:val="3"/>
              <w:numId w:val="8"/>
            </w:numPr>
            <w:tabs>
              <w:tab w:val="clear" w:pos="0"/>
              <w:tab w:val="num" w:pos="2880"/>
            </w:tabs>
            <w:ind w:left="2880" w:hanging="360"/>
          </w:pPr>
        </w:pPrChange>
      </w:pPr>
      <w:bookmarkStart w:id="2792" w:name="_Toc130640440"/>
      <w:bookmarkStart w:id="2793" w:name="_Toc130714898"/>
      <w:bookmarkStart w:id="2794" w:name="_Toc130715205"/>
      <w:r w:rsidRPr="005D03CB">
        <w:rPr>
          <w:sz w:val="22"/>
          <w:szCs w:val="22"/>
        </w:rPr>
        <w:t>Equipos y/o accesorios de protección personal:</w:t>
      </w:r>
      <w:bookmarkEnd w:id="2792"/>
      <w:bookmarkEnd w:id="2793"/>
      <w:bookmarkEnd w:id="2794"/>
    </w:p>
    <w:p w:rsidR="00000000" w:rsidRDefault="0055454B">
      <w:pPr>
        <w:ind w:left="900"/>
        <w:pPrChange w:id="2795" w:author="jmavares" w:date="2009-04-14T20:33:00Z">
          <w:pPr>
            <w:ind w:left="720"/>
          </w:pPr>
        </w:pPrChange>
      </w:pPr>
    </w:p>
    <w:p w:rsidR="00000000" w:rsidRDefault="004575FA">
      <w:pPr>
        <w:ind w:left="900" w:right="18"/>
        <w:jc w:val="both"/>
        <w:pPrChange w:id="2796" w:author="jmavares" w:date="2009-04-14T20:33:00Z">
          <w:pPr>
            <w:ind w:left="720" w:right="18"/>
            <w:jc w:val="both"/>
          </w:pPr>
        </w:pPrChange>
      </w:pPr>
      <w:r w:rsidRPr="005D03CB">
        <w:t>Son todos aquellos implementos destinados a proteger al trabajador contra agentes externos que pueden ocasionar una lesión o enfermedad profesional.</w:t>
      </w:r>
    </w:p>
    <w:p w:rsidR="00000000" w:rsidRDefault="0055454B">
      <w:pPr>
        <w:ind w:left="900" w:right="851"/>
        <w:pPrChange w:id="2797" w:author="jmavares" w:date="2009-04-14T20:33:00Z">
          <w:pPr>
            <w:ind w:left="720" w:right="851"/>
          </w:pPr>
        </w:pPrChange>
      </w:pPr>
    </w:p>
    <w:p w:rsidR="00000000" w:rsidRDefault="004575FA">
      <w:pPr>
        <w:pStyle w:val="TitoloAMC1"/>
        <w:numPr>
          <w:ilvl w:val="1"/>
          <w:numId w:val="12"/>
        </w:numPr>
        <w:ind w:left="900" w:firstLine="0"/>
        <w:rPr>
          <w:sz w:val="22"/>
          <w:szCs w:val="22"/>
        </w:rPr>
        <w:pPrChange w:id="2798" w:author="jmavares" w:date="2009-04-14T20:33:00Z">
          <w:pPr>
            <w:pStyle w:val="TitoloAMC1"/>
            <w:numPr>
              <w:ilvl w:val="1"/>
              <w:numId w:val="12"/>
            </w:numPr>
            <w:tabs>
              <w:tab w:val="clear" w:pos="0"/>
              <w:tab w:val="num" w:pos="360"/>
            </w:tabs>
            <w:ind w:left="357" w:hanging="357"/>
          </w:pPr>
        </w:pPrChange>
      </w:pPr>
      <w:bookmarkStart w:id="2799" w:name="_Toc130640441"/>
      <w:bookmarkStart w:id="2800" w:name="_Toc130714899"/>
      <w:bookmarkStart w:id="2801" w:name="_Toc130715206"/>
      <w:r w:rsidRPr="005D03CB">
        <w:rPr>
          <w:sz w:val="22"/>
          <w:szCs w:val="22"/>
        </w:rPr>
        <w:t>Calzado de seguridad ( NORMA COVENIN 39):</w:t>
      </w:r>
      <w:bookmarkEnd w:id="2799"/>
      <w:bookmarkEnd w:id="2800"/>
      <w:bookmarkEnd w:id="2801"/>
      <w:r w:rsidRPr="005D03CB">
        <w:rPr>
          <w:sz w:val="22"/>
          <w:szCs w:val="22"/>
        </w:rPr>
        <w:t xml:space="preserve"> </w:t>
      </w:r>
    </w:p>
    <w:p w:rsidR="00000000" w:rsidRDefault="0055454B">
      <w:pPr>
        <w:ind w:left="900" w:right="851"/>
        <w:pPrChange w:id="2802" w:author="jmavares" w:date="2009-04-14T20:33:00Z">
          <w:pPr>
            <w:ind w:left="720" w:right="851"/>
          </w:pPr>
        </w:pPrChange>
      </w:pPr>
    </w:p>
    <w:p w:rsidR="00000000" w:rsidRDefault="004575FA">
      <w:pPr>
        <w:ind w:left="900" w:right="18"/>
        <w:jc w:val="both"/>
        <w:pPrChange w:id="2803" w:author="jmavares" w:date="2009-04-14T20:33:00Z">
          <w:pPr>
            <w:ind w:left="720" w:right="18"/>
            <w:jc w:val="both"/>
          </w:pPr>
        </w:pPrChange>
      </w:pPr>
      <w:r w:rsidRPr="005D03CB">
        <w:t xml:space="preserve">Es aquel calzado que tiene por finalidad proporcionar comodidad y   protección a los pies del usuario, minimizando el riesgo al contacto eléctrico, impactos o fuerzas compresoras. Cabe destacar que ningún calzado de seguridad puede utilizarse por si solo como única protección para efectuar trabajos donde exista la posibilidad de contacto con  aparatos o partes energizadas eléctricamente.  El calzado utilizado en las plantas de generación de EL </w:t>
      </w:r>
      <w:r w:rsidR="00490586" w:rsidRPr="005D03CB">
        <w:t>ENTE CONTRATANTE</w:t>
      </w:r>
      <w:r w:rsidRPr="005D03CB">
        <w:t xml:space="preserve"> son del tipo “Brodekin” o calzado con una altura no mayor a </w:t>
      </w:r>
      <w:smartTag w:uri="urn:schemas-microsoft-com:office:smarttags" w:element="metricconverter">
        <w:smartTagPr>
          <w:attr w:name="ProductID" w:val="12 cm"/>
        </w:smartTagPr>
        <w:r w:rsidRPr="005D03CB">
          <w:t>12 cm</w:t>
        </w:r>
      </w:smartTag>
      <w:r w:rsidRPr="005D03CB">
        <w:t>.</w:t>
      </w:r>
    </w:p>
    <w:p w:rsidR="00000000" w:rsidRDefault="0055454B">
      <w:pPr>
        <w:ind w:left="900" w:right="851"/>
        <w:pPrChange w:id="2804" w:author="jmavares" w:date="2009-04-14T20:33:00Z">
          <w:pPr>
            <w:ind w:left="720" w:right="851"/>
          </w:pPr>
        </w:pPrChange>
      </w:pPr>
    </w:p>
    <w:p w:rsidR="00000000" w:rsidRDefault="004575FA">
      <w:pPr>
        <w:pStyle w:val="TitoloAMC1"/>
        <w:tabs>
          <w:tab w:val="clear" w:pos="0"/>
        </w:tabs>
        <w:ind w:left="900"/>
        <w:rPr>
          <w:sz w:val="22"/>
          <w:szCs w:val="22"/>
        </w:rPr>
        <w:pPrChange w:id="2805" w:author="jmavares" w:date="2009-04-14T20:33:00Z">
          <w:pPr>
            <w:pStyle w:val="TitoloAMC1"/>
            <w:tabs>
              <w:tab w:val="clear" w:pos="0"/>
            </w:tabs>
            <w:ind w:left="720"/>
          </w:pPr>
        </w:pPrChange>
      </w:pPr>
      <w:bookmarkStart w:id="2806" w:name="_Toc130640442"/>
      <w:bookmarkStart w:id="2807" w:name="_Toc130714900"/>
      <w:bookmarkStart w:id="2808" w:name="_Toc130715207"/>
      <w:r w:rsidRPr="005D03CB">
        <w:rPr>
          <w:sz w:val="22"/>
          <w:szCs w:val="22"/>
        </w:rPr>
        <w:t>Requerimientos a cumplir para su correcto uso:</w:t>
      </w:r>
      <w:bookmarkEnd w:id="2806"/>
      <w:bookmarkEnd w:id="2807"/>
      <w:bookmarkEnd w:id="2808"/>
    </w:p>
    <w:p w:rsidR="00000000" w:rsidRDefault="0055454B">
      <w:pPr>
        <w:ind w:left="900"/>
        <w:pPrChange w:id="2809" w:author="jmavares" w:date="2009-04-14T20:33:00Z">
          <w:pPr>
            <w:ind w:left="720"/>
          </w:pPr>
        </w:pPrChange>
      </w:pPr>
    </w:p>
    <w:p w:rsidR="00000000" w:rsidRDefault="004575FA">
      <w:pPr>
        <w:numPr>
          <w:ilvl w:val="0"/>
          <w:numId w:val="10"/>
        </w:numPr>
        <w:ind w:left="900" w:firstLine="0"/>
        <w:pPrChange w:id="2810" w:author="jmavares" w:date="2009-04-14T20:33:00Z">
          <w:pPr>
            <w:numPr>
              <w:numId w:val="10"/>
            </w:numPr>
            <w:tabs>
              <w:tab w:val="num" w:pos="1080"/>
            </w:tabs>
            <w:ind w:left="1080" w:hanging="360"/>
          </w:pPr>
        </w:pPrChange>
      </w:pPr>
      <w:r w:rsidRPr="005D03CB">
        <w:t>Resistencia a la compresión.</w:t>
      </w:r>
    </w:p>
    <w:p w:rsidR="00000000" w:rsidRDefault="004575FA">
      <w:pPr>
        <w:numPr>
          <w:ilvl w:val="0"/>
          <w:numId w:val="10"/>
        </w:numPr>
        <w:ind w:left="900" w:firstLine="0"/>
        <w:pPrChange w:id="2811" w:author="jmavares" w:date="2009-04-14T20:33:00Z">
          <w:pPr>
            <w:numPr>
              <w:numId w:val="10"/>
            </w:numPr>
            <w:tabs>
              <w:tab w:val="num" w:pos="1080"/>
            </w:tabs>
            <w:ind w:left="1080" w:hanging="360"/>
          </w:pPr>
        </w:pPrChange>
      </w:pPr>
      <w:r w:rsidRPr="005D03CB">
        <w:t>Resistencia a la fatiga.</w:t>
      </w:r>
    </w:p>
    <w:p w:rsidR="00000000" w:rsidRDefault="004575FA">
      <w:pPr>
        <w:numPr>
          <w:ilvl w:val="0"/>
          <w:numId w:val="10"/>
        </w:numPr>
        <w:ind w:left="900" w:firstLine="0"/>
        <w:pPrChange w:id="2812" w:author="jmavares" w:date="2009-04-14T20:33:00Z">
          <w:pPr>
            <w:numPr>
              <w:numId w:val="10"/>
            </w:numPr>
            <w:tabs>
              <w:tab w:val="num" w:pos="1080"/>
            </w:tabs>
            <w:ind w:left="1080" w:hanging="360"/>
          </w:pPr>
        </w:pPrChange>
      </w:pPr>
      <w:r w:rsidRPr="005D03CB">
        <w:t>Resistencia al impacto.</w:t>
      </w:r>
    </w:p>
    <w:p w:rsidR="00000000" w:rsidRDefault="004575FA">
      <w:pPr>
        <w:numPr>
          <w:ilvl w:val="0"/>
          <w:numId w:val="10"/>
        </w:numPr>
        <w:ind w:left="900" w:firstLine="0"/>
        <w:pPrChange w:id="2813" w:author="jmavares" w:date="2009-04-14T20:33:00Z">
          <w:pPr>
            <w:numPr>
              <w:numId w:val="10"/>
            </w:numPr>
            <w:tabs>
              <w:tab w:val="num" w:pos="1080"/>
            </w:tabs>
            <w:ind w:left="1080" w:hanging="360"/>
          </w:pPr>
        </w:pPrChange>
      </w:pPr>
      <w:r w:rsidRPr="005D03CB">
        <w:t>Aislamiento eléctrico.</w:t>
      </w:r>
    </w:p>
    <w:p w:rsidR="00000000" w:rsidRDefault="004575FA">
      <w:pPr>
        <w:numPr>
          <w:ilvl w:val="0"/>
          <w:numId w:val="10"/>
        </w:numPr>
        <w:ind w:left="900" w:firstLine="0"/>
        <w:pPrChange w:id="2814" w:author="jmavares" w:date="2009-04-14T20:33:00Z">
          <w:pPr>
            <w:numPr>
              <w:numId w:val="10"/>
            </w:numPr>
            <w:tabs>
              <w:tab w:val="num" w:pos="1080"/>
            </w:tabs>
            <w:ind w:left="1080" w:hanging="360"/>
          </w:pPr>
        </w:pPrChange>
      </w:pPr>
      <w:r w:rsidRPr="005D03CB">
        <w:t>Dureza del piso.</w:t>
      </w:r>
    </w:p>
    <w:p w:rsidR="00000000" w:rsidRDefault="0055454B">
      <w:pPr>
        <w:ind w:left="900"/>
        <w:pPrChange w:id="2815" w:author="jmavares" w:date="2009-04-14T20:33:00Z">
          <w:pPr>
            <w:ind w:left="720"/>
          </w:pPr>
        </w:pPrChange>
      </w:pPr>
    </w:p>
    <w:p w:rsidR="00000000" w:rsidRDefault="004575FA">
      <w:pPr>
        <w:ind w:left="900" w:right="18"/>
        <w:jc w:val="both"/>
        <w:pPrChange w:id="2816" w:author="jmavares" w:date="2009-04-14T20:33:00Z">
          <w:pPr>
            <w:ind w:left="720" w:right="18"/>
            <w:jc w:val="both"/>
          </w:pPr>
        </w:pPrChange>
      </w:pPr>
      <w:r w:rsidRPr="005D03CB">
        <w:t xml:space="preserve">El calzado debe ser cómodo, estéticamente aceptable y no producir molestias a los dedos de los  pies o talón de acuerdo a los aspectos de diseño y materiales. Punteras de seguridad que sean resistentes al impacto, comprensión y a la corrosión, establecidas en </w:t>
      </w:r>
      <w:smartTag w:uri="urn:schemas-microsoft-com:office:smarttags" w:element="PersonName">
        <w:smartTagPr>
          <w:attr w:name="ProductID" w:val="la Norma COVENIN"/>
        </w:smartTagPr>
        <w:r w:rsidRPr="005D03CB">
          <w:t>la Norma COVENIN</w:t>
        </w:r>
      </w:smartTag>
      <w:r w:rsidRPr="005D03CB">
        <w:t xml:space="preserve"> 1008</w:t>
      </w:r>
    </w:p>
    <w:p w:rsidR="00000000" w:rsidRDefault="0055454B">
      <w:pPr>
        <w:ind w:left="900" w:right="851"/>
        <w:pPrChange w:id="2817" w:author="jmavares" w:date="2009-04-14T20:33:00Z">
          <w:pPr>
            <w:ind w:left="720" w:right="851"/>
          </w:pPr>
        </w:pPrChange>
      </w:pPr>
    </w:p>
    <w:p w:rsidR="00000000" w:rsidRDefault="004575FA">
      <w:pPr>
        <w:pStyle w:val="TitoloAMC1"/>
        <w:tabs>
          <w:tab w:val="clear" w:pos="0"/>
        </w:tabs>
        <w:ind w:left="900"/>
        <w:rPr>
          <w:sz w:val="22"/>
          <w:szCs w:val="22"/>
        </w:rPr>
        <w:pPrChange w:id="2818" w:author="jmavares" w:date="2009-04-14T20:33:00Z">
          <w:pPr>
            <w:pStyle w:val="TitoloAMC1"/>
            <w:tabs>
              <w:tab w:val="clear" w:pos="0"/>
            </w:tabs>
            <w:ind w:left="720"/>
          </w:pPr>
        </w:pPrChange>
      </w:pPr>
      <w:bookmarkStart w:id="2819" w:name="_Toc130640443"/>
      <w:bookmarkStart w:id="2820" w:name="_Toc130714901"/>
      <w:bookmarkStart w:id="2821" w:name="_Toc130715208"/>
      <w:r w:rsidRPr="005D03CB">
        <w:rPr>
          <w:sz w:val="22"/>
          <w:szCs w:val="22"/>
        </w:rPr>
        <w:t>Punteras para calzados de seguridad industrial ( NORMA COVENIN 1008):</w:t>
      </w:r>
      <w:bookmarkEnd w:id="2819"/>
      <w:bookmarkEnd w:id="2820"/>
      <w:bookmarkEnd w:id="2821"/>
    </w:p>
    <w:p w:rsidR="00000000" w:rsidRDefault="0055454B">
      <w:pPr>
        <w:ind w:left="900"/>
        <w:pPrChange w:id="2822" w:author="jmavares" w:date="2009-04-14T20:33:00Z">
          <w:pPr>
            <w:ind w:left="720"/>
          </w:pPr>
        </w:pPrChange>
      </w:pPr>
    </w:p>
    <w:p w:rsidR="00000000" w:rsidRDefault="004575FA">
      <w:pPr>
        <w:ind w:left="900" w:right="18"/>
        <w:pPrChange w:id="2823" w:author="jmavares" w:date="2009-04-14T20:33:00Z">
          <w:pPr>
            <w:ind w:left="720" w:right="18"/>
          </w:pPr>
        </w:pPrChange>
      </w:pPr>
      <w:r w:rsidRPr="005D03CB">
        <w:t>Es una pieza de material adecuado de una forma y diseño tal que a ser incluida en el Calzado de seguridad, proporciona protección a los dedos del usuario.</w:t>
      </w:r>
    </w:p>
    <w:p w:rsidR="00000000" w:rsidRDefault="0055454B">
      <w:pPr>
        <w:ind w:left="900" w:right="851"/>
        <w:pPrChange w:id="2824" w:author="jmavares" w:date="2009-04-14T20:33:00Z">
          <w:pPr>
            <w:ind w:left="720" w:right="851"/>
          </w:pPr>
        </w:pPrChange>
      </w:pPr>
    </w:p>
    <w:p w:rsidR="00000000" w:rsidRDefault="004575FA">
      <w:pPr>
        <w:pStyle w:val="TitoloAMC1"/>
        <w:numPr>
          <w:ilvl w:val="1"/>
          <w:numId w:val="12"/>
        </w:numPr>
        <w:ind w:left="900" w:firstLine="0"/>
        <w:rPr>
          <w:sz w:val="22"/>
          <w:szCs w:val="22"/>
        </w:rPr>
        <w:pPrChange w:id="2825" w:author="jmavares" w:date="2009-04-14T20:33:00Z">
          <w:pPr>
            <w:pStyle w:val="TitoloAMC1"/>
            <w:numPr>
              <w:ilvl w:val="1"/>
              <w:numId w:val="12"/>
            </w:numPr>
            <w:tabs>
              <w:tab w:val="clear" w:pos="0"/>
              <w:tab w:val="num" w:pos="360"/>
            </w:tabs>
            <w:ind w:left="357" w:hanging="357"/>
          </w:pPr>
        </w:pPrChange>
      </w:pPr>
      <w:bookmarkStart w:id="2826" w:name="_Toc130640444"/>
      <w:bookmarkStart w:id="2827" w:name="_Toc130714902"/>
      <w:bookmarkStart w:id="2828" w:name="_Toc130715209"/>
      <w:r w:rsidRPr="005D03CB">
        <w:rPr>
          <w:sz w:val="22"/>
          <w:szCs w:val="22"/>
        </w:rPr>
        <w:t>Cascos de seguridad ( NORMA COVENIN 815) :</w:t>
      </w:r>
      <w:bookmarkEnd w:id="2826"/>
      <w:bookmarkEnd w:id="2827"/>
      <w:bookmarkEnd w:id="2828"/>
    </w:p>
    <w:p w:rsidR="00000000" w:rsidRDefault="0055454B">
      <w:pPr>
        <w:ind w:left="900" w:right="18"/>
        <w:jc w:val="both"/>
        <w:pPrChange w:id="2829" w:author="jmavares" w:date="2009-04-14T20:33:00Z">
          <w:pPr>
            <w:ind w:left="720" w:right="18"/>
            <w:jc w:val="both"/>
          </w:pPr>
        </w:pPrChange>
      </w:pPr>
    </w:p>
    <w:p w:rsidR="00000000" w:rsidRDefault="004575FA">
      <w:pPr>
        <w:ind w:left="900" w:right="18"/>
        <w:jc w:val="both"/>
        <w:pPrChange w:id="2830" w:author="jmavares" w:date="2009-04-14T20:33:00Z">
          <w:pPr>
            <w:ind w:left="720" w:right="18"/>
            <w:jc w:val="both"/>
          </w:pPr>
        </w:pPrChange>
      </w:pPr>
      <w:r w:rsidRPr="005D03CB">
        <w:t>Es una coraza en forma de cúpula que se utiliza para  proporcionar protección parcial o total a la cabeza.</w:t>
      </w:r>
    </w:p>
    <w:p w:rsidR="00000000" w:rsidRDefault="0055454B">
      <w:pPr>
        <w:ind w:left="900" w:right="851"/>
        <w:pPrChange w:id="2831" w:author="jmavares" w:date="2009-04-14T20:33:00Z">
          <w:pPr>
            <w:ind w:left="720" w:right="851"/>
          </w:pPr>
        </w:pPrChange>
      </w:pPr>
    </w:p>
    <w:p w:rsidR="00000000" w:rsidRDefault="004575FA">
      <w:pPr>
        <w:numPr>
          <w:ilvl w:val="0"/>
          <w:numId w:val="10"/>
        </w:numPr>
        <w:ind w:left="900" w:firstLine="0"/>
        <w:jc w:val="both"/>
        <w:pPrChange w:id="2832" w:author="jmavares" w:date="2009-04-14T20:33:00Z">
          <w:pPr>
            <w:numPr>
              <w:numId w:val="10"/>
            </w:numPr>
            <w:tabs>
              <w:tab w:val="num" w:pos="1080"/>
            </w:tabs>
            <w:ind w:left="1080" w:hanging="360"/>
            <w:jc w:val="both"/>
          </w:pPr>
        </w:pPrChange>
      </w:pPr>
      <w:r w:rsidRPr="005D03CB">
        <w:t>Visera: Es la parte integrada a la cúpula que se extiende hacia delante sobre los ojos.</w:t>
      </w:r>
    </w:p>
    <w:p w:rsidR="00000000" w:rsidRDefault="004575FA">
      <w:pPr>
        <w:numPr>
          <w:ilvl w:val="0"/>
          <w:numId w:val="10"/>
        </w:numPr>
        <w:ind w:left="900" w:firstLine="0"/>
        <w:jc w:val="both"/>
        <w:pPrChange w:id="2833" w:author="jmavares" w:date="2009-04-14T20:33:00Z">
          <w:pPr>
            <w:numPr>
              <w:numId w:val="10"/>
            </w:numPr>
            <w:tabs>
              <w:tab w:val="num" w:pos="1080"/>
            </w:tabs>
            <w:ind w:left="1080" w:hanging="360"/>
            <w:jc w:val="both"/>
          </w:pPr>
        </w:pPrChange>
      </w:pPr>
      <w:r w:rsidRPr="005D03CB">
        <w:t>Suspensión: Son los implementos internos del casco que sujetan a la cabeza.</w:t>
      </w:r>
    </w:p>
    <w:p w:rsidR="00000000" w:rsidRDefault="004575FA">
      <w:pPr>
        <w:numPr>
          <w:ilvl w:val="0"/>
          <w:numId w:val="10"/>
        </w:numPr>
        <w:ind w:left="900" w:firstLine="0"/>
        <w:jc w:val="both"/>
        <w:pPrChange w:id="2834" w:author="jmavares" w:date="2009-04-14T20:33:00Z">
          <w:pPr>
            <w:numPr>
              <w:numId w:val="10"/>
            </w:numPr>
            <w:tabs>
              <w:tab w:val="num" w:pos="1080"/>
            </w:tabs>
            <w:ind w:left="1080" w:hanging="360"/>
            <w:jc w:val="both"/>
          </w:pPr>
        </w:pPrChange>
      </w:pPr>
      <w:r w:rsidRPr="005D03CB">
        <w:t>Corona: Es la parte de la suspensión que descansa sobre la cabeza y se une a la cúpula por cuatro o seis correas integrada directa o indirectamente a ella y que puede llevar cintas de tejidos especial en la parte superior para amortiguar el impacto.</w:t>
      </w:r>
    </w:p>
    <w:p w:rsidR="00000000" w:rsidRDefault="004575FA">
      <w:pPr>
        <w:numPr>
          <w:ilvl w:val="0"/>
          <w:numId w:val="10"/>
        </w:numPr>
        <w:ind w:left="900" w:firstLine="0"/>
        <w:jc w:val="both"/>
        <w:pPrChange w:id="2835" w:author="jmavares" w:date="2009-04-14T20:33:00Z">
          <w:pPr>
            <w:numPr>
              <w:numId w:val="10"/>
            </w:numPr>
            <w:tabs>
              <w:tab w:val="num" w:pos="1080"/>
            </w:tabs>
            <w:ind w:left="1080" w:hanging="360"/>
            <w:jc w:val="both"/>
          </w:pPr>
        </w:pPrChange>
      </w:pPr>
      <w:r w:rsidRPr="005D03CB">
        <w:t>Banda de sudor: Es una parte fija y/o reemplazable de la banda ajustable de cabeza que tiene contacto con la frente y sirve para absorber el sudor de la misma.</w:t>
      </w:r>
    </w:p>
    <w:p w:rsidR="00000000" w:rsidRDefault="0055454B">
      <w:pPr>
        <w:ind w:left="900"/>
        <w:pPrChange w:id="2836" w:author="jmavares" w:date="2009-04-14T20:33:00Z">
          <w:pPr>
            <w:ind w:left="720"/>
          </w:pPr>
        </w:pPrChange>
      </w:pPr>
    </w:p>
    <w:p w:rsidR="00000000" w:rsidRDefault="004575FA">
      <w:pPr>
        <w:ind w:left="900" w:right="18"/>
        <w:jc w:val="both"/>
        <w:pPrChange w:id="2837" w:author="jmavares" w:date="2009-04-14T20:33:00Z">
          <w:pPr>
            <w:ind w:left="720" w:right="18"/>
            <w:jc w:val="both"/>
          </w:pPr>
        </w:pPrChange>
      </w:pPr>
      <w:r w:rsidRPr="005D03CB">
        <w:t xml:space="preserve">El casco utilizado en EL </w:t>
      </w:r>
      <w:r w:rsidR="00490586" w:rsidRPr="005D03CB">
        <w:t>ENTE CONTRATANTE</w:t>
      </w:r>
      <w:r w:rsidRPr="005D03CB">
        <w:t xml:space="preserve"> para las Empresas Proveedoras de Servicios (PDS) y Asociaciones de Cooperativas deben ser:</w:t>
      </w:r>
    </w:p>
    <w:p w:rsidR="00000000" w:rsidRDefault="0055454B">
      <w:pPr>
        <w:ind w:left="900" w:right="18"/>
        <w:jc w:val="both"/>
        <w:pPrChange w:id="2838" w:author="jmavares" w:date="2009-04-14T20:33:00Z">
          <w:pPr>
            <w:ind w:left="720" w:right="18"/>
            <w:jc w:val="both"/>
          </w:pPr>
        </w:pPrChange>
      </w:pPr>
    </w:p>
    <w:p w:rsidR="00000000" w:rsidRDefault="004575FA">
      <w:pPr>
        <w:ind w:left="900" w:right="18"/>
        <w:jc w:val="both"/>
        <w:pPrChange w:id="2839" w:author="jmavares" w:date="2009-04-14T20:33:00Z">
          <w:pPr>
            <w:ind w:left="720" w:right="18"/>
            <w:jc w:val="both"/>
          </w:pPr>
        </w:pPrChange>
      </w:pPr>
      <w:r w:rsidRPr="005D03CB">
        <w:t>Cascos sin ala corrida que incluyan visera, éstos deben ser de color Rojo.</w:t>
      </w:r>
    </w:p>
    <w:p w:rsidR="00000000" w:rsidRDefault="004575FA">
      <w:pPr>
        <w:ind w:left="900" w:right="18"/>
        <w:jc w:val="both"/>
        <w:pPrChange w:id="2840" w:author="jmavares" w:date="2009-04-14T20:33:00Z">
          <w:pPr>
            <w:ind w:left="720" w:right="18"/>
            <w:jc w:val="both"/>
          </w:pPr>
        </w:pPrChange>
      </w:pPr>
      <w:r w:rsidRPr="005D03CB">
        <w:t>Clase (B): Son aquellos destinados a reducir la fuerza de impactos de objetos cayendo, además de reducir el peligro de contacto con conductores expuestos de alto voltaje (20.000 v).</w:t>
      </w:r>
    </w:p>
    <w:p w:rsidR="00000000" w:rsidRDefault="0055454B">
      <w:pPr>
        <w:ind w:left="900" w:right="851"/>
        <w:pPrChange w:id="2841" w:author="jmavares" w:date="2009-04-14T20:33:00Z">
          <w:pPr>
            <w:ind w:left="720" w:right="851"/>
          </w:pPr>
        </w:pPrChange>
      </w:pPr>
    </w:p>
    <w:p w:rsidR="00000000" w:rsidRDefault="004575FA">
      <w:pPr>
        <w:pStyle w:val="TitoloAMC1"/>
        <w:tabs>
          <w:tab w:val="clear" w:pos="0"/>
        </w:tabs>
        <w:ind w:left="900"/>
        <w:rPr>
          <w:sz w:val="22"/>
          <w:szCs w:val="22"/>
        </w:rPr>
        <w:pPrChange w:id="2842" w:author="jmavares" w:date="2009-04-14T20:33:00Z">
          <w:pPr>
            <w:pStyle w:val="TitoloAMC1"/>
            <w:tabs>
              <w:tab w:val="clear" w:pos="0"/>
            </w:tabs>
            <w:ind w:left="720"/>
          </w:pPr>
        </w:pPrChange>
      </w:pPr>
      <w:bookmarkStart w:id="2843" w:name="_Toc130640445"/>
      <w:bookmarkStart w:id="2844" w:name="_Toc130714903"/>
      <w:bookmarkStart w:id="2845" w:name="_Toc130715210"/>
      <w:r w:rsidRPr="005D03CB">
        <w:rPr>
          <w:sz w:val="22"/>
          <w:szCs w:val="22"/>
        </w:rPr>
        <w:t>Requerimientos que deben cumplir los cascos para su correcta  utilización:</w:t>
      </w:r>
      <w:bookmarkEnd w:id="2843"/>
      <w:bookmarkEnd w:id="2844"/>
      <w:bookmarkEnd w:id="2845"/>
    </w:p>
    <w:p w:rsidR="00000000" w:rsidRDefault="0055454B">
      <w:pPr>
        <w:ind w:left="900"/>
        <w:pPrChange w:id="2846" w:author="jmavares" w:date="2009-04-14T20:33:00Z">
          <w:pPr>
            <w:ind w:left="720"/>
          </w:pPr>
        </w:pPrChange>
      </w:pPr>
    </w:p>
    <w:p w:rsidR="00000000" w:rsidRDefault="004575FA">
      <w:pPr>
        <w:numPr>
          <w:ilvl w:val="0"/>
          <w:numId w:val="10"/>
        </w:numPr>
        <w:ind w:left="900" w:firstLine="0"/>
        <w:jc w:val="both"/>
        <w:pPrChange w:id="2847" w:author="jmavares" w:date="2009-04-14T20:33:00Z">
          <w:pPr>
            <w:numPr>
              <w:numId w:val="10"/>
            </w:numPr>
            <w:tabs>
              <w:tab w:val="num" w:pos="1080"/>
            </w:tabs>
            <w:ind w:left="1080" w:hanging="360"/>
            <w:jc w:val="both"/>
          </w:pPr>
        </w:pPrChange>
      </w:pPr>
      <w:r w:rsidRPr="005D03CB">
        <w:t>Aislamiento eléctrico.</w:t>
      </w:r>
    </w:p>
    <w:p w:rsidR="00000000" w:rsidRDefault="004575FA">
      <w:pPr>
        <w:numPr>
          <w:ilvl w:val="0"/>
          <w:numId w:val="10"/>
        </w:numPr>
        <w:ind w:left="900" w:firstLine="0"/>
        <w:jc w:val="both"/>
        <w:pPrChange w:id="2848" w:author="jmavares" w:date="2009-04-14T20:33:00Z">
          <w:pPr>
            <w:numPr>
              <w:numId w:val="10"/>
            </w:numPr>
            <w:tabs>
              <w:tab w:val="num" w:pos="1080"/>
            </w:tabs>
            <w:ind w:left="1080" w:hanging="360"/>
            <w:jc w:val="both"/>
          </w:pPr>
        </w:pPrChange>
      </w:pPr>
      <w:r w:rsidRPr="005D03CB">
        <w:t>Resistencia al impacto.</w:t>
      </w:r>
    </w:p>
    <w:p w:rsidR="00000000" w:rsidRDefault="004575FA">
      <w:pPr>
        <w:numPr>
          <w:ilvl w:val="0"/>
          <w:numId w:val="10"/>
        </w:numPr>
        <w:ind w:left="900" w:firstLine="0"/>
        <w:jc w:val="both"/>
        <w:pPrChange w:id="2849" w:author="jmavares" w:date="2009-04-14T20:33:00Z">
          <w:pPr>
            <w:numPr>
              <w:numId w:val="10"/>
            </w:numPr>
            <w:tabs>
              <w:tab w:val="num" w:pos="1080"/>
            </w:tabs>
            <w:ind w:left="1080" w:hanging="360"/>
            <w:jc w:val="both"/>
          </w:pPr>
        </w:pPrChange>
      </w:pPr>
      <w:r w:rsidRPr="005D03CB">
        <w:t>Resistencia a la penetración.</w:t>
      </w:r>
    </w:p>
    <w:p w:rsidR="00000000" w:rsidRDefault="004575FA">
      <w:pPr>
        <w:numPr>
          <w:ilvl w:val="0"/>
          <w:numId w:val="10"/>
        </w:numPr>
        <w:ind w:left="900" w:firstLine="0"/>
        <w:jc w:val="both"/>
        <w:pPrChange w:id="2850" w:author="jmavares" w:date="2009-04-14T20:33:00Z">
          <w:pPr>
            <w:numPr>
              <w:numId w:val="10"/>
            </w:numPr>
            <w:tabs>
              <w:tab w:val="num" w:pos="1080"/>
            </w:tabs>
            <w:ind w:left="1080" w:hanging="360"/>
            <w:jc w:val="both"/>
          </w:pPr>
        </w:pPrChange>
      </w:pPr>
      <w:r w:rsidRPr="005D03CB">
        <w:t>Resistencia al agua hirviendo.</w:t>
      </w:r>
    </w:p>
    <w:p w:rsidR="00000000" w:rsidRDefault="004575FA">
      <w:pPr>
        <w:numPr>
          <w:ilvl w:val="0"/>
          <w:numId w:val="10"/>
        </w:numPr>
        <w:ind w:left="900" w:firstLine="0"/>
        <w:jc w:val="both"/>
        <w:pPrChange w:id="2851" w:author="jmavares" w:date="2009-04-14T20:33:00Z">
          <w:pPr>
            <w:numPr>
              <w:numId w:val="10"/>
            </w:numPr>
            <w:tabs>
              <w:tab w:val="num" w:pos="1080"/>
            </w:tabs>
            <w:ind w:left="1080" w:hanging="360"/>
            <w:jc w:val="both"/>
          </w:pPr>
        </w:pPrChange>
      </w:pPr>
      <w:r w:rsidRPr="005D03CB">
        <w:t>Inflamabilidad.</w:t>
      </w:r>
    </w:p>
    <w:p w:rsidR="00000000" w:rsidRDefault="004575FA">
      <w:pPr>
        <w:numPr>
          <w:ilvl w:val="0"/>
          <w:numId w:val="10"/>
        </w:numPr>
        <w:ind w:left="900" w:firstLine="0"/>
        <w:jc w:val="both"/>
        <w:pPrChange w:id="2852" w:author="jmavares" w:date="2009-04-14T20:33:00Z">
          <w:pPr>
            <w:numPr>
              <w:numId w:val="10"/>
            </w:numPr>
            <w:tabs>
              <w:tab w:val="num" w:pos="1080"/>
            </w:tabs>
            <w:ind w:left="1080" w:hanging="360"/>
            <w:jc w:val="both"/>
          </w:pPr>
        </w:pPrChange>
      </w:pPr>
      <w:r w:rsidRPr="005D03CB">
        <w:t>Absorción de agua.</w:t>
      </w:r>
    </w:p>
    <w:p w:rsidR="00000000" w:rsidRDefault="0055454B">
      <w:pPr>
        <w:ind w:left="900" w:right="851"/>
        <w:pPrChange w:id="2853" w:author="jmavares" w:date="2009-04-14T20:33:00Z">
          <w:pPr>
            <w:ind w:left="720" w:right="851"/>
          </w:pPr>
        </w:pPrChange>
      </w:pPr>
    </w:p>
    <w:p w:rsidR="00000000" w:rsidRDefault="004575FA">
      <w:pPr>
        <w:ind w:left="900" w:right="18"/>
        <w:jc w:val="both"/>
        <w:pPrChange w:id="2854" w:author="jmavares" w:date="2009-04-14T20:33:00Z">
          <w:pPr>
            <w:ind w:left="720" w:right="18"/>
            <w:jc w:val="both"/>
          </w:pPr>
        </w:pPrChange>
      </w:pPr>
      <w:r w:rsidRPr="005D03CB">
        <w:t>El casquete y la suspensión proveen protección limitada contra el impacto y la penetración de objetos que caen en la parte superior del casco, “PROTEGE”  de los golpes contra impacto o penetración en forma limitada por el frente, lado o parte posterior del casco; “PROTEGE” de riesgos eléctricos de alta tensión pero “EVITE” el contacto del casquete con cables eléctricos o equipos energizados en mal estado.</w:t>
      </w:r>
    </w:p>
    <w:p w:rsidR="00000000" w:rsidRDefault="0055454B">
      <w:pPr>
        <w:ind w:left="900" w:right="18"/>
        <w:jc w:val="both"/>
        <w:pPrChange w:id="2855" w:author="jmavares" w:date="2009-04-14T20:33:00Z">
          <w:pPr>
            <w:ind w:left="720" w:right="18"/>
            <w:jc w:val="both"/>
          </w:pPr>
        </w:pPrChange>
      </w:pPr>
    </w:p>
    <w:p w:rsidR="00000000" w:rsidRDefault="004575FA">
      <w:pPr>
        <w:ind w:left="900" w:right="18"/>
        <w:jc w:val="both"/>
        <w:pPrChange w:id="2856" w:author="jmavares" w:date="2009-04-14T20:33:00Z">
          <w:pPr>
            <w:ind w:left="720" w:right="18"/>
            <w:jc w:val="both"/>
          </w:pPr>
        </w:pPrChange>
      </w:pPr>
      <w:r w:rsidRPr="005D03CB">
        <w:t xml:space="preserve">No altere, perfore o modifique el casquete o suspensión, esto disminuye la protección contra impactos y destruye la protección dieléctrica. </w:t>
      </w:r>
    </w:p>
    <w:p w:rsidR="00000000" w:rsidRDefault="0055454B">
      <w:pPr>
        <w:ind w:left="900" w:right="851"/>
        <w:pPrChange w:id="2857" w:author="jmavares" w:date="2009-04-14T20:33:00Z">
          <w:pPr>
            <w:ind w:left="720" w:right="851"/>
          </w:pPr>
        </w:pPrChange>
      </w:pPr>
    </w:p>
    <w:p w:rsidR="00000000" w:rsidRDefault="004575FA">
      <w:pPr>
        <w:pStyle w:val="TitoloAMC1"/>
        <w:numPr>
          <w:ilvl w:val="1"/>
          <w:numId w:val="12"/>
        </w:numPr>
        <w:ind w:left="900" w:firstLine="0"/>
        <w:rPr>
          <w:sz w:val="22"/>
          <w:szCs w:val="22"/>
        </w:rPr>
        <w:pPrChange w:id="2858" w:author="jmavares" w:date="2009-04-14T20:33:00Z">
          <w:pPr>
            <w:pStyle w:val="TitoloAMC1"/>
            <w:numPr>
              <w:ilvl w:val="1"/>
              <w:numId w:val="12"/>
            </w:numPr>
            <w:tabs>
              <w:tab w:val="clear" w:pos="0"/>
              <w:tab w:val="num" w:pos="360"/>
            </w:tabs>
            <w:ind w:left="357" w:hanging="357"/>
          </w:pPr>
        </w:pPrChange>
      </w:pPr>
      <w:bookmarkStart w:id="2859" w:name="_Toc130640446"/>
      <w:bookmarkStart w:id="2860" w:name="_Toc130714904"/>
      <w:bookmarkStart w:id="2861" w:name="_Toc130715211"/>
      <w:r w:rsidRPr="005D03CB">
        <w:rPr>
          <w:sz w:val="22"/>
          <w:szCs w:val="22"/>
        </w:rPr>
        <w:t>Protectores Auditivos ( NORMA COVENIN 871):</w:t>
      </w:r>
      <w:bookmarkEnd w:id="2859"/>
      <w:bookmarkEnd w:id="2860"/>
      <w:bookmarkEnd w:id="2861"/>
    </w:p>
    <w:p w:rsidR="00000000" w:rsidRDefault="0055454B">
      <w:pPr>
        <w:ind w:left="900"/>
        <w:pPrChange w:id="2862" w:author="jmavares" w:date="2009-04-14T20:33:00Z">
          <w:pPr>
            <w:ind w:left="720"/>
          </w:pPr>
        </w:pPrChange>
      </w:pPr>
    </w:p>
    <w:p w:rsidR="00000000" w:rsidRDefault="004575FA">
      <w:pPr>
        <w:ind w:left="900" w:right="18"/>
        <w:jc w:val="both"/>
        <w:pPrChange w:id="2863" w:author="jmavares" w:date="2009-04-14T20:33:00Z">
          <w:pPr>
            <w:ind w:left="720" w:right="18"/>
            <w:jc w:val="both"/>
          </w:pPr>
        </w:pPrChange>
      </w:pPr>
      <w:r w:rsidRPr="005D03CB">
        <w:t xml:space="preserve">Es un dispositivo que se utiliza para proteger el sistema auditivo de los efectos del ruido. El protector auditivo recomendado y utilizado para trabajos en EL </w:t>
      </w:r>
      <w:r w:rsidR="00490586" w:rsidRPr="005D03CB">
        <w:t>ENTE CONTRATANTE</w:t>
      </w:r>
      <w:r w:rsidRPr="005D03CB">
        <w:t xml:space="preserve"> son del tipo:</w:t>
      </w:r>
    </w:p>
    <w:p w:rsidR="00000000" w:rsidRDefault="0055454B">
      <w:pPr>
        <w:ind w:left="900" w:right="851"/>
        <w:pPrChange w:id="2864" w:author="jmavares" w:date="2009-04-14T20:33:00Z">
          <w:pPr>
            <w:ind w:left="720" w:right="851"/>
          </w:pPr>
        </w:pPrChange>
      </w:pPr>
    </w:p>
    <w:p w:rsidR="00000000" w:rsidRDefault="004575FA">
      <w:pPr>
        <w:pStyle w:val="TitoloAMC1"/>
        <w:tabs>
          <w:tab w:val="clear" w:pos="0"/>
        </w:tabs>
        <w:ind w:left="900"/>
        <w:rPr>
          <w:sz w:val="22"/>
          <w:szCs w:val="22"/>
        </w:rPr>
        <w:pPrChange w:id="2865" w:author="jmavares" w:date="2009-04-14T20:33:00Z">
          <w:pPr>
            <w:pStyle w:val="TitoloAMC1"/>
            <w:tabs>
              <w:tab w:val="clear" w:pos="0"/>
            </w:tabs>
            <w:ind w:left="720"/>
          </w:pPr>
        </w:pPrChange>
      </w:pPr>
      <w:bookmarkStart w:id="2866" w:name="_Toc130640447"/>
      <w:bookmarkStart w:id="2867" w:name="_Toc130714905"/>
      <w:bookmarkStart w:id="2868" w:name="_Toc130715212"/>
      <w:r w:rsidRPr="005D03CB">
        <w:rPr>
          <w:sz w:val="22"/>
          <w:szCs w:val="22"/>
        </w:rPr>
        <w:t>Tapón auricular permanente :</w:t>
      </w:r>
      <w:bookmarkEnd w:id="2866"/>
      <w:bookmarkEnd w:id="2867"/>
      <w:bookmarkEnd w:id="2868"/>
    </w:p>
    <w:p w:rsidR="00000000" w:rsidRDefault="0055454B">
      <w:pPr>
        <w:ind w:left="900"/>
        <w:pPrChange w:id="2869" w:author="jmavares" w:date="2009-04-14T20:33:00Z">
          <w:pPr>
            <w:ind w:left="720"/>
          </w:pPr>
        </w:pPrChange>
      </w:pPr>
    </w:p>
    <w:p w:rsidR="00000000" w:rsidRDefault="004575FA">
      <w:pPr>
        <w:ind w:left="900" w:right="18"/>
        <w:jc w:val="both"/>
        <w:pPrChange w:id="2870" w:author="jmavares" w:date="2009-04-14T20:33:00Z">
          <w:pPr>
            <w:ind w:left="720" w:right="18"/>
            <w:jc w:val="both"/>
          </w:pPr>
        </w:pPrChange>
      </w:pPr>
      <w:r w:rsidRPr="005D03CB">
        <w:t>Es aquel tapón auricular de forma y tamaño permanente y que el par debe venir unido por un cordón.</w:t>
      </w:r>
    </w:p>
    <w:p w:rsidR="00000000" w:rsidRDefault="0055454B">
      <w:pPr>
        <w:ind w:left="900" w:right="851"/>
        <w:pPrChange w:id="2871" w:author="jmavares" w:date="2009-04-14T20:33:00Z">
          <w:pPr>
            <w:ind w:left="720" w:right="851"/>
          </w:pPr>
        </w:pPrChange>
      </w:pPr>
    </w:p>
    <w:p w:rsidR="00000000" w:rsidRDefault="004575FA">
      <w:pPr>
        <w:pStyle w:val="TitoloAMC1"/>
        <w:tabs>
          <w:tab w:val="clear" w:pos="0"/>
        </w:tabs>
        <w:ind w:left="900"/>
        <w:rPr>
          <w:sz w:val="22"/>
          <w:szCs w:val="22"/>
        </w:rPr>
        <w:pPrChange w:id="2872" w:author="jmavares" w:date="2009-04-14T20:33:00Z">
          <w:pPr>
            <w:pStyle w:val="TitoloAMC1"/>
            <w:tabs>
              <w:tab w:val="clear" w:pos="0"/>
            </w:tabs>
            <w:ind w:left="720"/>
          </w:pPr>
        </w:pPrChange>
      </w:pPr>
      <w:bookmarkStart w:id="2873" w:name="_Toc130640448"/>
      <w:bookmarkStart w:id="2874" w:name="_Toc130714906"/>
      <w:bookmarkStart w:id="2875" w:name="_Toc130715213"/>
      <w:r w:rsidRPr="005D03CB">
        <w:rPr>
          <w:sz w:val="22"/>
          <w:szCs w:val="22"/>
        </w:rPr>
        <w:t>Cobertor o copa:</w:t>
      </w:r>
      <w:bookmarkEnd w:id="2873"/>
      <w:bookmarkEnd w:id="2874"/>
      <w:bookmarkEnd w:id="2875"/>
      <w:r w:rsidRPr="005D03CB">
        <w:rPr>
          <w:sz w:val="22"/>
          <w:szCs w:val="22"/>
        </w:rPr>
        <w:t xml:space="preserve"> </w:t>
      </w:r>
    </w:p>
    <w:p w:rsidR="00000000" w:rsidRDefault="0055454B">
      <w:pPr>
        <w:ind w:left="900" w:right="851"/>
        <w:pPrChange w:id="2876" w:author="jmavares" w:date="2009-04-14T20:33:00Z">
          <w:pPr>
            <w:ind w:left="720" w:right="851"/>
          </w:pPr>
        </w:pPrChange>
      </w:pPr>
    </w:p>
    <w:p w:rsidR="00000000" w:rsidRDefault="004575FA">
      <w:pPr>
        <w:ind w:left="900" w:right="18"/>
        <w:jc w:val="both"/>
        <w:pPrChange w:id="2877" w:author="jmavares" w:date="2009-04-14T20:33:00Z">
          <w:pPr>
            <w:ind w:left="720" w:right="18"/>
            <w:jc w:val="both"/>
          </w:pPr>
        </w:pPrChange>
      </w:pPr>
      <w:r w:rsidRPr="005D03CB">
        <w:t>Es un protector auditivo que se adapta sobre el pabellón de la oreja habitualmente con un resguardo blando y que es mantenido en posición adecuada por una banda en la cabeza o mediante un resorte a un casco de seguridad.</w:t>
      </w:r>
    </w:p>
    <w:p w:rsidR="00000000" w:rsidRDefault="0055454B">
      <w:pPr>
        <w:ind w:left="900" w:right="851"/>
        <w:pPrChange w:id="2878" w:author="jmavares" w:date="2009-04-14T20:33:00Z">
          <w:pPr>
            <w:ind w:left="720" w:right="851"/>
          </w:pPr>
        </w:pPrChange>
      </w:pPr>
    </w:p>
    <w:p w:rsidR="00000000" w:rsidRDefault="004575FA">
      <w:pPr>
        <w:pStyle w:val="TitoloAMC1"/>
        <w:tabs>
          <w:tab w:val="clear" w:pos="0"/>
        </w:tabs>
        <w:ind w:left="900"/>
        <w:rPr>
          <w:sz w:val="22"/>
          <w:szCs w:val="22"/>
        </w:rPr>
        <w:pPrChange w:id="2879" w:author="jmavares" w:date="2009-04-14T20:33:00Z">
          <w:pPr>
            <w:pStyle w:val="TitoloAMC1"/>
            <w:tabs>
              <w:tab w:val="clear" w:pos="0"/>
            </w:tabs>
            <w:ind w:left="720"/>
          </w:pPr>
        </w:pPrChange>
      </w:pPr>
      <w:bookmarkStart w:id="2880" w:name="_Toc130640449"/>
      <w:bookmarkStart w:id="2881" w:name="_Toc130714907"/>
      <w:bookmarkStart w:id="2882" w:name="_Toc130715214"/>
      <w:r w:rsidRPr="005D03CB">
        <w:rPr>
          <w:sz w:val="22"/>
          <w:szCs w:val="22"/>
        </w:rPr>
        <w:t>Requerimientos que deben cumplir los protectores auditivos para su correcta  utilización:</w:t>
      </w:r>
      <w:bookmarkEnd w:id="2880"/>
      <w:bookmarkEnd w:id="2881"/>
      <w:bookmarkEnd w:id="2882"/>
    </w:p>
    <w:p w:rsidR="00000000" w:rsidRDefault="0055454B">
      <w:pPr>
        <w:ind w:left="900"/>
        <w:pPrChange w:id="2883" w:author="jmavares" w:date="2009-04-14T20:33:00Z">
          <w:pPr>
            <w:ind w:left="720"/>
          </w:pPr>
        </w:pPrChange>
      </w:pPr>
    </w:p>
    <w:p w:rsidR="00000000" w:rsidRDefault="004575FA">
      <w:pPr>
        <w:numPr>
          <w:ilvl w:val="0"/>
          <w:numId w:val="10"/>
        </w:numPr>
        <w:ind w:left="900" w:firstLine="0"/>
        <w:jc w:val="both"/>
        <w:pPrChange w:id="2884" w:author="jmavares" w:date="2009-04-14T20:33:00Z">
          <w:pPr>
            <w:numPr>
              <w:numId w:val="10"/>
            </w:numPr>
            <w:tabs>
              <w:tab w:val="num" w:pos="1080"/>
            </w:tabs>
            <w:ind w:left="1080" w:hanging="360"/>
            <w:jc w:val="both"/>
          </w:pPr>
        </w:pPrChange>
      </w:pPr>
      <w:r w:rsidRPr="005D03CB">
        <w:t>Resistencia a altas temperaturas.</w:t>
      </w:r>
    </w:p>
    <w:p w:rsidR="00000000" w:rsidRDefault="004575FA">
      <w:pPr>
        <w:numPr>
          <w:ilvl w:val="0"/>
          <w:numId w:val="10"/>
        </w:numPr>
        <w:ind w:left="900" w:firstLine="0"/>
        <w:jc w:val="both"/>
        <w:pPrChange w:id="2885" w:author="jmavares" w:date="2009-04-14T20:33:00Z">
          <w:pPr>
            <w:numPr>
              <w:numId w:val="10"/>
            </w:numPr>
            <w:tabs>
              <w:tab w:val="num" w:pos="1080"/>
            </w:tabs>
            <w:ind w:left="1080" w:hanging="360"/>
            <w:jc w:val="both"/>
          </w:pPr>
        </w:pPrChange>
      </w:pPr>
      <w:r w:rsidRPr="005D03CB">
        <w:t>Resistencia de choque.</w:t>
      </w:r>
    </w:p>
    <w:p w:rsidR="00000000" w:rsidRDefault="004575FA">
      <w:pPr>
        <w:numPr>
          <w:ilvl w:val="0"/>
          <w:numId w:val="10"/>
        </w:numPr>
        <w:ind w:left="900" w:firstLine="0"/>
        <w:jc w:val="both"/>
        <w:pPrChange w:id="2886" w:author="jmavares" w:date="2009-04-14T20:33:00Z">
          <w:pPr>
            <w:numPr>
              <w:numId w:val="10"/>
            </w:numPr>
            <w:tabs>
              <w:tab w:val="num" w:pos="1080"/>
            </w:tabs>
            <w:ind w:left="1080" w:hanging="360"/>
            <w:jc w:val="both"/>
          </w:pPr>
        </w:pPrChange>
      </w:pPr>
      <w:r w:rsidRPr="005D03CB">
        <w:t>Resistencia de vibración.</w:t>
      </w:r>
    </w:p>
    <w:p w:rsidR="00000000" w:rsidRDefault="004575FA">
      <w:pPr>
        <w:numPr>
          <w:ilvl w:val="0"/>
          <w:numId w:val="10"/>
        </w:numPr>
        <w:ind w:left="900" w:firstLine="0"/>
        <w:jc w:val="both"/>
        <w:rPr>
          <w:b/>
        </w:rPr>
        <w:pPrChange w:id="2887" w:author="jmavares" w:date="2009-04-14T20:33:00Z">
          <w:pPr>
            <w:numPr>
              <w:numId w:val="10"/>
            </w:numPr>
            <w:tabs>
              <w:tab w:val="num" w:pos="1080"/>
            </w:tabs>
            <w:ind w:left="1080" w:hanging="360"/>
            <w:jc w:val="both"/>
          </w:pPr>
        </w:pPrChange>
      </w:pPr>
      <w:r w:rsidRPr="005D03CB">
        <w:t>Fácil de limpiar.</w:t>
      </w:r>
    </w:p>
    <w:p w:rsidR="00000000" w:rsidRDefault="0055454B">
      <w:pPr>
        <w:ind w:left="900" w:right="851"/>
        <w:pPrChange w:id="2888" w:author="jmavares" w:date="2009-04-14T20:33:00Z">
          <w:pPr>
            <w:ind w:left="720" w:right="851"/>
          </w:pPr>
        </w:pPrChange>
      </w:pPr>
    </w:p>
    <w:p w:rsidR="00000000" w:rsidRDefault="004575FA">
      <w:pPr>
        <w:pStyle w:val="TitoloAMC1"/>
        <w:numPr>
          <w:ilvl w:val="1"/>
          <w:numId w:val="12"/>
        </w:numPr>
        <w:ind w:left="900" w:firstLine="0"/>
        <w:rPr>
          <w:sz w:val="22"/>
          <w:szCs w:val="22"/>
        </w:rPr>
        <w:pPrChange w:id="2889" w:author="jmavares" w:date="2009-04-14T20:33:00Z">
          <w:pPr>
            <w:pStyle w:val="TitoloAMC1"/>
            <w:numPr>
              <w:ilvl w:val="1"/>
              <w:numId w:val="12"/>
            </w:numPr>
            <w:tabs>
              <w:tab w:val="clear" w:pos="0"/>
              <w:tab w:val="num" w:pos="360"/>
            </w:tabs>
            <w:ind w:left="357" w:hanging="357"/>
          </w:pPr>
        </w:pPrChange>
      </w:pPr>
      <w:bookmarkStart w:id="2890" w:name="_Toc130640450"/>
      <w:bookmarkStart w:id="2891" w:name="_Toc130714908"/>
      <w:bookmarkStart w:id="2892" w:name="_Toc130715215"/>
      <w:r w:rsidRPr="005D03CB">
        <w:rPr>
          <w:sz w:val="22"/>
          <w:szCs w:val="22"/>
        </w:rPr>
        <w:t>Guantes de labor ( NORMA COVENIN 1927) :</w:t>
      </w:r>
      <w:bookmarkEnd w:id="2890"/>
      <w:bookmarkEnd w:id="2891"/>
      <w:bookmarkEnd w:id="2892"/>
    </w:p>
    <w:p w:rsidR="00000000" w:rsidRDefault="0055454B">
      <w:pPr>
        <w:ind w:left="900"/>
        <w:pPrChange w:id="2893" w:author="jmavares" w:date="2009-04-14T20:33:00Z">
          <w:pPr>
            <w:ind w:left="720"/>
          </w:pPr>
        </w:pPrChange>
      </w:pPr>
    </w:p>
    <w:p w:rsidR="00000000" w:rsidRDefault="004575FA">
      <w:pPr>
        <w:ind w:left="900"/>
        <w:jc w:val="both"/>
        <w:pPrChange w:id="2894" w:author="jmavares" w:date="2009-04-14T20:33:00Z">
          <w:pPr>
            <w:ind w:left="720"/>
            <w:jc w:val="both"/>
          </w:pPr>
        </w:pPrChange>
      </w:pPr>
      <w:r w:rsidRPr="005D03CB">
        <w:t>Es una pieza con los dedos separados utilizada para proteger la mano de la muñeca.</w:t>
      </w:r>
    </w:p>
    <w:p w:rsidR="00000000" w:rsidRDefault="0055454B">
      <w:pPr>
        <w:ind w:left="900"/>
        <w:jc w:val="both"/>
        <w:pPrChange w:id="2895" w:author="jmavares" w:date="2009-04-14T20:33:00Z">
          <w:pPr>
            <w:ind w:left="720"/>
            <w:jc w:val="both"/>
          </w:pPr>
        </w:pPrChange>
      </w:pPr>
    </w:p>
    <w:p w:rsidR="00000000" w:rsidRDefault="004575FA">
      <w:pPr>
        <w:pStyle w:val="TitoloAMC1"/>
        <w:tabs>
          <w:tab w:val="clear" w:pos="0"/>
        </w:tabs>
        <w:ind w:left="900"/>
        <w:rPr>
          <w:sz w:val="22"/>
          <w:szCs w:val="22"/>
        </w:rPr>
        <w:pPrChange w:id="2896" w:author="jmavares" w:date="2009-04-14T20:33:00Z">
          <w:pPr>
            <w:pStyle w:val="TitoloAMC1"/>
            <w:tabs>
              <w:tab w:val="clear" w:pos="0"/>
            </w:tabs>
            <w:ind w:left="720"/>
          </w:pPr>
        </w:pPrChange>
      </w:pPr>
      <w:bookmarkStart w:id="2897" w:name="_Toc130640451"/>
      <w:bookmarkStart w:id="2898" w:name="_Toc130714909"/>
      <w:bookmarkStart w:id="2899" w:name="_Toc130715216"/>
      <w:r w:rsidRPr="005D03CB">
        <w:rPr>
          <w:sz w:val="22"/>
          <w:szCs w:val="22"/>
        </w:rPr>
        <w:t>Requerimientos que deben cumplir los guantes de labor para su adecuada  utilización:</w:t>
      </w:r>
      <w:bookmarkEnd w:id="2897"/>
      <w:bookmarkEnd w:id="2898"/>
      <w:bookmarkEnd w:id="2899"/>
    </w:p>
    <w:p w:rsidR="00000000" w:rsidRDefault="0055454B">
      <w:pPr>
        <w:ind w:left="900"/>
        <w:jc w:val="both"/>
        <w:pPrChange w:id="2900" w:author="jmavares" w:date="2009-04-14T20:33:00Z">
          <w:pPr>
            <w:ind w:left="720"/>
            <w:jc w:val="both"/>
          </w:pPr>
        </w:pPrChange>
      </w:pPr>
    </w:p>
    <w:p w:rsidR="00000000" w:rsidRDefault="004575FA">
      <w:pPr>
        <w:numPr>
          <w:ilvl w:val="0"/>
          <w:numId w:val="11"/>
        </w:numPr>
        <w:ind w:left="900" w:firstLine="0"/>
        <w:jc w:val="both"/>
        <w:pPrChange w:id="2901" w:author="jmavares" w:date="2009-04-14T20:33:00Z">
          <w:pPr>
            <w:numPr>
              <w:numId w:val="11"/>
            </w:numPr>
            <w:tabs>
              <w:tab w:val="num" w:pos="720"/>
            </w:tabs>
            <w:ind w:left="720" w:hanging="360"/>
            <w:jc w:val="both"/>
          </w:pPr>
        </w:pPrChange>
      </w:pPr>
      <w:r w:rsidRPr="005D03CB">
        <w:t>El tipo de cuero deberá ser carnaza, lo usará en todas las partes del guante o en una parte en particular.</w:t>
      </w:r>
    </w:p>
    <w:p w:rsidR="00000000" w:rsidRDefault="004575FA">
      <w:pPr>
        <w:numPr>
          <w:ilvl w:val="0"/>
          <w:numId w:val="11"/>
        </w:numPr>
        <w:ind w:left="900" w:firstLine="0"/>
        <w:jc w:val="both"/>
        <w:pPrChange w:id="2902" w:author="jmavares" w:date="2009-04-14T20:33:00Z">
          <w:pPr>
            <w:numPr>
              <w:numId w:val="11"/>
            </w:numPr>
            <w:tabs>
              <w:tab w:val="num" w:pos="720"/>
            </w:tabs>
            <w:ind w:left="720" w:hanging="360"/>
            <w:jc w:val="both"/>
          </w:pPr>
        </w:pPrChange>
      </w:pPr>
      <w:r w:rsidRPr="005D03CB">
        <w:t>No deberá presentar cortes o grietas, ni superficies cortantes, así como también que no produzca rozadura, ni herida al ser utilizado por el usuario.</w:t>
      </w:r>
    </w:p>
    <w:p w:rsidR="00000000" w:rsidRDefault="004575FA">
      <w:pPr>
        <w:numPr>
          <w:ilvl w:val="0"/>
          <w:numId w:val="11"/>
        </w:numPr>
        <w:ind w:left="900" w:firstLine="0"/>
        <w:jc w:val="both"/>
        <w:pPrChange w:id="2903" w:author="jmavares" w:date="2009-04-14T20:33:00Z">
          <w:pPr>
            <w:numPr>
              <w:numId w:val="11"/>
            </w:numPr>
            <w:tabs>
              <w:tab w:val="num" w:pos="720"/>
            </w:tabs>
            <w:ind w:left="720" w:hanging="360"/>
            <w:jc w:val="both"/>
          </w:pPr>
        </w:pPrChange>
      </w:pPr>
      <w:r w:rsidRPr="005D03CB">
        <w:t>Deberá tener cierto grado de flexibilidad que le permita la libre maniobrabilidad al usuario, sin que disminuya las características del guante.</w:t>
      </w:r>
    </w:p>
    <w:p w:rsidR="00000000" w:rsidRDefault="0055454B">
      <w:pPr>
        <w:ind w:left="900" w:right="851"/>
        <w:pPrChange w:id="2904" w:author="jmavares" w:date="2009-04-14T20:33:00Z">
          <w:pPr>
            <w:ind w:left="720" w:right="851"/>
          </w:pPr>
        </w:pPrChange>
      </w:pPr>
    </w:p>
    <w:p w:rsidR="00000000" w:rsidRDefault="004575FA">
      <w:pPr>
        <w:pStyle w:val="TitoloAMC1"/>
        <w:numPr>
          <w:ilvl w:val="1"/>
          <w:numId w:val="12"/>
        </w:numPr>
        <w:ind w:left="900" w:firstLine="0"/>
        <w:rPr>
          <w:sz w:val="22"/>
          <w:szCs w:val="22"/>
        </w:rPr>
        <w:pPrChange w:id="2905" w:author="jmavares" w:date="2009-04-14T20:33:00Z">
          <w:pPr>
            <w:pStyle w:val="TitoloAMC1"/>
            <w:numPr>
              <w:ilvl w:val="1"/>
              <w:numId w:val="12"/>
            </w:numPr>
            <w:tabs>
              <w:tab w:val="clear" w:pos="0"/>
              <w:tab w:val="num" w:pos="360"/>
            </w:tabs>
            <w:ind w:left="357" w:hanging="357"/>
          </w:pPr>
        </w:pPrChange>
      </w:pPr>
      <w:bookmarkStart w:id="2906" w:name="_Toc130640452"/>
      <w:bookmarkStart w:id="2907" w:name="_Toc130714910"/>
      <w:bookmarkStart w:id="2908" w:name="_Toc130715217"/>
      <w:r w:rsidRPr="005D03CB">
        <w:rPr>
          <w:sz w:val="22"/>
          <w:szCs w:val="22"/>
        </w:rPr>
        <w:t>Protectores oculares y faciales ( NORMA COVENIN 955):</w:t>
      </w:r>
      <w:bookmarkEnd w:id="2906"/>
      <w:bookmarkEnd w:id="2907"/>
      <w:bookmarkEnd w:id="2908"/>
    </w:p>
    <w:p w:rsidR="00000000" w:rsidRDefault="0055454B">
      <w:pPr>
        <w:ind w:left="900"/>
        <w:jc w:val="both"/>
        <w:pPrChange w:id="2909" w:author="jmavares" w:date="2009-04-14T20:33:00Z">
          <w:pPr>
            <w:ind w:left="720"/>
            <w:jc w:val="both"/>
          </w:pPr>
        </w:pPrChange>
      </w:pPr>
    </w:p>
    <w:p w:rsidR="00000000" w:rsidRDefault="004575FA">
      <w:pPr>
        <w:ind w:left="900"/>
        <w:jc w:val="both"/>
        <w:pPrChange w:id="2910" w:author="jmavares" w:date="2009-04-14T20:33:00Z">
          <w:pPr>
            <w:ind w:left="720"/>
            <w:jc w:val="both"/>
          </w:pPr>
        </w:pPrChange>
      </w:pPr>
      <w:r w:rsidRPr="005D03CB">
        <w:t>Es un medio transparente de vidrio o plástico coloro o incoloro, a través del cual el usuario puede ver, montado en una armadura apropiada.</w:t>
      </w:r>
    </w:p>
    <w:p w:rsidR="00000000" w:rsidRDefault="0055454B">
      <w:pPr>
        <w:ind w:left="900"/>
        <w:jc w:val="both"/>
        <w:pPrChange w:id="2911" w:author="jmavares" w:date="2009-04-14T20:33:00Z">
          <w:pPr>
            <w:ind w:left="720"/>
            <w:jc w:val="both"/>
          </w:pPr>
        </w:pPrChange>
      </w:pPr>
    </w:p>
    <w:p w:rsidR="00000000" w:rsidRDefault="004575FA">
      <w:pPr>
        <w:ind w:left="900"/>
        <w:jc w:val="both"/>
        <w:pPrChange w:id="2912" w:author="jmavares" w:date="2009-04-14T20:33:00Z">
          <w:pPr>
            <w:ind w:left="720"/>
            <w:jc w:val="both"/>
          </w:pPr>
        </w:pPrChange>
      </w:pPr>
      <w:r w:rsidRPr="005D03CB">
        <w:t xml:space="preserve">Los protectores oculares y faciales recomendado y utilizado para trabajos en EL </w:t>
      </w:r>
      <w:r w:rsidR="00490586" w:rsidRPr="005D03CB">
        <w:t>ENTE CONTRATANTE</w:t>
      </w:r>
      <w:r w:rsidRPr="005D03CB">
        <w:t xml:space="preserve"> deben cumplir las siguientes características:</w:t>
      </w:r>
    </w:p>
    <w:p w:rsidR="00000000" w:rsidRDefault="0055454B">
      <w:pPr>
        <w:ind w:left="900"/>
        <w:jc w:val="both"/>
        <w:pPrChange w:id="2913" w:author="jmavares" w:date="2009-04-14T20:33:00Z">
          <w:pPr>
            <w:ind w:left="720"/>
            <w:jc w:val="both"/>
          </w:pPr>
        </w:pPrChange>
      </w:pPr>
    </w:p>
    <w:p w:rsidR="00000000" w:rsidRDefault="004575FA">
      <w:pPr>
        <w:ind w:left="900"/>
        <w:jc w:val="both"/>
        <w:pPrChange w:id="2914" w:author="jmavares" w:date="2009-04-14T20:33:00Z">
          <w:pPr>
            <w:ind w:left="720"/>
            <w:jc w:val="both"/>
          </w:pPr>
        </w:pPrChange>
      </w:pPr>
      <w:r w:rsidRPr="005D03CB">
        <w:t>Deben cumplir con la norma internacional ANSI Z87.1-1989 y COVENIN 955.</w:t>
      </w:r>
    </w:p>
    <w:p w:rsidR="00000000" w:rsidRDefault="0055454B">
      <w:pPr>
        <w:ind w:left="900"/>
        <w:jc w:val="both"/>
        <w:pPrChange w:id="2915" w:author="jmavares" w:date="2009-04-14T20:33:00Z">
          <w:pPr>
            <w:ind w:left="720"/>
            <w:jc w:val="both"/>
          </w:pPr>
        </w:pPrChange>
      </w:pPr>
    </w:p>
    <w:p w:rsidR="00000000" w:rsidRDefault="004575FA">
      <w:pPr>
        <w:ind w:left="900"/>
        <w:jc w:val="both"/>
        <w:pPrChange w:id="2916" w:author="jmavares" w:date="2009-04-14T20:33:00Z">
          <w:pPr>
            <w:ind w:left="720"/>
            <w:jc w:val="both"/>
          </w:pPr>
        </w:pPrChange>
      </w:pPr>
      <w:r w:rsidRPr="005D03CB">
        <w:t>La lente debe ser color claro para trabajos normales, gris o verde para trabajos a la intemperie y ámbar para trabajos de inspección de tal manera que el usuario pueda ver, montado en una armadura apropiada.</w:t>
      </w:r>
    </w:p>
    <w:p w:rsidR="00000000" w:rsidRDefault="0055454B">
      <w:pPr>
        <w:ind w:left="900"/>
        <w:jc w:val="both"/>
        <w:pPrChange w:id="2917" w:author="jmavares" w:date="2009-04-14T20:33:00Z">
          <w:pPr>
            <w:ind w:left="720"/>
            <w:jc w:val="both"/>
          </w:pPr>
        </w:pPrChange>
      </w:pPr>
    </w:p>
    <w:p w:rsidR="00000000" w:rsidRDefault="004575FA">
      <w:pPr>
        <w:ind w:left="900"/>
        <w:jc w:val="both"/>
        <w:pPrChange w:id="2918" w:author="jmavares" w:date="2009-04-14T20:33:00Z">
          <w:pPr>
            <w:ind w:left="720"/>
            <w:jc w:val="both"/>
          </w:pPr>
        </w:pPrChange>
      </w:pPr>
      <w:r w:rsidRPr="005D03CB">
        <w:t>Fabricado con 100% POLICARBONATO.</w:t>
      </w:r>
    </w:p>
    <w:p w:rsidR="00000000" w:rsidRDefault="0055454B">
      <w:pPr>
        <w:ind w:left="900"/>
        <w:jc w:val="both"/>
        <w:pPrChange w:id="2919" w:author="jmavares" w:date="2009-04-14T20:33:00Z">
          <w:pPr>
            <w:ind w:left="720"/>
            <w:jc w:val="both"/>
          </w:pPr>
        </w:pPrChange>
      </w:pPr>
    </w:p>
    <w:p w:rsidR="00000000" w:rsidRDefault="004575FA">
      <w:pPr>
        <w:ind w:left="900"/>
        <w:jc w:val="both"/>
        <w:pPrChange w:id="2920" w:author="jmavares" w:date="2009-04-14T20:33:00Z">
          <w:pPr>
            <w:ind w:left="720"/>
            <w:jc w:val="both"/>
          </w:pPr>
        </w:pPrChange>
      </w:pPr>
      <w:r w:rsidRPr="005D03CB">
        <w:t>Poseer barreras protectoras laterales con ventilación, entre otros.</w:t>
      </w:r>
    </w:p>
    <w:p w:rsidR="00000000" w:rsidRDefault="0055454B">
      <w:pPr>
        <w:pStyle w:val="TitoloAMC1"/>
        <w:tabs>
          <w:tab w:val="clear" w:pos="0"/>
          <w:tab w:val="num" w:pos="1980"/>
        </w:tabs>
        <w:ind w:left="900"/>
        <w:rPr>
          <w:b w:val="0"/>
          <w:bCs w:val="0"/>
          <w:sz w:val="22"/>
          <w:szCs w:val="22"/>
        </w:rPr>
        <w:pPrChange w:id="2921" w:author="jmavares" w:date="2009-04-14T20:33:00Z">
          <w:pPr>
            <w:pStyle w:val="TitoloAMC1"/>
            <w:tabs>
              <w:tab w:val="clear" w:pos="0"/>
              <w:tab w:val="num" w:pos="1980"/>
            </w:tabs>
            <w:ind w:left="720"/>
          </w:pPr>
        </w:pPrChange>
      </w:pPr>
    </w:p>
    <w:p w:rsidR="00000000" w:rsidRDefault="004575FA">
      <w:pPr>
        <w:pStyle w:val="TitoloAMC1"/>
        <w:numPr>
          <w:ilvl w:val="1"/>
          <w:numId w:val="12"/>
        </w:numPr>
        <w:ind w:left="900" w:firstLine="0"/>
        <w:rPr>
          <w:sz w:val="22"/>
          <w:szCs w:val="22"/>
        </w:rPr>
        <w:pPrChange w:id="2922" w:author="jmavares" w:date="2009-04-14T20:33:00Z">
          <w:pPr>
            <w:pStyle w:val="TitoloAMC1"/>
            <w:numPr>
              <w:ilvl w:val="1"/>
              <w:numId w:val="12"/>
            </w:numPr>
            <w:tabs>
              <w:tab w:val="clear" w:pos="0"/>
              <w:tab w:val="num" w:pos="360"/>
            </w:tabs>
            <w:ind w:left="357" w:hanging="357"/>
          </w:pPr>
        </w:pPrChange>
      </w:pPr>
      <w:bookmarkStart w:id="2923" w:name="_Toc130640453"/>
      <w:bookmarkStart w:id="2924" w:name="_Toc130714911"/>
      <w:bookmarkStart w:id="2925" w:name="_Toc130715218"/>
      <w:r w:rsidRPr="005D03CB">
        <w:rPr>
          <w:sz w:val="22"/>
          <w:szCs w:val="22"/>
        </w:rPr>
        <w:t>Protección respiratoria ( NORMA COVENIN 1056- I ):</w:t>
      </w:r>
      <w:bookmarkEnd w:id="2923"/>
      <w:bookmarkEnd w:id="2924"/>
      <w:bookmarkEnd w:id="2925"/>
    </w:p>
    <w:p w:rsidR="00000000" w:rsidRDefault="0055454B">
      <w:pPr>
        <w:ind w:left="900"/>
        <w:jc w:val="both"/>
        <w:pPrChange w:id="2926" w:author="jmavares" w:date="2009-04-14T20:33:00Z">
          <w:pPr>
            <w:ind w:left="720"/>
            <w:jc w:val="both"/>
          </w:pPr>
        </w:pPrChange>
      </w:pPr>
    </w:p>
    <w:p w:rsidR="00000000" w:rsidRDefault="004575FA">
      <w:pPr>
        <w:ind w:left="900"/>
        <w:jc w:val="both"/>
        <w:pPrChange w:id="2927" w:author="jmavares" w:date="2009-04-14T20:33:00Z">
          <w:pPr>
            <w:ind w:left="720"/>
            <w:jc w:val="both"/>
          </w:pPr>
        </w:pPrChange>
      </w:pPr>
      <w:r w:rsidRPr="005D03CB">
        <w:t>Es un dispositivo diseñado para proteger al usuario de la inhalación de contaminantes, así como también, de la deficiencia de oxigeno.</w:t>
      </w:r>
    </w:p>
    <w:p w:rsidR="00000000" w:rsidRDefault="0055454B">
      <w:pPr>
        <w:ind w:left="900"/>
        <w:jc w:val="both"/>
        <w:pPrChange w:id="2928" w:author="jmavares" w:date="2009-04-14T20:33:00Z">
          <w:pPr>
            <w:ind w:left="720"/>
            <w:jc w:val="both"/>
          </w:pPr>
        </w:pPrChange>
      </w:pPr>
    </w:p>
    <w:p w:rsidR="00000000" w:rsidRDefault="004575FA">
      <w:pPr>
        <w:ind w:left="900"/>
        <w:jc w:val="both"/>
        <w:pPrChange w:id="2929" w:author="jmavares" w:date="2009-04-14T20:33:00Z">
          <w:pPr>
            <w:ind w:left="720"/>
            <w:jc w:val="both"/>
          </w:pPr>
        </w:pPrChange>
      </w:pPr>
      <w:r w:rsidRPr="005D03CB">
        <w:t>Los equipos de protección respiratoria pueden ser de media cara o cara completa, por lo que sus respectivos filtros se clasifican según su habilidad de captar diferentes tipos de contaminantes dependiendo de los niveles de concentración de dichos contaminantes.</w:t>
      </w:r>
    </w:p>
    <w:p w:rsidR="00000000" w:rsidRDefault="0055454B">
      <w:pPr>
        <w:ind w:left="900"/>
        <w:jc w:val="both"/>
        <w:pPrChange w:id="2930" w:author="jmavares" w:date="2009-04-14T20:33:00Z">
          <w:pPr>
            <w:pStyle w:val="BodyText"/>
            <w:ind w:left="720"/>
          </w:pPr>
        </w:pPrChange>
      </w:pPr>
    </w:p>
    <w:p w:rsidR="008213A6" w:rsidRPr="005D03CB" w:rsidRDefault="008213A6" w:rsidP="007E7756">
      <w:pPr>
        <w:ind w:left="900"/>
        <w:jc w:val="both"/>
        <w:rPr>
          <w:ins w:id="2931" w:author="jmavares" w:date="2009-04-14T20:33:00Z"/>
          <w:b/>
        </w:rPr>
      </w:pPr>
      <w:ins w:id="2932" w:author="jmavares" w:date="2009-04-14T20:33:00Z">
        <w:r w:rsidRPr="005D03CB">
          <w:rPr>
            <w:b/>
          </w:rPr>
          <w:t xml:space="preserve">8.26 CONDICIONES DE SITIO </w:t>
        </w:r>
      </w:ins>
    </w:p>
    <w:p w:rsidR="008213A6" w:rsidRPr="005D03CB" w:rsidRDefault="008213A6" w:rsidP="007E7756">
      <w:pPr>
        <w:ind w:left="900"/>
        <w:jc w:val="both"/>
        <w:rPr>
          <w:ins w:id="2933" w:author="jmavares" w:date="2009-04-14T20:33:00Z"/>
        </w:rPr>
      </w:pPr>
    </w:p>
    <w:tbl>
      <w:tblPr>
        <w:tblpPr w:leftFromText="141" w:rightFromText="141" w:vertAnchor="text" w:horzAnchor="page" w:tblpX="1873" w:tblpY="1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68"/>
        <w:gridCol w:w="1800"/>
      </w:tblGrid>
      <w:tr w:rsidR="003A7F7F" w:rsidRPr="005D03CB">
        <w:trPr>
          <w:trHeight w:val="200"/>
          <w:ins w:id="2934" w:author="jmavares" w:date="2009-04-14T20:33:00Z"/>
        </w:trPr>
        <w:tc>
          <w:tcPr>
            <w:tcW w:w="4068" w:type="dxa"/>
          </w:tcPr>
          <w:p w:rsidR="003A7F7F" w:rsidRPr="005D03CB" w:rsidRDefault="003A7F7F" w:rsidP="003A7F7F">
            <w:pPr>
              <w:suppressLineNumbers/>
              <w:tabs>
                <w:tab w:val="left" w:pos="-600"/>
                <w:tab w:val="left" w:pos="0"/>
                <w:tab w:val="left" w:pos="600"/>
                <w:tab w:val="left" w:pos="1200"/>
                <w:tab w:val="left" w:pos="1800"/>
                <w:tab w:val="left" w:pos="3420"/>
                <w:tab w:val="left" w:pos="5670"/>
                <w:tab w:val="left" w:pos="8400"/>
              </w:tabs>
              <w:suppressAutoHyphens/>
              <w:rPr>
                <w:ins w:id="2935" w:author="jmavares" w:date="2009-04-14T20:33:00Z"/>
                <w:lang w:val="en-US"/>
              </w:rPr>
            </w:pPr>
            <w:ins w:id="2936" w:author="jmavares" w:date="2009-04-14T20:33:00Z">
              <w:r w:rsidRPr="005D03CB">
                <w:rPr>
                  <w:lang w:val="en-US"/>
                </w:rPr>
                <w:t>C</w:t>
              </w:r>
            </w:ins>
          </w:p>
        </w:tc>
        <w:tc>
          <w:tcPr>
            <w:tcW w:w="1800" w:type="dxa"/>
          </w:tcPr>
          <w:p w:rsidR="003A7F7F" w:rsidRPr="005D03CB" w:rsidRDefault="003A7F7F" w:rsidP="003A7F7F">
            <w:pPr>
              <w:suppressLineNumbers/>
              <w:tabs>
                <w:tab w:val="left" w:pos="-600"/>
                <w:tab w:val="left" w:pos="0"/>
                <w:tab w:val="left" w:pos="600"/>
                <w:tab w:val="left" w:pos="1200"/>
                <w:tab w:val="left" w:pos="1800"/>
                <w:tab w:val="left" w:pos="3420"/>
                <w:tab w:val="left" w:pos="5670"/>
                <w:tab w:val="left" w:pos="8400"/>
              </w:tabs>
              <w:suppressAutoHyphens/>
              <w:jc w:val="center"/>
              <w:rPr>
                <w:ins w:id="2937" w:author="jmavares" w:date="2009-04-14T20:33:00Z"/>
                <w:lang w:val="en-US"/>
              </w:rPr>
            </w:pPr>
            <w:ins w:id="2938" w:author="jmavares" w:date="2009-04-14T20:33:00Z">
              <w:r w:rsidRPr="005D03CB">
                <w:rPr>
                  <w:lang w:val="en-US"/>
                </w:rPr>
                <w:t>Promedio Anual</w:t>
              </w:r>
            </w:ins>
          </w:p>
        </w:tc>
      </w:tr>
      <w:tr w:rsidR="003A7F7F" w:rsidRPr="005D03CB">
        <w:trPr>
          <w:ins w:id="2939" w:author="jmavares" w:date="2009-04-14T20:33:00Z"/>
        </w:trPr>
        <w:tc>
          <w:tcPr>
            <w:tcW w:w="4068" w:type="dxa"/>
          </w:tcPr>
          <w:p w:rsidR="003A7F7F" w:rsidRPr="005D03CB" w:rsidRDefault="003A7F7F" w:rsidP="003A7F7F">
            <w:pPr>
              <w:suppressLineNumbers/>
              <w:tabs>
                <w:tab w:val="left" w:pos="-600"/>
                <w:tab w:val="left" w:pos="0"/>
                <w:tab w:val="left" w:pos="600"/>
                <w:tab w:val="left" w:pos="1200"/>
                <w:tab w:val="left" w:pos="1800"/>
                <w:tab w:val="left" w:pos="3420"/>
                <w:tab w:val="left" w:pos="5670"/>
                <w:tab w:val="left" w:pos="8400"/>
              </w:tabs>
              <w:suppressAutoHyphens/>
              <w:rPr>
                <w:ins w:id="2940" w:author="jmavares" w:date="2009-04-14T20:33:00Z"/>
              </w:rPr>
            </w:pPr>
            <w:ins w:id="2941" w:author="jmavares" w:date="2009-04-14T20:33:00Z">
              <w:r w:rsidRPr="005D03CB">
                <w:t xml:space="preserve">Temperatura de bulbo seco, </w:t>
              </w:r>
              <w:r w:rsidRPr="005D03CB">
                <w:rPr>
                  <w:vertAlign w:val="superscript"/>
                </w:rPr>
                <w:t xml:space="preserve">o </w:t>
              </w:r>
              <w:r w:rsidRPr="005D03CB">
                <w:t>C (</w:t>
              </w:r>
              <w:r w:rsidRPr="005D03CB">
                <w:rPr>
                  <w:vertAlign w:val="superscript"/>
                </w:rPr>
                <w:t>o</w:t>
              </w:r>
              <w:r w:rsidRPr="005D03CB">
                <w:t xml:space="preserve"> F)</w:t>
              </w:r>
            </w:ins>
          </w:p>
        </w:tc>
        <w:tc>
          <w:tcPr>
            <w:tcW w:w="1800" w:type="dxa"/>
          </w:tcPr>
          <w:p w:rsidR="003A7F7F" w:rsidRPr="005D03CB" w:rsidRDefault="003A7F7F" w:rsidP="003A7F7F">
            <w:pPr>
              <w:suppressLineNumbers/>
              <w:tabs>
                <w:tab w:val="left" w:pos="-600"/>
                <w:tab w:val="left" w:pos="0"/>
                <w:tab w:val="left" w:pos="600"/>
                <w:tab w:val="left" w:pos="1200"/>
                <w:tab w:val="left" w:pos="1800"/>
                <w:tab w:val="left" w:pos="3420"/>
                <w:tab w:val="left" w:pos="5670"/>
                <w:tab w:val="left" w:pos="8400"/>
              </w:tabs>
              <w:suppressAutoHyphens/>
              <w:jc w:val="center"/>
              <w:rPr>
                <w:ins w:id="2942" w:author="jmavares" w:date="2009-04-14T20:33:00Z"/>
                <w:lang w:val="en-US"/>
              </w:rPr>
            </w:pPr>
            <w:ins w:id="2943" w:author="jmavares" w:date="2009-04-14T20:33:00Z">
              <w:r w:rsidRPr="005D03CB">
                <w:rPr>
                  <w:lang w:val="en-US"/>
                </w:rPr>
                <w:t>35   (95)</w:t>
              </w:r>
            </w:ins>
          </w:p>
        </w:tc>
      </w:tr>
      <w:tr w:rsidR="003A7F7F" w:rsidRPr="005D03CB">
        <w:trPr>
          <w:ins w:id="2944" w:author="jmavares" w:date="2009-04-14T20:33:00Z"/>
        </w:trPr>
        <w:tc>
          <w:tcPr>
            <w:tcW w:w="4068" w:type="dxa"/>
          </w:tcPr>
          <w:p w:rsidR="003A7F7F" w:rsidRPr="005D03CB" w:rsidRDefault="003A7F7F" w:rsidP="003A7F7F">
            <w:pPr>
              <w:suppressLineNumbers/>
              <w:tabs>
                <w:tab w:val="left" w:pos="-600"/>
                <w:tab w:val="left" w:pos="0"/>
                <w:tab w:val="left" w:pos="600"/>
                <w:tab w:val="left" w:pos="1200"/>
                <w:tab w:val="left" w:pos="1800"/>
                <w:tab w:val="left" w:pos="3420"/>
                <w:tab w:val="left" w:pos="5670"/>
                <w:tab w:val="left" w:pos="8400"/>
              </w:tabs>
              <w:suppressAutoHyphens/>
              <w:rPr>
                <w:ins w:id="2945" w:author="jmavares" w:date="2009-04-14T20:33:00Z"/>
                <w:lang w:val="en-US"/>
              </w:rPr>
            </w:pPr>
            <w:ins w:id="2946" w:author="jmavares" w:date="2009-04-14T20:33:00Z">
              <w:r w:rsidRPr="005D03CB">
                <w:rPr>
                  <w:lang w:val="en-US"/>
                </w:rPr>
                <w:t>Humedad Relativa, %</w:t>
              </w:r>
            </w:ins>
          </w:p>
        </w:tc>
        <w:tc>
          <w:tcPr>
            <w:tcW w:w="1800" w:type="dxa"/>
          </w:tcPr>
          <w:p w:rsidR="003A7F7F" w:rsidRPr="005D03CB" w:rsidRDefault="003A7F7F" w:rsidP="003A7F7F">
            <w:pPr>
              <w:suppressLineNumbers/>
              <w:tabs>
                <w:tab w:val="left" w:pos="-600"/>
                <w:tab w:val="left" w:pos="0"/>
                <w:tab w:val="left" w:pos="600"/>
                <w:tab w:val="left" w:pos="1200"/>
                <w:tab w:val="left" w:pos="1800"/>
                <w:tab w:val="left" w:pos="3420"/>
                <w:tab w:val="left" w:pos="5670"/>
                <w:tab w:val="left" w:pos="8400"/>
              </w:tabs>
              <w:suppressAutoHyphens/>
              <w:jc w:val="center"/>
              <w:rPr>
                <w:ins w:id="2947" w:author="jmavares" w:date="2009-04-14T20:33:00Z"/>
                <w:lang w:val="en-US"/>
              </w:rPr>
            </w:pPr>
            <w:ins w:id="2948" w:author="jmavares" w:date="2009-04-14T20:33:00Z">
              <w:r w:rsidRPr="005D03CB">
                <w:rPr>
                  <w:lang w:val="en-US"/>
                </w:rPr>
                <w:t>85</w:t>
              </w:r>
            </w:ins>
          </w:p>
        </w:tc>
      </w:tr>
      <w:tr w:rsidR="003A7F7F" w:rsidRPr="005D03CB">
        <w:trPr>
          <w:ins w:id="2949" w:author="jmavares" w:date="2009-04-14T20:33:00Z"/>
        </w:trPr>
        <w:tc>
          <w:tcPr>
            <w:tcW w:w="4068" w:type="dxa"/>
          </w:tcPr>
          <w:p w:rsidR="003A7F7F" w:rsidRPr="005D03CB" w:rsidRDefault="003A7F7F" w:rsidP="003A7F7F">
            <w:pPr>
              <w:suppressLineNumbers/>
              <w:tabs>
                <w:tab w:val="left" w:pos="-600"/>
                <w:tab w:val="left" w:pos="0"/>
                <w:tab w:val="left" w:pos="600"/>
                <w:tab w:val="left" w:pos="1200"/>
                <w:tab w:val="left" w:pos="1800"/>
                <w:tab w:val="left" w:pos="3420"/>
                <w:tab w:val="left" w:pos="5670"/>
                <w:tab w:val="left" w:pos="8400"/>
              </w:tabs>
              <w:suppressAutoHyphens/>
              <w:rPr>
                <w:ins w:id="2950" w:author="jmavares" w:date="2009-04-14T20:33:00Z"/>
              </w:rPr>
            </w:pPr>
            <w:ins w:id="2951" w:author="jmavares" w:date="2009-04-14T20:33:00Z">
              <w:r w:rsidRPr="005D03CB">
                <w:t>Velocidad del Viento, km/hr</w:t>
              </w:r>
            </w:ins>
          </w:p>
        </w:tc>
        <w:tc>
          <w:tcPr>
            <w:tcW w:w="1800" w:type="dxa"/>
          </w:tcPr>
          <w:p w:rsidR="003A7F7F" w:rsidRPr="005D03CB" w:rsidRDefault="003A7F7F" w:rsidP="003A7F7F">
            <w:pPr>
              <w:suppressLineNumbers/>
              <w:tabs>
                <w:tab w:val="left" w:pos="-600"/>
                <w:tab w:val="left" w:pos="0"/>
                <w:tab w:val="left" w:pos="600"/>
                <w:tab w:val="left" w:pos="1200"/>
                <w:tab w:val="left" w:pos="1800"/>
                <w:tab w:val="left" w:pos="3420"/>
                <w:tab w:val="left" w:pos="5670"/>
                <w:tab w:val="left" w:pos="8400"/>
              </w:tabs>
              <w:suppressAutoHyphens/>
              <w:jc w:val="center"/>
              <w:rPr>
                <w:ins w:id="2952" w:author="jmavares" w:date="2009-04-14T20:33:00Z"/>
                <w:lang w:val="en-US"/>
              </w:rPr>
            </w:pPr>
            <w:ins w:id="2953" w:author="jmavares" w:date="2009-04-14T20:33:00Z">
              <w:r w:rsidRPr="005D03CB">
                <w:rPr>
                  <w:lang w:val="en-US"/>
                </w:rPr>
                <w:t>156  (97)</w:t>
              </w:r>
            </w:ins>
          </w:p>
        </w:tc>
      </w:tr>
      <w:tr w:rsidR="003A7F7F">
        <w:trPr>
          <w:ins w:id="2954" w:author="jmavares" w:date="2009-04-14T20:33:00Z"/>
        </w:trPr>
        <w:tc>
          <w:tcPr>
            <w:tcW w:w="4068" w:type="dxa"/>
          </w:tcPr>
          <w:p w:rsidR="003A7F7F" w:rsidRPr="005D03CB" w:rsidRDefault="003A7F7F" w:rsidP="003A7F7F">
            <w:pPr>
              <w:suppressLineNumbers/>
              <w:tabs>
                <w:tab w:val="left" w:pos="-600"/>
                <w:tab w:val="left" w:pos="0"/>
                <w:tab w:val="left" w:pos="600"/>
                <w:tab w:val="left" w:pos="1200"/>
                <w:tab w:val="left" w:pos="1800"/>
                <w:tab w:val="left" w:pos="3420"/>
                <w:tab w:val="left" w:pos="5670"/>
                <w:tab w:val="left" w:pos="8400"/>
              </w:tabs>
              <w:suppressAutoHyphens/>
              <w:rPr>
                <w:ins w:id="2955" w:author="jmavares" w:date="2009-04-14T20:33:00Z"/>
              </w:rPr>
            </w:pPr>
            <w:ins w:id="2956" w:author="jmavares" w:date="2009-04-14T20:33:00Z">
              <w:r w:rsidRPr="005D03CB">
                <w:t>Elevación sobre el nivel del mar, meters (ft)</w:t>
              </w:r>
            </w:ins>
          </w:p>
        </w:tc>
        <w:tc>
          <w:tcPr>
            <w:tcW w:w="1800" w:type="dxa"/>
          </w:tcPr>
          <w:p w:rsidR="003A7F7F" w:rsidRDefault="003A7F7F" w:rsidP="003A7F7F">
            <w:pPr>
              <w:suppressLineNumbers/>
              <w:tabs>
                <w:tab w:val="left" w:pos="-600"/>
                <w:tab w:val="left" w:pos="0"/>
                <w:tab w:val="left" w:pos="600"/>
                <w:tab w:val="left" w:pos="1200"/>
                <w:tab w:val="left" w:pos="1800"/>
                <w:tab w:val="left" w:pos="3420"/>
                <w:tab w:val="left" w:pos="5670"/>
                <w:tab w:val="left" w:pos="8400"/>
              </w:tabs>
              <w:suppressAutoHyphens/>
              <w:jc w:val="center"/>
              <w:rPr>
                <w:ins w:id="2957" w:author="jmavares" w:date="2009-04-14T20:33:00Z"/>
                <w:lang w:val="en-US"/>
              </w:rPr>
            </w:pPr>
            <w:ins w:id="2958" w:author="jmavares" w:date="2009-04-14T20:33:00Z">
              <w:r w:rsidRPr="005D03CB">
                <w:rPr>
                  <w:lang w:val="en-US"/>
                </w:rPr>
                <w:t>6.09  (20)</w:t>
              </w:r>
            </w:ins>
          </w:p>
        </w:tc>
      </w:tr>
    </w:tbl>
    <w:p w:rsidR="008213A6" w:rsidRDefault="008213A6" w:rsidP="007E7756">
      <w:pPr>
        <w:ind w:left="900"/>
        <w:jc w:val="both"/>
        <w:rPr>
          <w:ins w:id="2959" w:author="jmavares" w:date="2009-04-14T20:33:00Z"/>
        </w:rPr>
      </w:pPr>
    </w:p>
    <w:p w:rsidR="008213A6" w:rsidRPr="00FA4613" w:rsidRDefault="008213A6" w:rsidP="007E7756">
      <w:pPr>
        <w:ind w:left="900"/>
        <w:jc w:val="both"/>
        <w:rPr>
          <w:ins w:id="2960" w:author="jmavares" w:date="2009-04-14T20:33:00Z"/>
          <w:bCs/>
        </w:rPr>
      </w:pPr>
    </w:p>
    <w:bookmarkEnd w:id="2784"/>
    <w:bookmarkEnd w:id="2785"/>
    <w:bookmarkEnd w:id="2786"/>
    <w:p w:rsidR="00F249FD" w:rsidRDefault="00F249FD" w:rsidP="007E7756">
      <w:pPr>
        <w:ind w:left="900"/>
        <w:jc w:val="both"/>
        <w:rPr>
          <w:ins w:id="2961" w:author="jmavares" w:date="2009-04-14T20:33:00Z"/>
        </w:rPr>
      </w:pPr>
    </w:p>
    <w:p w:rsidR="003A7F7F" w:rsidRDefault="003A7F7F" w:rsidP="007E7756">
      <w:pPr>
        <w:ind w:left="900"/>
        <w:jc w:val="both"/>
        <w:rPr>
          <w:ins w:id="2962" w:author="jmavares" w:date="2009-04-14T20:33:00Z"/>
        </w:rPr>
      </w:pPr>
    </w:p>
    <w:p w:rsidR="003A7F7F" w:rsidRDefault="003A7F7F" w:rsidP="007E7756">
      <w:pPr>
        <w:ind w:left="900"/>
        <w:jc w:val="both"/>
        <w:rPr>
          <w:ins w:id="2963" w:author="jmavares" w:date="2009-04-14T20:33:00Z"/>
        </w:rPr>
      </w:pPr>
    </w:p>
    <w:p w:rsidR="003A7F7F" w:rsidRDefault="003A7F7F" w:rsidP="007E7756">
      <w:pPr>
        <w:ind w:left="900"/>
        <w:jc w:val="both"/>
        <w:rPr>
          <w:ins w:id="2964" w:author="jmavares" w:date="2009-04-14T20:33:00Z"/>
        </w:rPr>
      </w:pPr>
    </w:p>
    <w:p w:rsidR="003A7F7F" w:rsidRDefault="003A7F7F" w:rsidP="007E7756">
      <w:pPr>
        <w:ind w:left="900"/>
        <w:jc w:val="both"/>
        <w:rPr>
          <w:ins w:id="2965" w:author="jmavares" w:date="2009-04-14T20:33:00Z"/>
        </w:rPr>
      </w:pPr>
    </w:p>
    <w:p w:rsidR="0055454B" w:rsidRDefault="0055454B">
      <w:pPr>
        <w:ind w:left="900"/>
        <w:jc w:val="both"/>
        <w:pPrChange w:id="2966" w:author="jmavares" w:date="2009-04-14T20:33:00Z">
          <w:pPr>
            <w:pStyle w:val="BodyText"/>
            <w:ind w:left="720"/>
          </w:pPr>
        </w:pPrChange>
      </w:pPr>
    </w:p>
    <w:sectPr w:rsidR="0055454B" w:rsidSect="00AA5538">
      <w:headerReference w:type="default" r:id="rId9"/>
      <w:footerReference w:type="even" r:id="rId10"/>
      <w:footerReference w:type="default" r:id="rId11"/>
      <w:pgSz w:w="12240" w:h="15840"/>
      <w:pgMar w:top="1258" w:right="1080" w:bottom="1258" w:left="36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446" w:author="jmavares" w:date="2009-04-14T20:44:00Z" w:initials="j">
    <w:p w:rsidR="00E244FD" w:rsidRDefault="00E244FD">
      <w:pPr>
        <w:pStyle w:val="CommentText"/>
      </w:pPr>
      <w:r>
        <w:rPr>
          <w:rStyle w:val="CommentReference"/>
        </w:rPr>
        <w:annotationRef/>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454B" w:rsidRDefault="0055454B">
      <w:r>
        <w:separator/>
      </w:r>
    </w:p>
  </w:endnote>
  <w:endnote w:type="continuationSeparator" w:id="1">
    <w:p w:rsidR="0055454B" w:rsidRDefault="005545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60C" w:rsidRDefault="00872AD3">
    <w:pPr>
      <w:pStyle w:val="Footer"/>
      <w:framePr w:wrap="around" w:vAnchor="text" w:hAnchor="margin" w:xAlign="right" w:y="1"/>
      <w:rPr>
        <w:rStyle w:val="PageNumber"/>
      </w:rPr>
    </w:pPr>
    <w:r>
      <w:rPr>
        <w:rStyle w:val="PageNumber"/>
      </w:rPr>
      <w:fldChar w:fldCharType="begin"/>
    </w:r>
    <w:r w:rsidR="00E1560C">
      <w:rPr>
        <w:rStyle w:val="PageNumber"/>
      </w:rPr>
      <w:instrText xml:space="preserve">PAGE  </w:instrText>
    </w:r>
    <w:r>
      <w:rPr>
        <w:rStyle w:val="PageNumber"/>
      </w:rPr>
      <w:fldChar w:fldCharType="end"/>
    </w:r>
  </w:p>
  <w:p w:rsidR="00E1560C" w:rsidRDefault="00E1560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60C" w:rsidRDefault="00FF0EE7">
    <w:pPr>
      <w:pStyle w:val="Footer"/>
      <w:ind w:right="36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65.8pt;height:81.5pt">
          <v:imagedata r:id="rId1" o:title="HOJA-CARTACORPOELEC02"/>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454B" w:rsidRDefault="0055454B">
      <w:r>
        <w:separator/>
      </w:r>
    </w:p>
  </w:footnote>
  <w:footnote w:type="continuationSeparator" w:id="1">
    <w:p w:rsidR="0055454B" w:rsidRDefault="005545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60C" w:rsidRDefault="00872AD3">
    <w:pPr>
      <w:pStyle w:val="Header"/>
      <w:rPr>
        <w:lang w:val="es-VE"/>
      </w:rPr>
    </w:pPr>
    <w:r w:rsidRPr="00872AD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55pt;margin-top:80.45pt;width:32.5pt;height:559.5pt;z-index:251657728">
          <v:imagedata r:id="rId1" o:title="HOJA-CARTACORPOELEC03"/>
        </v:shape>
      </w:pict>
    </w:r>
    <w:r w:rsidRPr="00872AD3">
      <w:rPr>
        <w:lang w:val="es-VE"/>
      </w:rPr>
      <w:pict>
        <v:shape id="_x0000_i1025" type="#_x0000_t75" style="width:566.5pt;height:88.3pt">
          <v:imagedata r:id="rId2" o:title="HOJA-CARTACORPOELEC01"/>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F134E632"/>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EA7C16E8"/>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9E662E56"/>
    <w:lvl w:ilvl="0">
      <w:start w:val="1"/>
      <w:numFmt w:val="bullet"/>
      <w:lvlText w:val=""/>
      <w:lvlJc w:val="left"/>
      <w:pPr>
        <w:tabs>
          <w:tab w:val="num" w:pos="926"/>
        </w:tabs>
        <w:ind w:left="926" w:hanging="360"/>
      </w:pPr>
      <w:rPr>
        <w:rFonts w:ascii="Symbol" w:hAnsi="Symbol" w:hint="default"/>
      </w:rPr>
    </w:lvl>
  </w:abstractNum>
  <w:abstractNum w:abstractNumId="3">
    <w:nsid w:val="FFFFFFFE"/>
    <w:multiLevelType w:val="singleLevel"/>
    <w:tmpl w:val="C0CAAEAC"/>
    <w:lvl w:ilvl="0">
      <w:numFmt w:val="decimal"/>
      <w:lvlText w:val="*"/>
      <w:lvlJc w:val="left"/>
      <w:pPr>
        <w:ind w:left="0" w:firstLine="0"/>
      </w:pPr>
    </w:lvl>
  </w:abstractNum>
  <w:abstractNum w:abstractNumId="4">
    <w:nsid w:val="04351E62"/>
    <w:multiLevelType w:val="hybridMultilevel"/>
    <w:tmpl w:val="B3CE5C9C"/>
    <w:lvl w:ilvl="0" w:tplc="0C0A0001">
      <w:start w:val="1"/>
      <w:numFmt w:val="bullet"/>
      <w:lvlText w:val=""/>
      <w:lvlJc w:val="left"/>
      <w:pPr>
        <w:tabs>
          <w:tab w:val="num" w:pos="777"/>
        </w:tabs>
        <w:ind w:left="777" w:hanging="360"/>
      </w:pPr>
      <w:rPr>
        <w:rFonts w:ascii="Symbol" w:hAnsi="Symbol" w:hint="default"/>
      </w:rPr>
    </w:lvl>
    <w:lvl w:ilvl="1" w:tplc="0C0A0003" w:tentative="1">
      <w:start w:val="1"/>
      <w:numFmt w:val="bullet"/>
      <w:lvlText w:val="o"/>
      <w:lvlJc w:val="left"/>
      <w:pPr>
        <w:tabs>
          <w:tab w:val="num" w:pos="1497"/>
        </w:tabs>
        <w:ind w:left="1497" w:hanging="360"/>
      </w:pPr>
      <w:rPr>
        <w:rFonts w:ascii="Courier New" w:hAnsi="Courier New" w:cs="Courier New" w:hint="default"/>
      </w:rPr>
    </w:lvl>
    <w:lvl w:ilvl="2" w:tplc="0C0A0005" w:tentative="1">
      <w:start w:val="1"/>
      <w:numFmt w:val="bullet"/>
      <w:lvlText w:val=""/>
      <w:lvlJc w:val="left"/>
      <w:pPr>
        <w:tabs>
          <w:tab w:val="num" w:pos="2217"/>
        </w:tabs>
        <w:ind w:left="2217" w:hanging="360"/>
      </w:pPr>
      <w:rPr>
        <w:rFonts w:ascii="Wingdings" w:hAnsi="Wingdings" w:hint="default"/>
      </w:rPr>
    </w:lvl>
    <w:lvl w:ilvl="3" w:tplc="0C0A0001" w:tentative="1">
      <w:start w:val="1"/>
      <w:numFmt w:val="bullet"/>
      <w:lvlText w:val=""/>
      <w:lvlJc w:val="left"/>
      <w:pPr>
        <w:tabs>
          <w:tab w:val="num" w:pos="2937"/>
        </w:tabs>
        <w:ind w:left="2937" w:hanging="360"/>
      </w:pPr>
      <w:rPr>
        <w:rFonts w:ascii="Symbol" w:hAnsi="Symbol" w:hint="default"/>
      </w:rPr>
    </w:lvl>
    <w:lvl w:ilvl="4" w:tplc="0C0A0003" w:tentative="1">
      <w:start w:val="1"/>
      <w:numFmt w:val="bullet"/>
      <w:lvlText w:val="o"/>
      <w:lvlJc w:val="left"/>
      <w:pPr>
        <w:tabs>
          <w:tab w:val="num" w:pos="3657"/>
        </w:tabs>
        <w:ind w:left="3657" w:hanging="360"/>
      </w:pPr>
      <w:rPr>
        <w:rFonts w:ascii="Courier New" w:hAnsi="Courier New" w:cs="Courier New" w:hint="default"/>
      </w:rPr>
    </w:lvl>
    <w:lvl w:ilvl="5" w:tplc="0C0A0005" w:tentative="1">
      <w:start w:val="1"/>
      <w:numFmt w:val="bullet"/>
      <w:lvlText w:val=""/>
      <w:lvlJc w:val="left"/>
      <w:pPr>
        <w:tabs>
          <w:tab w:val="num" w:pos="4377"/>
        </w:tabs>
        <w:ind w:left="4377" w:hanging="360"/>
      </w:pPr>
      <w:rPr>
        <w:rFonts w:ascii="Wingdings" w:hAnsi="Wingdings" w:hint="default"/>
      </w:rPr>
    </w:lvl>
    <w:lvl w:ilvl="6" w:tplc="0C0A0001" w:tentative="1">
      <w:start w:val="1"/>
      <w:numFmt w:val="bullet"/>
      <w:lvlText w:val=""/>
      <w:lvlJc w:val="left"/>
      <w:pPr>
        <w:tabs>
          <w:tab w:val="num" w:pos="5097"/>
        </w:tabs>
        <w:ind w:left="5097" w:hanging="360"/>
      </w:pPr>
      <w:rPr>
        <w:rFonts w:ascii="Symbol" w:hAnsi="Symbol" w:hint="default"/>
      </w:rPr>
    </w:lvl>
    <w:lvl w:ilvl="7" w:tplc="0C0A0003" w:tentative="1">
      <w:start w:val="1"/>
      <w:numFmt w:val="bullet"/>
      <w:lvlText w:val="o"/>
      <w:lvlJc w:val="left"/>
      <w:pPr>
        <w:tabs>
          <w:tab w:val="num" w:pos="5817"/>
        </w:tabs>
        <w:ind w:left="5817" w:hanging="360"/>
      </w:pPr>
      <w:rPr>
        <w:rFonts w:ascii="Courier New" w:hAnsi="Courier New" w:cs="Courier New" w:hint="default"/>
      </w:rPr>
    </w:lvl>
    <w:lvl w:ilvl="8" w:tplc="0C0A0005" w:tentative="1">
      <w:start w:val="1"/>
      <w:numFmt w:val="bullet"/>
      <w:lvlText w:val=""/>
      <w:lvlJc w:val="left"/>
      <w:pPr>
        <w:tabs>
          <w:tab w:val="num" w:pos="6537"/>
        </w:tabs>
        <w:ind w:left="6537" w:hanging="360"/>
      </w:pPr>
      <w:rPr>
        <w:rFonts w:ascii="Wingdings" w:hAnsi="Wingdings" w:hint="default"/>
      </w:rPr>
    </w:lvl>
  </w:abstractNum>
  <w:abstractNum w:abstractNumId="5">
    <w:nsid w:val="06CB4EBE"/>
    <w:multiLevelType w:val="hybridMultilevel"/>
    <w:tmpl w:val="603A15AE"/>
    <w:lvl w:ilvl="0" w:tplc="FFFFFFFF">
      <w:start w:val="1"/>
      <w:numFmt w:val="decimal"/>
      <w:lvlText w:val="%1."/>
      <w:lvlJc w:val="left"/>
      <w:pPr>
        <w:tabs>
          <w:tab w:val="num" w:pos="1440"/>
        </w:tabs>
        <w:ind w:left="1440" w:hanging="360"/>
      </w:pPr>
      <w:rPr>
        <w:rFonts w:hint="default"/>
      </w:rPr>
    </w:lvl>
    <w:lvl w:ilvl="1" w:tplc="FFFFFFFF">
      <w:start w:val="1"/>
      <w:numFmt w:val="lowerLetter"/>
      <w:lvlText w:val="%2)"/>
      <w:lvlJc w:val="left"/>
      <w:pPr>
        <w:tabs>
          <w:tab w:val="num" w:pos="2544"/>
        </w:tabs>
        <w:ind w:left="2544" w:hanging="1464"/>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081C3F5B"/>
    <w:multiLevelType w:val="hybridMultilevel"/>
    <w:tmpl w:val="8BF8202A"/>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091A5EFD"/>
    <w:multiLevelType w:val="hybridMultilevel"/>
    <w:tmpl w:val="BBB48FDA"/>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8">
    <w:nsid w:val="0AEF2B65"/>
    <w:multiLevelType w:val="multilevel"/>
    <w:tmpl w:val="05B8BA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B835D3F"/>
    <w:multiLevelType w:val="hybridMultilevel"/>
    <w:tmpl w:val="5002BCDE"/>
    <w:lvl w:ilvl="0" w:tplc="625E29A6">
      <w:start w:val="1"/>
      <w:numFmt w:val="lowerRoman"/>
      <w:lvlText w:val="(%1)"/>
      <w:lvlJc w:val="left"/>
      <w:pPr>
        <w:tabs>
          <w:tab w:val="num" w:pos="1440"/>
        </w:tabs>
        <w:ind w:left="1440" w:hanging="72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0">
    <w:nsid w:val="0D3C6A6A"/>
    <w:multiLevelType w:val="hybridMultilevel"/>
    <w:tmpl w:val="4350DA44"/>
    <w:lvl w:ilvl="0" w:tplc="0C0A0001">
      <w:start w:val="1"/>
      <w:numFmt w:val="bullet"/>
      <w:lvlText w:val=""/>
      <w:lvlJc w:val="left"/>
      <w:pPr>
        <w:tabs>
          <w:tab w:val="num" w:pos="1440"/>
        </w:tabs>
        <w:ind w:left="1440" w:hanging="360"/>
      </w:pPr>
      <w:rPr>
        <w:rFonts w:ascii="Symbol" w:hAnsi="Symbol"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1">
    <w:nsid w:val="0E0D47E1"/>
    <w:multiLevelType w:val="hybridMultilevel"/>
    <w:tmpl w:val="A54A9324"/>
    <w:lvl w:ilvl="0" w:tplc="FFFFFFFF">
      <w:start w:val="1"/>
      <w:numFmt w:val="decimal"/>
      <w:lvlText w:val="%1."/>
      <w:lvlJc w:val="left"/>
      <w:pPr>
        <w:tabs>
          <w:tab w:val="num" w:pos="1068"/>
        </w:tabs>
        <w:ind w:left="1068" w:hanging="360"/>
      </w:pPr>
      <w:rPr>
        <w:rFonts w:hint="default"/>
      </w:rPr>
    </w:lvl>
    <w:lvl w:ilvl="1" w:tplc="FFFFFFFF" w:tentative="1">
      <w:start w:val="1"/>
      <w:numFmt w:val="lowerLetter"/>
      <w:lvlText w:val="%2."/>
      <w:lvlJc w:val="left"/>
      <w:pPr>
        <w:tabs>
          <w:tab w:val="num" w:pos="-180"/>
        </w:tabs>
        <w:ind w:left="-180" w:hanging="360"/>
      </w:pPr>
    </w:lvl>
    <w:lvl w:ilvl="2" w:tplc="FFFFFFFF" w:tentative="1">
      <w:start w:val="1"/>
      <w:numFmt w:val="lowerRoman"/>
      <w:lvlText w:val="%3."/>
      <w:lvlJc w:val="right"/>
      <w:pPr>
        <w:tabs>
          <w:tab w:val="num" w:pos="540"/>
        </w:tabs>
        <w:ind w:left="540" w:hanging="180"/>
      </w:pPr>
    </w:lvl>
    <w:lvl w:ilvl="3" w:tplc="FFFFFFFF" w:tentative="1">
      <w:start w:val="1"/>
      <w:numFmt w:val="decimal"/>
      <w:lvlText w:val="%4."/>
      <w:lvlJc w:val="left"/>
      <w:pPr>
        <w:tabs>
          <w:tab w:val="num" w:pos="1260"/>
        </w:tabs>
        <w:ind w:left="1260" w:hanging="360"/>
      </w:pPr>
    </w:lvl>
    <w:lvl w:ilvl="4" w:tplc="FFFFFFFF" w:tentative="1">
      <w:start w:val="1"/>
      <w:numFmt w:val="lowerLetter"/>
      <w:lvlText w:val="%5."/>
      <w:lvlJc w:val="left"/>
      <w:pPr>
        <w:tabs>
          <w:tab w:val="num" w:pos="1980"/>
        </w:tabs>
        <w:ind w:left="1980" w:hanging="360"/>
      </w:pPr>
    </w:lvl>
    <w:lvl w:ilvl="5" w:tplc="FFFFFFFF" w:tentative="1">
      <w:start w:val="1"/>
      <w:numFmt w:val="lowerRoman"/>
      <w:lvlText w:val="%6."/>
      <w:lvlJc w:val="right"/>
      <w:pPr>
        <w:tabs>
          <w:tab w:val="num" w:pos="2700"/>
        </w:tabs>
        <w:ind w:left="2700" w:hanging="180"/>
      </w:pPr>
    </w:lvl>
    <w:lvl w:ilvl="6" w:tplc="FFFFFFFF" w:tentative="1">
      <w:start w:val="1"/>
      <w:numFmt w:val="decimal"/>
      <w:lvlText w:val="%7."/>
      <w:lvlJc w:val="left"/>
      <w:pPr>
        <w:tabs>
          <w:tab w:val="num" w:pos="3420"/>
        </w:tabs>
        <w:ind w:left="3420" w:hanging="360"/>
      </w:pPr>
    </w:lvl>
    <w:lvl w:ilvl="7" w:tplc="FFFFFFFF" w:tentative="1">
      <w:start w:val="1"/>
      <w:numFmt w:val="lowerLetter"/>
      <w:lvlText w:val="%8."/>
      <w:lvlJc w:val="left"/>
      <w:pPr>
        <w:tabs>
          <w:tab w:val="num" w:pos="4140"/>
        </w:tabs>
        <w:ind w:left="4140" w:hanging="360"/>
      </w:pPr>
    </w:lvl>
    <w:lvl w:ilvl="8" w:tplc="FFFFFFFF" w:tentative="1">
      <w:start w:val="1"/>
      <w:numFmt w:val="lowerRoman"/>
      <w:lvlText w:val="%9."/>
      <w:lvlJc w:val="right"/>
      <w:pPr>
        <w:tabs>
          <w:tab w:val="num" w:pos="4860"/>
        </w:tabs>
        <w:ind w:left="4860" w:hanging="180"/>
      </w:pPr>
    </w:lvl>
  </w:abstractNum>
  <w:abstractNum w:abstractNumId="12">
    <w:nsid w:val="113016D8"/>
    <w:multiLevelType w:val="hybridMultilevel"/>
    <w:tmpl w:val="3200A35A"/>
    <w:lvl w:ilvl="0" w:tplc="5F1C2A1C">
      <w:start w:val="1"/>
      <w:numFmt w:val="bullet"/>
      <w:lvlText w:val=""/>
      <w:lvlJc w:val="left"/>
      <w:pPr>
        <w:tabs>
          <w:tab w:val="num" w:pos="720"/>
        </w:tabs>
        <w:ind w:left="720" w:hanging="360"/>
      </w:pPr>
      <w:rPr>
        <w:rFonts w:ascii="Symbol" w:hAnsi="Symbol" w:hint="default"/>
      </w:rPr>
    </w:lvl>
    <w:lvl w:ilvl="1" w:tplc="0C0A0019">
      <w:start w:val="1"/>
      <w:numFmt w:val="bullet"/>
      <w:lvlText w:val="o"/>
      <w:lvlJc w:val="left"/>
      <w:pPr>
        <w:tabs>
          <w:tab w:val="num" w:pos="1440"/>
        </w:tabs>
        <w:ind w:left="1440" w:hanging="360"/>
      </w:pPr>
      <w:rPr>
        <w:rFonts w:ascii="Courier New" w:hAnsi="Courier New" w:hint="default"/>
      </w:rPr>
    </w:lvl>
    <w:lvl w:ilvl="2" w:tplc="0C0A001B">
      <w:start w:val="1"/>
      <w:numFmt w:val="bullet"/>
      <w:lvlText w:val=""/>
      <w:lvlJc w:val="left"/>
      <w:pPr>
        <w:tabs>
          <w:tab w:val="num" w:pos="2160"/>
        </w:tabs>
        <w:ind w:left="2160" w:hanging="360"/>
      </w:pPr>
      <w:rPr>
        <w:rFonts w:ascii="Wingdings" w:hAnsi="Wingdings" w:hint="default"/>
      </w:rPr>
    </w:lvl>
    <w:lvl w:ilvl="3" w:tplc="0C0A000F">
      <w:start w:val="1"/>
      <w:numFmt w:val="bullet"/>
      <w:lvlText w:val=""/>
      <w:lvlJc w:val="left"/>
      <w:pPr>
        <w:tabs>
          <w:tab w:val="num" w:pos="2880"/>
        </w:tabs>
        <w:ind w:left="2880" w:hanging="360"/>
      </w:pPr>
      <w:rPr>
        <w:rFonts w:ascii="Symbol" w:hAnsi="Symbol" w:hint="default"/>
      </w:rPr>
    </w:lvl>
    <w:lvl w:ilvl="4" w:tplc="0C0A0019">
      <w:start w:val="1"/>
      <w:numFmt w:val="bullet"/>
      <w:lvlText w:val="o"/>
      <w:lvlJc w:val="left"/>
      <w:pPr>
        <w:tabs>
          <w:tab w:val="num" w:pos="3600"/>
        </w:tabs>
        <w:ind w:left="3600" w:hanging="360"/>
      </w:pPr>
      <w:rPr>
        <w:rFonts w:ascii="Courier New" w:hAnsi="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13">
    <w:nsid w:val="11F93CA8"/>
    <w:multiLevelType w:val="hybridMultilevel"/>
    <w:tmpl w:val="9228779E"/>
    <w:lvl w:ilvl="0" w:tplc="0C0A0001">
      <w:start w:val="1"/>
      <w:numFmt w:val="bullet"/>
      <w:lvlText w:val=""/>
      <w:lvlJc w:val="left"/>
      <w:pPr>
        <w:tabs>
          <w:tab w:val="num" w:pos="1515"/>
        </w:tabs>
        <w:ind w:left="1515" w:hanging="360"/>
      </w:pPr>
      <w:rPr>
        <w:rFonts w:ascii="Symbol" w:hAnsi="Symbol" w:hint="default"/>
      </w:rPr>
    </w:lvl>
    <w:lvl w:ilvl="1" w:tplc="0C0A0003" w:tentative="1">
      <w:start w:val="1"/>
      <w:numFmt w:val="bullet"/>
      <w:lvlText w:val="o"/>
      <w:lvlJc w:val="left"/>
      <w:pPr>
        <w:tabs>
          <w:tab w:val="num" w:pos="2235"/>
        </w:tabs>
        <w:ind w:left="2235" w:hanging="360"/>
      </w:pPr>
      <w:rPr>
        <w:rFonts w:ascii="Courier New" w:hAnsi="Courier New" w:cs="Courier New" w:hint="default"/>
      </w:rPr>
    </w:lvl>
    <w:lvl w:ilvl="2" w:tplc="0C0A0005" w:tentative="1">
      <w:start w:val="1"/>
      <w:numFmt w:val="bullet"/>
      <w:lvlText w:val=""/>
      <w:lvlJc w:val="left"/>
      <w:pPr>
        <w:tabs>
          <w:tab w:val="num" w:pos="2955"/>
        </w:tabs>
        <w:ind w:left="2955" w:hanging="360"/>
      </w:pPr>
      <w:rPr>
        <w:rFonts w:ascii="Wingdings" w:hAnsi="Wingdings" w:hint="default"/>
      </w:rPr>
    </w:lvl>
    <w:lvl w:ilvl="3" w:tplc="0C0A0001" w:tentative="1">
      <w:start w:val="1"/>
      <w:numFmt w:val="bullet"/>
      <w:lvlText w:val=""/>
      <w:lvlJc w:val="left"/>
      <w:pPr>
        <w:tabs>
          <w:tab w:val="num" w:pos="3675"/>
        </w:tabs>
        <w:ind w:left="3675" w:hanging="360"/>
      </w:pPr>
      <w:rPr>
        <w:rFonts w:ascii="Symbol" w:hAnsi="Symbol" w:hint="default"/>
      </w:rPr>
    </w:lvl>
    <w:lvl w:ilvl="4" w:tplc="0C0A0003" w:tentative="1">
      <w:start w:val="1"/>
      <w:numFmt w:val="bullet"/>
      <w:lvlText w:val="o"/>
      <w:lvlJc w:val="left"/>
      <w:pPr>
        <w:tabs>
          <w:tab w:val="num" w:pos="4395"/>
        </w:tabs>
        <w:ind w:left="4395" w:hanging="360"/>
      </w:pPr>
      <w:rPr>
        <w:rFonts w:ascii="Courier New" w:hAnsi="Courier New" w:cs="Courier New" w:hint="default"/>
      </w:rPr>
    </w:lvl>
    <w:lvl w:ilvl="5" w:tplc="0C0A0005" w:tentative="1">
      <w:start w:val="1"/>
      <w:numFmt w:val="bullet"/>
      <w:lvlText w:val=""/>
      <w:lvlJc w:val="left"/>
      <w:pPr>
        <w:tabs>
          <w:tab w:val="num" w:pos="5115"/>
        </w:tabs>
        <w:ind w:left="5115" w:hanging="360"/>
      </w:pPr>
      <w:rPr>
        <w:rFonts w:ascii="Wingdings" w:hAnsi="Wingdings" w:hint="default"/>
      </w:rPr>
    </w:lvl>
    <w:lvl w:ilvl="6" w:tplc="0C0A0001" w:tentative="1">
      <w:start w:val="1"/>
      <w:numFmt w:val="bullet"/>
      <w:lvlText w:val=""/>
      <w:lvlJc w:val="left"/>
      <w:pPr>
        <w:tabs>
          <w:tab w:val="num" w:pos="5835"/>
        </w:tabs>
        <w:ind w:left="5835" w:hanging="360"/>
      </w:pPr>
      <w:rPr>
        <w:rFonts w:ascii="Symbol" w:hAnsi="Symbol" w:hint="default"/>
      </w:rPr>
    </w:lvl>
    <w:lvl w:ilvl="7" w:tplc="0C0A0003" w:tentative="1">
      <w:start w:val="1"/>
      <w:numFmt w:val="bullet"/>
      <w:lvlText w:val="o"/>
      <w:lvlJc w:val="left"/>
      <w:pPr>
        <w:tabs>
          <w:tab w:val="num" w:pos="6555"/>
        </w:tabs>
        <w:ind w:left="6555" w:hanging="360"/>
      </w:pPr>
      <w:rPr>
        <w:rFonts w:ascii="Courier New" w:hAnsi="Courier New" w:cs="Courier New" w:hint="default"/>
      </w:rPr>
    </w:lvl>
    <w:lvl w:ilvl="8" w:tplc="0C0A0005" w:tentative="1">
      <w:start w:val="1"/>
      <w:numFmt w:val="bullet"/>
      <w:lvlText w:val=""/>
      <w:lvlJc w:val="left"/>
      <w:pPr>
        <w:tabs>
          <w:tab w:val="num" w:pos="7275"/>
        </w:tabs>
        <w:ind w:left="7275" w:hanging="360"/>
      </w:pPr>
      <w:rPr>
        <w:rFonts w:ascii="Wingdings" w:hAnsi="Wingdings" w:hint="default"/>
      </w:rPr>
    </w:lvl>
  </w:abstractNum>
  <w:abstractNum w:abstractNumId="14">
    <w:nsid w:val="13264130"/>
    <w:multiLevelType w:val="hybridMultilevel"/>
    <w:tmpl w:val="AF16759E"/>
    <w:lvl w:ilvl="0" w:tplc="0C0A0001">
      <w:start w:val="1"/>
      <w:numFmt w:val="bullet"/>
      <w:lvlText w:val=""/>
      <w:lvlJc w:val="left"/>
      <w:pPr>
        <w:tabs>
          <w:tab w:val="num" w:pos="1440"/>
        </w:tabs>
        <w:ind w:left="1440" w:hanging="360"/>
      </w:pPr>
      <w:rPr>
        <w:rFonts w:ascii="Symbol" w:hAnsi="Symbol"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5">
    <w:nsid w:val="19A20717"/>
    <w:multiLevelType w:val="hybridMultilevel"/>
    <w:tmpl w:val="66846C58"/>
    <w:lvl w:ilvl="0" w:tplc="0C0A0001">
      <w:start w:val="1"/>
      <w:numFmt w:val="bullet"/>
      <w:lvlText w:val=""/>
      <w:lvlJc w:val="left"/>
      <w:pPr>
        <w:tabs>
          <w:tab w:val="num" w:pos="1440"/>
        </w:tabs>
        <w:ind w:left="1440" w:hanging="360"/>
      </w:pPr>
      <w:rPr>
        <w:rFonts w:ascii="Symbol" w:hAnsi="Symbol"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6">
    <w:nsid w:val="1C3972B2"/>
    <w:multiLevelType w:val="hybridMultilevel"/>
    <w:tmpl w:val="CA885F3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1C8010AE"/>
    <w:multiLevelType w:val="multilevel"/>
    <w:tmpl w:val="28EAFBBE"/>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360"/>
        </w:tabs>
        <w:ind w:left="357" w:hanging="35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CD71218"/>
    <w:multiLevelType w:val="multilevel"/>
    <w:tmpl w:val="4350DA44"/>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9">
    <w:nsid w:val="2625158A"/>
    <w:multiLevelType w:val="hybridMultilevel"/>
    <w:tmpl w:val="1E667EF6"/>
    <w:lvl w:ilvl="0" w:tplc="04090017">
      <w:start w:val="1"/>
      <w:numFmt w:val="lowerLetter"/>
      <w:lvlText w:val="%1)"/>
      <w:lvlJc w:val="left"/>
      <w:pPr>
        <w:tabs>
          <w:tab w:val="num" w:pos="1080"/>
        </w:tabs>
        <w:ind w:left="1080" w:hanging="360"/>
      </w:pPr>
    </w:lvl>
    <w:lvl w:ilvl="1" w:tplc="0C0A0017">
      <w:start w:val="1"/>
      <w:numFmt w:val="lowerLetter"/>
      <w:lvlText w:val="%2)"/>
      <w:lvlJc w:val="left"/>
      <w:pPr>
        <w:tabs>
          <w:tab w:val="num" w:pos="1440"/>
        </w:tabs>
        <w:ind w:left="1440" w:hanging="360"/>
      </w:pPr>
    </w:lvl>
    <w:lvl w:ilvl="2" w:tplc="0C0A0005">
      <w:start w:val="1"/>
      <w:numFmt w:val="bullet"/>
      <w:lvlText w:val=""/>
      <w:lvlJc w:val="left"/>
      <w:pPr>
        <w:tabs>
          <w:tab w:val="num" w:pos="2340"/>
        </w:tabs>
        <w:ind w:left="2340" w:hanging="360"/>
      </w:pPr>
      <w:rPr>
        <w:rFonts w:ascii="Wingdings" w:hAnsi="Wingdings" w:hint="default"/>
      </w:rPr>
    </w:lvl>
    <w:lvl w:ilvl="3" w:tplc="1F463FCA">
      <w:start w:val="7"/>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62F0B54"/>
    <w:multiLevelType w:val="hybridMultilevel"/>
    <w:tmpl w:val="8D289B6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28743714"/>
    <w:multiLevelType w:val="hybridMultilevel"/>
    <w:tmpl w:val="85521E7E"/>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2D15341D"/>
    <w:multiLevelType w:val="hybridMultilevel"/>
    <w:tmpl w:val="6554AA0A"/>
    <w:lvl w:ilvl="0" w:tplc="92344E1E">
      <w:start w:val="1"/>
      <w:numFmt w:val="upperRoman"/>
      <w:lvlText w:val="%1."/>
      <w:lvlJc w:val="right"/>
      <w:pPr>
        <w:tabs>
          <w:tab w:val="num" w:pos="18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26E5215"/>
    <w:multiLevelType w:val="hybridMultilevel"/>
    <w:tmpl w:val="67466C06"/>
    <w:lvl w:ilvl="0" w:tplc="0C0A000F">
      <w:start w:val="1"/>
      <w:numFmt w:val="decimal"/>
      <w:lvlText w:val="%1."/>
      <w:lvlJc w:val="left"/>
      <w:pPr>
        <w:tabs>
          <w:tab w:val="num" w:pos="360"/>
        </w:tabs>
        <w:ind w:left="360" w:hanging="360"/>
      </w:pPr>
    </w:lvl>
    <w:lvl w:ilvl="1" w:tplc="0C0A0017">
      <w:start w:val="1"/>
      <w:numFmt w:val="lowerLetter"/>
      <w:lvlText w:val="%2)"/>
      <w:lvlJc w:val="left"/>
      <w:pPr>
        <w:tabs>
          <w:tab w:val="num" w:pos="1080"/>
        </w:tabs>
        <w:ind w:left="1080" w:hanging="360"/>
      </w:pPr>
    </w:lvl>
    <w:lvl w:ilvl="2" w:tplc="0C0A001B">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4">
    <w:nsid w:val="342E7F67"/>
    <w:multiLevelType w:val="hybridMultilevel"/>
    <w:tmpl w:val="C4C2E35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35A12BC6"/>
    <w:multiLevelType w:val="hybridMultilevel"/>
    <w:tmpl w:val="1480C508"/>
    <w:lvl w:ilvl="0" w:tplc="0C0A000F">
      <w:start w:val="1"/>
      <w:numFmt w:val="bullet"/>
      <w:lvlText w:val=""/>
      <w:lvlJc w:val="left"/>
      <w:pPr>
        <w:tabs>
          <w:tab w:val="num" w:pos="720"/>
        </w:tabs>
        <w:ind w:left="720" w:hanging="360"/>
      </w:pPr>
      <w:rPr>
        <w:rFonts w:ascii="Symbol" w:hAnsi="Symbol" w:hint="default"/>
      </w:rPr>
    </w:lvl>
    <w:lvl w:ilvl="1" w:tplc="0C0A0003">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nsid w:val="36551FE4"/>
    <w:multiLevelType w:val="multilevel"/>
    <w:tmpl w:val="F3188518"/>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360"/>
        </w:tabs>
        <w:ind w:left="357" w:hanging="35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7DF35C3"/>
    <w:multiLevelType w:val="hybridMultilevel"/>
    <w:tmpl w:val="BC685862"/>
    <w:lvl w:ilvl="0" w:tplc="0C0A0001">
      <w:start w:val="1"/>
      <w:numFmt w:val="bullet"/>
      <w:lvlText w:val=""/>
      <w:lvlJc w:val="left"/>
      <w:pPr>
        <w:tabs>
          <w:tab w:val="num" w:pos="1620"/>
        </w:tabs>
        <w:ind w:left="1620" w:hanging="360"/>
      </w:pPr>
      <w:rPr>
        <w:rFonts w:ascii="Symbol" w:hAnsi="Symbol" w:hint="default"/>
      </w:rPr>
    </w:lvl>
    <w:lvl w:ilvl="1" w:tplc="0C0A0003" w:tentative="1">
      <w:start w:val="1"/>
      <w:numFmt w:val="bullet"/>
      <w:lvlText w:val="o"/>
      <w:lvlJc w:val="left"/>
      <w:pPr>
        <w:tabs>
          <w:tab w:val="num" w:pos="2340"/>
        </w:tabs>
        <w:ind w:left="2340" w:hanging="360"/>
      </w:pPr>
      <w:rPr>
        <w:rFonts w:ascii="Courier New" w:hAnsi="Courier New" w:cs="Courier New" w:hint="default"/>
      </w:rPr>
    </w:lvl>
    <w:lvl w:ilvl="2" w:tplc="0C0A0005" w:tentative="1">
      <w:start w:val="1"/>
      <w:numFmt w:val="bullet"/>
      <w:lvlText w:val=""/>
      <w:lvlJc w:val="left"/>
      <w:pPr>
        <w:tabs>
          <w:tab w:val="num" w:pos="3060"/>
        </w:tabs>
        <w:ind w:left="3060" w:hanging="360"/>
      </w:pPr>
      <w:rPr>
        <w:rFonts w:ascii="Wingdings" w:hAnsi="Wingdings" w:hint="default"/>
      </w:rPr>
    </w:lvl>
    <w:lvl w:ilvl="3" w:tplc="0C0A0001" w:tentative="1">
      <w:start w:val="1"/>
      <w:numFmt w:val="bullet"/>
      <w:lvlText w:val=""/>
      <w:lvlJc w:val="left"/>
      <w:pPr>
        <w:tabs>
          <w:tab w:val="num" w:pos="3780"/>
        </w:tabs>
        <w:ind w:left="3780" w:hanging="360"/>
      </w:pPr>
      <w:rPr>
        <w:rFonts w:ascii="Symbol" w:hAnsi="Symbol" w:hint="default"/>
      </w:rPr>
    </w:lvl>
    <w:lvl w:ilvl="4" w:tplc="0C0A0003" w:tentative="1">
      <w:start w:val="1"/>
      <w:numFmt w:val="bullet"/>
      <w:lvlText w:val="o"/>
      <w:lvlJc w:val="left"/>
      <w:pPr>
        <w:tabs>
          <w:tab w:val="num" w:pos="4500"/>
        </w:tabs>
        <w:ind w:left="4500" w:hanging="360"/>
      </w:pPr>
      <w:rPr>
        <w:rFonts w:ascii="Courier New" w:hAnsi="Courier New" w:cs="Courier New" w:hint="default"/>
      </w:rPr>
    </w:lvl>
    <w:lvl w:ilvl="5" w:tplc="0C0A0005" w:tentative="1">
      <w:start w:val="1"/>
      <w:numFmt w:val="bullet"/>
      <w:lvlText w:val=""/>
      <w:lvlJc w:val="left"/>
      <w:pPr>
        <w:tabs>
          <w:tab w:val="num" w:pos="5220"/>
        </w:tabs>
        <w:ind w:left="5220" w:hanging="360"/>
      </w:pPr>
      <w:rPr>
        <w:rFonts w:ascii="Wingdings" w:hAnsi="Wingdings" w:hint="default"/>
      </w:rPr>
    </w:lvl>
    <w:lvl w:ilvl="6" w:tplc="0C0A0001" w:tentative="1">
      <w:start w:val="1"/>
      <w:numFmt w:val="bullet"/>
      <w:lvlText w:val=""/>
      <w:lvlJc w:val="left"/>
      <w:pPr>
        <w:tabs>
          <w:tab w:val="num" w:pos="5940"/>
        </w:tabs>
        <w:ind w:left="5940" w:hanging="360"/>
      </w:pPr>
      <w:rPr>
        <w:rFonts w:ascii="Symbol" w:hAnsi="Symbol" w:hint="default"/>
      </w:rPr>
    </w:lvl>
    <w:lvl w:ilvl="7" w:tplc="0C0A0003" w:tentative="1">
      <w:start w:val="1"/>
      <w:numFmt w:val="bullet"/>
      <w:lvlText w:val="o"/>
      <w:lvlJc w:val="left"/>
      <w:pPr>
        <w:tabs>
          <w:tab w:val="num" w:pos="6660"/>
        </w:tabs>
        <w:ind w:left="6660" w:hanging="360"/>
      </w:pPr>
      <w:rPr>
        <w:rFonts w:ascii="Courier New" w:hAnsi="Courier New" w:cs="Courier New" w:hint="default"/>
      </w:rPr>
    </w:lvl>
    <w:lvl w:ilvl="8" w:tplc="0C0A0005" w:tentative="1">
      <w:start w:val="1"/>
      <w:numFmt w:val="bullet"/>
      <w:lvlText w:val=""/>
      <w:lvlJc w:val="left"/>
      <w:pPr>
        <w:tabs>
          <w:tab w:val="num" w:pos="7380"/>
        </w:tabs>
        <w:ind w:left="7380" w:hanging="360"/>
      </w:pPr>
      <w:rPr>
        <w:rFonts w:ascii="Wingdings" w:hAnsi="Wingdings" w:hint="default"/>
      </w:rPr>
    </w:lvl>
  </w:abstractNum>
  <w:abstractNum w:abstractNumId="28">
    <w:nsid w:val="389F67ED"/>
    <w:multiLevelType w:val="hybridMultilevel"/>
    <w:tmpl w:val="2A4642F4"/>
    <w:lvl w:ilvl="0" w:tplc="0C0A0017">
      <w:start w:val="1"/>
      <w:numFmt w:val="lowerLetter"/>
      <w:lvlText w:val="%1)"/>
      <w:lvlJc w:val="left"/>
      <w:pPr>
        <w:tabs>
          <w:tab w:val="num" w:pos="1440"/>
        </w:tabs>
        <w:ind w:left="1440" w:hanging="360"/>
      </w:pPr>
    </w:lvl>
    <w:lvl w:ilvl="1" w:tplc="0C0A0017">
      <w:start w:val="1"/>
      <w:numFmt w:val="lowerLetter"/>
      <w:lvlText w:val="%2)"/>
      <w:lvlJc w:val="left"/>
      <w:pPr>
        <w:tabs>
          <w:tab w:val="num" w:pos="1440"/>
        </w:tabs>
        <w:ind w:left="1440" w:hanging="360"/>
      </w:pPr>
    </w:lvl>
    <w:lvl w:ilvl="2" w:tplc="FFFFFFFF">
      <w:start w:val="4"/>
      <w:numFmt w:val="bullet"/>
      <w:lvlText w:val="-"/>
      <w:lvlJc w:val="left"/>
      <w:pPr>
        <w:tabs>
          <w:tab w:val="num" w:pos="2340"/>
        </w:tabs>
        <w:ind w:left="2340" w:hanging="360"/>
      </w:pPr>
      <w:rPr>
        <w:rFonts w:ascii="Arial" w:eastAsia="Times New Roman" w:hAnsi="Arial" w:cs="Arial" w:hint="default"/>
      </w:rPr>
    </w:lvl>
    <w:lvl w:ilvl="3" w:tplc="D2C44570">
      <w:start w:val="1"/>
      <w:numFmt w:val="decimal"/>
      <w:lvlText w:val="%4."/>
      <w:lvlJc w:val="left"/>
      <w:pPr>
        <w:tabs>
          <w:tab w:val="num" w:pos="2880"/>
        </w:tabs>
        <w:ind w:left="2880" w:hanging="360"/>
      </w:pPr>
      <w:rPr>
        <w:rFonts w:hint="default"/>
      </w:rPr>
    </w:lvl>
    <w:lvl w:ilvl="4" w:tplc="F884AC5E">
      <w:start w:val="11"/>
      <w:numFmt w:val="upperLetter"/>
      <w:lvlText w:val="%5)"/>
      <w:lvlJc w:val="left"/>
      <w:pPr>
        <w:tabs>
          <w:tab w:val="num" w:pos="3600"/>
        </w:tabs>
        <w:ind w:left="3600" w:hanging="360"/>
      </w:pPr>
      <w:rPr>
        <w:rFonts w:hint="default"/>
        <w:b w:val="0"/>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39F10139"/>
    <w:multiLevelType w:val="hybridMultilevel"/>
    <w:tmpl w:val="06761632"/>
    <w:lvl w:ilvl="0" w:tplc="0C0A000F">
      <w:start w:val="1"/>
      <w:numFmt w:val="bullet"/>
      <w:lvlText w:val=""/>
      <w:lvlJc w:val="left"/>
      <w:pPr>
        <w:tabs>
          <w:tab w:val="num" w:pos="927"/>
        </w:tabs>
        <w:ind w:left="927" w:hanging="360"/>
      </w:pPr>
      <w:rPr>
        <w:rFonts w:ascii="Wingdings" w:hAnsi="Wingdings" w:hint="default"/>
      </w:rPr>
    </w:lvl>
    <w:lvl w:ilvl="1" w:tplc="BBFC6212" w:tentative="1">
      <w:start w:val="1"/>
      <w:numFmt w:val="bullet"/>
      <w:lvlText w:val="o"/>
      <w:lvlJc w:val="left"/>
      <w:pPr>
        <w:tabs>
          <w:tab w:val="num" w:pos="1647"/>
        </w:tabs>
        <w:ind w:left="1647" w:hanging="360"/>
      </w:pPr>
      <w:rPr>
        <w:rFonts w:ascii="Courier New" w:hAnsi="Courier New" w:hint="default"/>
      </w:rPr>
    </w:lvl>
    <w:lvl w:ilvl="2" w:tplc="C61A77C8" w:tentative="1">
      <w:start w:val="1"/>
      <w:numFmt w:val="bullet"/>
      <w:lvlText w:val=""/>
      <w:lvlJc w:val="left"/>
      <w:pPr>
        <w:tabs>
          <w:tab w:val="num" w:pos="2367"/>
        </w:tabs>
        <w:ind w:left="2367" w:hanging="360"/>
      </w:pPr>
      <w:rPr>
        <w:rFonts w:ascii="Wingdings" w:hAnsi="Wingdings" w:hint="default"/>
      </w:rPr>
    </w:lvl>
    <w:lvl w:ilvl="3" w:tplc="0C0A000F" w:tentative="1">
      <w:start w:val="1"/>
      <w:numFmt w:val="bullet"/>
      <w:lvlText w:val=""/>
      <w:lvlJc w:val="left"/>
      <w:pPr>
        <w:tabs>
          <w:tab w:val="num" w:pos="3087"/>
        </w:tabs>
        <w:ind w:left="3087" w:hanging="360"/>
      </w:pPr>
      <w:rPr>
        <w:rFonts w:ascii="Symbol" w:hAnsi="Symbol" w:hint="default"/>
      </w:rPr>
    </w:lvl>
    <w:lvl w:ilvl="4" w:tplc="0C0A0019" w:tentative="1">
      <w:start w:val="1"/>
      <w:numFmt w:val="bullet"/>
      <w:lvlText w:val="o"/>
      <w:lvlJc w:val="left"/>
      <w:pPr>
        <w:tabs>
          <w:tab w:val="num" w:pos="3807"/>
        </w:tabs>
        <w:ind w:left="3807" w:hanging="360"/>
      </w:pPr>
      <w:rPr>
        <w:rFonts w:ascii="Courier New" w:hAnsi="Courier New" w:hint="default"/>
      </w:rPr>
    </w:lvl>
    <w:lvl w:ilvl="5" w:tplc="0C0A001B" w:tentative="1">
      <w:start w:val="1"/>
      <w:numFmt w:val="bullet"/>
      <w:lvlText w:val=""/>
      <w:lvlJc w:val="left"/>
      <w:pPr>
        <w:tabs>
          <w:tab w:val="num" w:pos="4527"/>
        </w:tabs>
        <w:ind w:left="4527" w:hanging="360"/>
      </w:pPr>
      <w:rPr>
        <w:rFonts w:ascii="Wingdings" w:hAnsi="Wingdings" w:hint="default"/>
      </w:rPr>
    </w:lvl>
    <w:lvl w:ilvl="6" w:tplc="0C0A000F" w:tentative="1">
      <w:start w:val="1"/>
      <w:numFmt w:val="bullet"/>
      <w:lvlText w:val=""/>
      <w:lvlJc w:val="left"/>
      <w:pPr>
        <w:tabs>
          <w:tab w:val="num" w:pos="5247"/>
        </w:tabs>
        <w:ind w:left="5247" w:hanging="360"/>
      </w:pPr>
      <w:rPr>
        <w:rFonts w:ascii="Symbol" w:hAnsi="Symbol" w:hint="default"/>
      </w:rPr>
    </w:lvl>
    <w:lvl w:ilvl="7" w:tplc="0C0A0019" w:tentative="1">
      <w:start w:val="1"/>
      <w:numFmt w:val="bullet"/>
      <w:lvlText w:val="o"/>
      <w:lvlJc w:val="left"/>
      <w:pPr>
        <w:tabs>
          <w:tab w:val="num" w:pos="5967"/>
        </w:tabs>
        <w:ind w:left="5967" w:hanging="360"/>
      </w:pPr>
      <w:rPr>
        <w:rFonts w:ascii="Courier New" w:hAnsi="Courier New" w:hint="default"/>
      </w:rPr>
    </w:lvl>
    <w:lvl w:ilvl="8" w:tplc="0C0A001B" w:tentative="1">
      <w:start w:val="1"/>
      <w:numFmt w:val="bullet"/>
      <w:lvlText w:val=""/>
      <w:lvlJc w:val="left"/>
      <w:pPr>
        <w:tabs>
          <w:tab w:val="num" w:pos="6687"/>
        </w:tabs>
        <w:ind w:left="6687" w:hanging="360"/>
      </w:pPr>
      <w:rPr>
        <w:rFonts w:ascii="Wingdings" w:hAnsi="Wingdings" w:hint="default"/>
      </w:rPr>
    </w:lvl>
  </w:abstractNum>
  <w:abstractNum w:abstractNumId="30">
    <w:nsid w:val="3A8A779D"/>
    <w:multiLevelType w:val="singleLevel"/>
    <w:tmpl w:val="2034B1FE"/>
    <w:lvl w:ilvl="0">
      <w:start w:val="1"/>
      <w:numFmt w:val="bullet"/>
      <w:lvlText w:val=""/>
      <w:lvlJc w:val="left"/>
      <w:pPr>
        <w:tabs>
          <w:tab w:val="num" w:pos="360"/>
        </w:tabs>
        <w:ind w:left="360" w:hanging="360"/>
      </w:pPr>
      <w:rPr>
        <w:rFonts w:ascii="Symbol" w:hAnsi="Symbol" w:hint="default"/>
      </w:rPr>
    </w:lvl>
  </w:abstractNum>
  <w:abstractNum w:abstractNumId="31">
    <w:nsid w:val="3FCF21BF"/>
    <w:multiLevelType w:val="hybridMultilevel"/>
    <w:tmpl w:val="0598F82C"/>
    <w:lvl w:ilvl="0" w:tplc="69B6C19C">
      <w:start w:val="1"/>
      <w:numFmt w:val="lowerLetter"/>
      <w:lvlText w:val="%1)"/>
      <w:lvlJc w:val="left"/>
      <w:pPr>
        <w:tabs>
          <w:tab w:val="num" w:pos="1060"/>
        </w:tabs>
        <w:ind w:left="1060" w:hanging="360"/>
      </w:pPr>
      <w:rPr>
        <w:rFonts w:hint="default"/>
      </w:rPr>
    </w:lvl>
    <w:lvl w:ilvl="1" w:tplc="0C0A0019" w:tentative="1">
      <w:start w:val="1"/>
      <w:numFmt w:val="lowerLetter"/>
      <w:lvlText w:val="%2."/>
      <w:lvlJc w:val="left"/>
      <w:pPr>
        <w:tabs>
          <w:tab w:val="num" w:pos="1780"/>
        </w:tabs>
        <w:ind w:left="1780" w:hanging="360"/>
      </w:pPr>
    </w:lvl>
    <w:lvl w:ilvl="2" w:tplc="0C0A001B">
      <w:start w:val="1"/>
      <w:numFmt w:val="lowerRoman"/>
      <w:lvlText w:val="%3."/>
      <w:lvlJc w:val="right"/>
      <w:pPr>
        <w:tabs>
          <w:tab w:val="num" w:pos="2500"/>
        </w:tabs>
        <w:ind w:left="2500" w:hanging="180"/>
      </w:pPr>
    </w:lvl>
    <w:lvl w:ilvl="3" w:tplc="0C0A000F" w:tentative="1">
      <w:start w:val="1"/>
      <w:numFmt w:val="decimal"/>
      <w:lvlText w:val="%4."/>
      <w:lvlJc w:val="left"/>
      <w:pPr>
        <w:tabs>
          <w:tab w:val="num" w:pos="3220"/>
        </w:tabs>
        <w:ind w:left="3220" w:hanging="360"/>
      </w:pPr>
    </w:lvl>
    <w:lvl w:ilvl="4" w:tplc="0C0A0019" w:tentative="1">
      <w:start w:val="1"/>
      <w:numFmt w:val="lowerLetter"/>
      <w:lvlText w:val="%5."/>
      <w:lvlJc w:val="left"/>
      <w:pPr>
        <w:tabs>
          <w:tab w:val="num" w:pos="3940"/>
        </w:tabs>
        <w:ind w:left="3940" w:hanging="360"/>
      </w:pPr>
    </w:lvl>
    <w:lvl w:ilvl="5" w:tplc="0C0A001B" w:tentative="1">
      <w:start w:val="1"/>
      <w:numFmt w:val="lowerRoman"/>
      <w:lvlText w:val="%6."/>
      <w:lvlJc w:val="right"/>
      <w:pPr>
        <w:tabs>
          <w:tab w:val="num" w:pos="4660"/>
        </w:tabs>
        <w:ind w:left="4660" w:hanging="180"/>
      </w:pPr>
    </w:lvl>
    <w:lvl w:ilvl="6" w:tplc="0C0A000F" w:tentative="1">
      <w:start w:val="1"/>
      <w:numFmt w:val="decimal"/>
      <w:lvlText w:val="%7."/>
      <w:lvlJc w:val="left"/>
      <w:pPr>
        <w:tabs>
          <w:tab w:val="num" w:pos="5380"/>
        </w:tabs>
        <w:ind w:left="5380" w:hanging="360"/>
      </w:pPr>
    </w:lvl>
    <w:lvl w:ilvl="7" w:tplc="0C0A0019" w:tentative="1">
      <w:start w:val="1"/>
      <w:numFmt w:val="lowerLetter"/>
      <w:lvlText w:val="%8."/>
      <w:lvlJc w:val="left"/>
      <w:pPr>
        <w:tabs>
          <w:tab w:val="num" w:pos="6100"/>
        </w:tabs>
        <w:ind w:left="6100" w:hanging="360"/>
      </w:pPr>
    </w:lvl>
    <w:lvl w:ilvl="8" w:tplc="0C0A001B" w:tentative="1">
      <w:start w:val="1"/>
      <w:numFmt w:val="lowerRoman"/>
      <w:lvlText w:val="%9."/>
      <w:lvlJc w:val="right"/>
      <w:pPr>
        <w:tabs>
          <w:tab w:val="num" w:pos="6820"/>
        </w:tabs>
        <w:ind w:left="6820" w:hanging="180"/>
      </w:pPr>
    </w:lvl>
  </w:abstractNum>
  <w:abstractNum w:abstractNumId="32">
    <w:nsid w:val="420B6735"/>
    <w:multiLevelType w:val="hybridMultilevel"/>
    <w:tmpl w:val="59FCA0C0"/>
    <w:lvl w:ilvl="0" w:tplc="0C0A0001">
      <w:start w:val="1"/>
      <w:numFmt w:val="bullet"/>
      <w:lvlText w:val=""/>
      <w:lvlJc w:val="left"/>
      <w:pPr>
        <w:tabs>
          <w:tab w:val="num" w:pos="1918"/>
        </w:tabs>
        <w:ind w:left="1918" w:hanging="360"/>
      </w:pPr>
      <w:rPr>
        <w:rFonts w:ascii="Symbol" w:hAnsi="Symbol" w:hint="default"/>
      </w:rPr>
    </w:lvl>
    <w:lvl w:ilvl="1" w:tplc="0C0A0003" w:tentative="1">
      <w:start w:val="1"/>
      <w:numFmt w:val="bullet"/>
      <w:lvlText w:val="o"/>
      <w:lvlJc w:val="left"/>
      <w:pPr>
        <w:tabs>
          <w:tab w:val="num" w:pos="2638"/>
        </w:tabs>
        <w:ind w:left="2638" w:hanging="360"/>
      </w:pPr>
      <w:rPr>
        <w:rFonts w:ascii="Courier New" w:hAnsi="Courier New" w:cs="Courier New" w:hint="default"/>
      </w:rPr>
    </w:lvl>
    <w:lvl w:ilvl="2" w:tplc="0C0A0005" w:tentative="1">
      <w:start w:val="1"/>
      <w:numFmt w:val="bullet"/>
      <w:lvlText w:val=""/>
      <w:lvlJc w:val="left"/>
      <w:pPr>
        <w:tabs>
          <w:tab w:val="num" w:pos="3358"/>
        </w:tabs>
        <w:ind w:left="3358" w:hanging="360"/>
      </w:pPr>
      <w:rPr>
        <w:rFonts w:ascii="Wingdings" w:hAnsi="Wingdings" w:hint="default"/>
      </w:rPr>
    </w:lvl>
    <w:lvl w:ilvl="3" w:tplc="0C0A0001" w:tentative="1">
      <w:start w:val="1"/>
      <w:numFmt w:val="bullet"/>
      <w:lvlText w:val=""/>
      <w:lvlJc w:val="left"/>
      <w:pPr>
        <w:tabs>
          <w:tab w:val="num" w:pos="4078"/>
        </w:tabs>
        <w:ind w:left="4078" w:hanging="360"/>
      </w:pPr>
      <w:rPr>
        <w:rFonts w:ascii="Symbol" w:hAnsi="Symbol" w:hint="default"/>
      </w:rPr>
    </w:lvl>
    <w:lvl w:ilvl="4" w:tplc="0C0A0003" w:tentative="1">
      <w:start w:val="1"/>
      <w:numFmt w:val="bullet"/>
      <w:lvlText w:val="o"/>
      <w:lvlJc w:val="left"/>
      <w:pPr>
        <w:tabs>
          <w:tab w:val="num" w:pos="4798"/>
        </w:tabs>
        <w:ind w:left="4798" w:hanging="360"/>
      </w:pPr>
      <w:rPr>
        <w:rFonts w:ascii="Courier New" w:hAnsi="Courier New" w:cs="Courier New" w:hint="default"/>
      </w:rPr>
    </w:lvl>
    <w:lvl w:ilvl="5" w:tplc="0C0A0005" w:tentative="1">
      <w:start w:val="1"/>
      <w:numFmt w:val="bullet"/>
      <w:lvlText w:val=""/>
      <w:lvlJc w:val="left"/>
      <w:pPr>
        <w:tabs>
          <w:tab w:val="num" w:pos="5518"/>
        </w:tabs>
        <w:ind w:left="5518" w:hanging="360"/>
      </w:pPr>
      <w:rPr>
        <w:rFonts w:ascii="Wingdings" w:hAnsi="Wingdings" w:hint="default"/>
      </w:rPr>
    </w:lvl>
    <w:lvl w:ilvl="6" w:tplc="0C0A0001" w:tentative="1">
      <w:start w:val="1"/>
      <w:numFmt w:val="bullet"/>
      <w:lvlText w:val=""/>
      <w:lvlJc w:val="left"/>
      <w:pPr>
        <w:tabs>
          <w:tab w:val="num" w:pos="6238"/>
        </w:tabs>
        <w:ind w:left="6238" w:hanging="360"/>
      </w:pPr>
      <w:rPr>
        <w:rFonts w:ascii="Symbol" w:hAnsi="Symbol" w:hint="default"/>
      </w:rPr>
    </w:lvl>
    <w:lvl w:ilvl="7" w:tplc="0C0A0003" w:tentative="1">
      <w:start w:val="1"/>
      <w:numFmt w:val="bullet"/>
      <w:lvlText w:val="o"/>
      <w:lvlJc w:val="left"/>
      <w:pPr>
        <w:tabs>
          <w:tab w:val="num" w:pos="6958"/>
        </w:tabs>
        <w:ind w:left="6958" w:hanging="360"/>
      </w:pPr>
      <w:rPr>
        <w:rFonts w:ascii="Courier New" w:hAnsi="Courier New" w:cs="Courier New" w:hint="default"/>
      </w:rPr>
    </w:lvl>
    <w:lvl w:ilvl="8" w:tplc="0C0A0005" w:tentative="1">
      <w:start w:val="1"/>
      <w:numFmt w:val="bullet"/>
      <w:lvlText w:val=""/>
      <w:lvlJc w:val="left"/>
      <w:pPr>
        <w:tabs>
          <w:tab w:val="num" w:pos="7678"/>
        </w:tabs>
        <w:ind w:left="7678" w:hanging="360"/>
      </w:pPr>
      <w:rPr>
        <w:rFonts w:ascii="Wingdings" w:hAnsi="Wingdings" w:hint="default"/>
      </w:rPr>
    </w:lvl>
  </w:abstractNum>
  <w:abstractNum w:abstractNumId="33">
    <w:nsid w:val="49D07ACA"/>
    <w:multiLevelType w:val="hybridMultilevel"/>
    <w:tmpl w:val="272C2A7E"/>
    <w:lvl w:ilvl="0" w:tplc="9D28A2B2">
      <w:start w:val="26"/>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nsid w:val="4A98726D"/>
    <w:multiLevelType w:val="hybridMultilevel"/>
    <w:tmpl w:val="069608AC"/>
    <w:lvl w:ilvl="0" w:tplc="8D2EB008">
      <w:start w:val="1"/>
      <w:numFmt w:val="bullet"/>
      <w:lvlText w:val=""/>
      <w:lvlJc w:val="left"/>
      <w:pPr>
        <w:tabs>
          <w:tab w:val="num" w:pos="1577"/>
        </w:tabs>
        <w:ind w:left="1577" w:hanging="360"/>
      </w:pPr>
      <w:rPr>
        <w:rFonts w:ascii="Wingdings" w:hAnsi="Wingdings" w:hint="default"/>
        <w:sz w:val="16"/>
      </w:rPr>
    </w:lvl>
    <w:lvl w:ilvl="1" w:tplc="0C0A0019" w:tentative="1">
      <w:start w:val="1"/>
      <w:numFmt w:val="bullet"/>
      <w:lvlText w:val="o"/>
      <w:lvlJc w:val="left"/>
      <w:pPr>
        <w:tabs>
          <w:tab w:val="num" w:pos="2297"/>
        </w:tabs>
        <w:ind w:left="2297" w:hanging="360"/>
      </w:pPr>
      <w:rPr>
        <w:rFonts w:ascii="Courier New" w:hAnsi="Courier New" w:hint="default"/>
      </w:rPr>
    </w:lvl>
    <w:lvl w:ilvl="2" w:tplc="0C0A001B" w:tentative="1">
      <w:start w:val="1"/>
      <w:numFmt w:val="bullet"/>
      <w:lvlText w:val=""/>
      <w:lvlJc w:val="left"/>
      <w:pPr>
        <w:tabs>
          <w:tab w:val="num" w:pos="3017"/>
        </w:tabs>
        <w:ind w:left="3017" w:hanging="360"/>
      </w:pPr>
      <w:rPr>
        <w:rFonts w:ascii="Wingdings" w:hAnsi="Wingdings" w:hint="default"/>
      </w:rPr>
    </w:lvl>
    <w:lvl w:ilvl="3" w:tplc="0C0A000F">
      <w:start w:val="1"/>
      <w:numFmt w:val="bullet"/>
      <w:lvlText w:val=""/>
      <w:lvlJc w:val="left"/>
      <w:pPr>
        <w:tabs>
          <w:tab w:val="num" w:pos="3737"/>
        </w:tabs>
        <w:ind w:left="3737" w:hanging="360"/>
      </w:pPr>
      <w:rPr>
        <w:rFonts w:ascii="Symbol" w:hAnsi="Symbol" w:hint="default"/>
      </w:rPr>
    </w:lvl>
    <w:lvl w:ilvl="4" w:tplc="0C0A0019" w:tentative="1">
      <w:start w:val="1"/>
      <w:numFmt w:val="bullet"/>
      <w:lvlText w:val="o"/>
      <w:lvlJc w:val="left"/>
      <w:pPr>
        <w:tabs>
          <w:tab w:val="num" w:pos="4457"/>
        </w:tabs>
        <w:ind w:left="4457" w:hanging="360"/>
      </w:pPr>
      <w:rPr>
        <w:rFonts w:ascii="Courier New" w:hAnsi="Courier New" w:hint="default"/>
      </w:rPr>
    </w:lvl>
    <w:lvl w:ilvl="5" w:tplc="0C0A001B" w:tentative="1">
      <w:start w:val="1"/>
      <w:numFmt w:val="bullet"/>
      <w:lvlText w:val=""/>
      <w:lvlJc w:val="left"/>
      <w:pPr>
        <w:tabs>
          <w:tab w:val="num" w:pos="5177"/>
        </w:tabs>
        <w:ind w:left="5177" w:hanging="360"/>
      </w:pPr>
      <w:rPr>
        <w:rFonts w:ascii="Wingdings" w:hAnsi="Wingdings" w:hint="default"/>
      </w:rPr>
    </w:lvl>
    <w:lvl w:ilvl="6" w:tplc="0C0A000F" w:tentative="1">
      <w:start w:val="1"/>
      <w:numFmt w:val="bullet"/>
      <w:lvlText w:val=""/>
      <w:lvlJc w:val="left"/>
      <w:pPr>
        <w:tabs>
          <w:tab w:val="num" w:pos="5897"/>
        </w:tabs>
        <w:ind w:left="5897" w:hanging="360"/>
      </w:pPr>
      <w:rPr>
        <w:rFonts w:ascii="Symbol" w:hAnsi="Symbol" w:hint="default"/>
      </w:rPr>
    </w:lvl>
    <w:lvl w:ilvl="7" w:tplc="0C0A0019" w:tentative="1">
      <w:start w:val="1"/>
      <w:numFmt w:val="bullet"/>
      <w:lvlText w:val="o"/>
      <w:lvlJc w:val="left"/>
      <w:pPr>
        <w:tabs>
          <w:tab w:val="num" w:pos="6617"/>
        </w:tabs>
        <w:ind w:left="6617" w:hanging="360"/>
      </w:pPr>
      <w:rPr>
        <w:rFonts w:ascii="Courier New" w:hAnsi="Courier New" w:hint="default"/>
      </w:rPr>
    </w:lvl>
    <w:lvl w:ilvl="8" w:tplc="0C0A001B" w:tentative="1">
      <w:start w:val="1"/>
      <w:numFmt w:val="bullet"/>
      <w:lvlText w:val=""/>
      <w:lvlJc w:val="left"/>
      <w:pPr>
        <w:tabs>
          <w:tab w:val="num" w:pos="7337"/>
        </w:tabs>
        <w:ind w:left="7337" w:hanging="360"/>
      </w:pPr>
      <w:rPr>
        <w:rFonts w:ascii="Wingdings" w:hAnsi="Wingdings" w:hint="default"/>
      </w:rPr>
    </w:lvl>
  </w:abstractNum>
  <w:abstractNum w:abstractNumId="35">
    <w:nsid w:val="4AF60745"/>
    <w:multiLevelType w:val="hybridMultilevel"/>
    <w:tmpl w:val="23CE1C72"/>
    <w:lvl w:ilvl="0" w:tplc="0C0A0001">
      <w:start w:val="1"/>
      <w:numFmt w:val="bullet"/>
      <w:lvlText w:val=""/>
      <w:lvlJc w:val="left"/>
      <w:pPr>
        <w:tabs>
          <w:tab w:val="num" w:pos="1440"/>
        </w:tabs>
        <w:ind w:left="1440" w:hanging="360"/>
      </w:pPr>
      <w:rPr>
        <w:rFonts w:ascii="Symbol" w:hAnsi="Symbol"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36">
    <w:nsid w:val="4B776004"/>
    <w:multiLevelType w:val="hybridMultilevel"/>
    <w:tmpl w:val="A40E5298"/>
    <w:lvl w:ilvl="0" w:tplc="0C0A0001">
      <w:start w:val="1"/>
      <w:numFmt w:val="bullet"/>
      <w:lvlText w:val=""/>
      <w:lvlJc w:val="left"/>
      <w:pPr>
        <w:tabs>
          <w:tab w:val="num" w:pos="1440"/>
        </w:tabs>
        <w:ind w:left="1440" w:hanging="360"/>
      </w:pPr>
      <w:rPr>
        <w:rFonts w:ascii="Symbol" w:hAnsi="Symbol"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37">
    <w:nsid w:val="4DDF2ED4"/>
    <w:multiLevelType w:val="hybridMultilevel"/>
    <w:tmpl w:val="9B2EC74E"/>
    <w:lvl w:ilvl="0" w:tplc="9A0C6BC4">
      <w:start w:val="16"/>
      <w:numFmt w:val="bullet"/>
      <w:lvlText w:val="-"/>
      <w:lvlJc w:val="left"/>
      <w:pPr>
        <w:tabs>
          <w:tab w:val="num" w:pos="720"/>
        </w:tabs>
        <w:ind w:left="720" w:hanging="360"/>
      </w:pPr>
      <w:rPr>
        <w:rFonts w:ascii="Times New Roman" w:eastAsia="MS Mincho" w:hAnsi="Times New Roman" w:cs="Times New Roman" w:hint="default"/>
      </w:rPr>
    </w:lvl>
    <w:lvl w:ilvl="1" w:tplc="0C0A0019">
      <w:start w:val="1"/>
      <w:numFmt w:val="lowerLetter"/>
      <w:lvlText w:val="%2)"/>
      <w:lvlJc w:val="left"/>
      <w:pPr>
        <w:tabs>
          <w:tab w:val="num" w:pos="1440"/>
        </w:tabs>
        <w:ind w:left="1440" w:hanging="360"/>
      </w:pPr>
      <w:rPr>
        <w:rFonts w:hint="default"/>
      </w:rPr>
    </w:lvl>
    <w:lvl w:ilvl="2" w:tplc="0C0A001B">
      <w:start w:val="8"/>
      <w:numFmt w:val="upperLetter"/>
      <w:lvlText w:val="%3)"/>
      <w:lvlJc w:val="left"/>
      <w:pPr>
        <w:tabs>
          <w:tab w:val="num" w:pos="2160"/>
        </w:tabs>
        <w:ind w:left="2160" w:hanging="360"/>
      </w:pPr>
      <w:rPr>
        <w:rFonts w:hint="default"/>
        <w:b/>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38">
    <w:nsid w:val="4EAD0B2E"/>
    <w:multiLevelType w:val="hybridMultilevel"/>
    <w:tmpl w:val="3B70CC5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nsid w:val="50EF288E"/>
    <w:multiLevelType w:val="hybridMultilevel"/>
    <w:tmpl w:val="365E3686"/>
    <w:lvl w:ilvl="0" w:tplc="0C0A0001">
      <w:start w:val="1"/>
      <w:numFmt w:val="bullet"/>
      <w:lvlText w:val=""/>
      <w:lvlJc w:val="left"/>
      <w:pPr>
        <w:tabs>
          <w:tab w:val="num" w:pos="1620"/>
        </w:tabs>
        <w:ind w:left="1620" w:hanging="360"/>
      </w:pPr>
      <w:rPr>
        <w:rFonts w:ascii="Symbol" w:hAnsi="Symbol" w:hint="default"/>
      </w:rPr>
    </w:lvl>
    <w:lvl w:ilvl="1" w:tplc="0C0A0003" w:tentative="1">
      <w:start w:val="1"/>
      <w:numFmt w:val="bullet"/>
      <w:lvlText w:val="o"/>
      <w:lvlJc w:val="left"/>
      <w:pPr>
        <w:tabs>
          <w:tab w:val="num" w:pos="2340"/>
        </w:tabs>
        <w:ind w:left="2340" w:hanging="360"/>
      </w:pPr>
      <w:rPr>
        <w:rFonts w:ascii="Courier New" w:hAnsi="Courier New" w:cs="Courier New" w:hint="default"/>
      </w:rPr>
    </w:lvl>
    <w:lvl w:ilvl="2" w:tplc="0C0A0005" w:tentative="1">
      <w:start w:val="1"/>
      <w:numFmt w:val="bullet"/>
      <w:lvlText w:val=""/>
      <w:lvlJc w:val="left"/>
      <w:pPr>
        <w:tabs>
          <w:tab w:val="num" w:pos="3060"/>
        </w:tabs>
        <w:ind w:left="3060" w:hanging="360"/>
      </w:pPr>
      <w:rPr>
        <w:rFonts w:ascii="Wingdings" w:hAnsi="Wingdings" w:hint="default"/>
      </w:rPr>
    </w:lvl>
    <w:lvl w:ilvl="3" w:tplc="0C0A0001" w:tentative="1">
      <w:start w:val="1"/>
      <w:numFmt w:val="bullet"/>
      <w:lvlText w:val=""/>
      <w:lvlJc w:val="left"/>
      <w:pPr>
        <w:tabs>
          <w:tab w:val="num" w:pos="3780"/>
        </w:tabs>
        <w:ind w:left="3780" w:hanging="360"/>
      </w:pPr>
      <w:rPr>
        <w:rFonts w:ascii="Symbol" w:hAnsi="Symbol" w:hint="default"/>
      </w:rPr>
    </w:lvl>
    <w:lvl w:ilvl="4" w:tplc="0C0A0003" w:tentative="1">
      <w:start w:val="1"/>
      <w:numFmt w:val="bullet"/>
      <w:lvlText w:val="o"/>
      <w:lvlJc w:val="left"/>
      <w:pPr>
        <w:tabs>
          <w:tab w:val="num" w:pos="4500"/>
        </w:tabs>
        <w:ind w:left="4500" w:hanging="360"/>
      </w:pPr>
      <w:rPr>
        <w:rFonts w:ascii="Courier New" w:hAnsi="Courier New" w:cs="Courier New" w:hint="default"/>
      </w:rPr>
    </w:lvl>
    <w:lvl w:ilvl="5" w:tplc="0C0A0005" w:tentative="1">
      <w:start w:val="1"/>
      <w:numFmt w:val="bullet"/>
      <w:lvlText w:val=""/>
      <w:lvlJc w:val="left"/>
      <w:pPr>
        <w:tabs>
          <w:tab w:val="num" w:pos="5220"/>
        </w:tabs>
        <w:ind w:left="5220" w:hanging="360"/>
      </w:pPr>
      <w:rPr>
        <w:rFonts w:ascii="Wingdings" w:hAnsi="Wingdings" w:hint="default"/>
      </w:rPr>
    </w:lvl>
    <w:lvl w:ilvl="6" w:tplc="0C0A0001" w:tentative="1">
      <w:start w:val="1"/>
      <w:numFmt w:val="bullet"/>
      <w:lvlText w:val=""/>
      <w:lvlJc w:val="left"/>
      <w:pPr>
        <w:tabs>
          <w:tab w:val="num" w:pos="5940"/>
        </w:tabs>
        <w:ind w:left="5940" w:hanging="360"/>
      </w:pPr>
      <w:rPr>
        <w:rFonts w:ascii="Symbol" w:hAnsi="Symbol" w:hint="default"/>
      </w:rPr>
    </w:lvl>
    <w:lvl w:ilvl="7" w:tplc="0C0A0003" w:tentative="1">
      <w:start w:val="1"/>
      <w:numFmt w:val="bullet"/>
      <w:lvlText w:val="o"/>
      <w:lvlJc w:val="left"/>
      <w:pPr>
        <w:tabs>
          <w:tab w:val="num" w:pos="6660"/>
        </w:tabs>
        <w:ind w:left="6660" w:hanging="360"/>
      </w:pPr>
      <w:rPr>
        <w:rFonts w:ascii="Courier New" w:hAnsi="Courier New" w:cs="Courier New" w:hint="default"/>
      </w:rPr>
    </w:lvl>
    <w:lvl w:ilvl="8" w:tplc="0C0A0005" w:tentative="1">
      <w:start w:val="1"/>
      <w:numFmt w:val="bullet"/>
      <w:lvlText w:val=""/>
      <w:lvlJc w:val="left"/>
      <w:pPr>
        <w:tabs>
          <w:tab w:val="num" w:pos="7380"/>
        </w:tabs>
        <w:ind w:left="7380" w:hanging="360"/>
      </w:pPr>
      <w:rPr>
        <w:rFonts w:ascii="Wingdings" w:hAnsi="Wingdings" w:hint="default"/>
      </w:rPr>
    </w:lvl>
  </w:abstractNum>
  <w:abstractNum w:abstractNumId="40">
    <w:nsid w:val="520C6275"/>
    <w:multiLevelType w:val="hybridMultilevel"/>
    <w:tmpl w:val="C8C0FB9C"/>
    <w:lvl w:ilvl="0" w:tplc="0C0A0001">
      <w:start w:val="1"/>
      <w:numFmt w:val="bullet"/>
      <w:lvlText w:val=""/>
      <w:lvlJc w:val="left"/>
      <w:pPr>
        <w:tabs>
          <w:tab w:val="num" w:pos="1800"/>
        </w:tabs>
        <w:ind w:left="1800" w:hanging="360"/>
      </w:pPr>
      <w:rPr>
        <w:rFonts w:ascii="Symbol" w:hAnsi="Symbol" w:hint="default"/>
      </w:rPr>
    </w:lvl>
    <w:lvl w:ilvl="1" w:tplc="0C0A0003" w:tentative="1">
      <w:start w:val="1"/>
      <w:numFmt w:val="bullet"/>
      <w:lvlText w:val="o"/>
      <w:lvlJc w:val="left"/>
      <w:pPr>
        <w:tabs>
          <w:tab w:val="num" w:pos="2520"/>
        </w:tabs>
        <w:ind w:left="2520" w:hanging="360"/>
      </w:pPr>
      <w:rPr>
        <w:rFonts w:ascii="Courier New" w:hAnsi="Courier New" w:cs="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cs="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cs="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41">
    <w:nsid w:val="541F72C4"/>
    <w:multiLevelType w:val="hybridMultilevel"/>
    <w:tmpl w:val="2EB665DE"/>
    <w:lvl w:ilvl="0" w:tplc="F07C85B8">
      <w:start w:val="1"/>
      <w:numFmt w:val="lowerLetter"/>
      <w:lvlText w:val="%1)"/>
      <w:lvlJc w:val="left"/>
      <w:pPr>
        <w:tabs>
          <w:tab w:val="num" w:pos="720"/>
        </w:tabs>
        <w:ind w:left="720" w:hanging="360"/>
      </w:pPr>
      <w:rPr>
        <w:rFonts w:hint="default"/>
      </w:rPr>
    </w:lvl>
    <w:lvl w:ilvl="1" w:tplc="0C0A0019">
      <w:start w:val="2"/>
      <w:numFmt w:val="lowerLetter"/>
      <w:lvlText w:val="%2)"/>
      <w:lvlJc w:val="left"/>
      <w:pPr>
        <w:tabs>
          <w:tab w:val="num" w:pos="-180"/>
        </w:tabs>
        <w:ind w:left="-180" w:hanging="360"/>
      </w:pPr>
      <w:rPr>
        <w:rFonts w:hint="default"/>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260"/>
        </w:tabs>
        <w:ind w:left="1260" w:hanging="360"/>
      </w:pPr>
    </w:lvl>
    <w:lvl w:ilvl="4" w:tplc="0C0A0019" w:tentative="1">
      <w:start w:val="1"/>
      <w:numFmt w:val="lowerLetter"/>
      <w:lvlText w:val="%5."/>
      <w:lvlJc w:val="left"/>
      <w:pPr>
        <w:tabs>
          <w:tab w:val="num" w:pos="1980"/>
        </w:tabs>
        <w:ind w:left="1980" w:hanging="360"/>
      </w:pPr>
    </w:lvl>
    <w:lvl w:ilvl="5" w:tplc="0C0A001B" w:tentative="1">
      <w:start w:val="1"/>
      <w:numFmt w:val="lowerRoman"/>
      <w:lvlText w:val="%6."/>
      <w:lvlJc w:val="right"/>
      <w:pPr>
        <w:tabs>
          <w:tab w:val="num" w:pos="2700"/>
        </w:tabs>
        <w:ind w:left="2700" w:hanging="180"/>
      </w:pPr>
    </w:lvl>
    <w:lvl w:ilvl="6" w:tplc="0C0A000F" w:tentative="1">
      <w:start w:val="1"/>
      <w:numFmt w:val="decimal"/>
      <w:lvlText w:val="%7."/>
      <w:lvlJc w:val="left"/>
      <w:pPr>
        <w:tabs>
          <w:tab w:val="num" w:pos="3420"/>
        </w:tabs>
        <w:ind w:left="3420" w:hanging="360"/>
      </w:pPr>
    </w:lvl>
    <w:lvl w:ilvl="7" w:tplc="0C0A0019" w:tentative="1">
      <w:start w:val="1"/>
      <w:numFmt w:val="lowerLetter"/>
      <w:lvlText w:val="%8."/>
      <w:lvlJc w:val="left"/>
      <w:pPr>
        <w:tabs>
          <w:tab w:val="num" w:pos="4140"/>
        </w:tabs>
        <w:ind w:left="4140" w:hanging="360"/>
      </w:pPr>
    </w:lvl>
    <w:lvl w:ilvl="8" w:tplc="0C0A001B" w:tentative="1">
      <w:start w:val="1"/>
      <w:numFmt w:val="lowerRoman"/>
      <w:lvlText w:val="%9."/>
      <w:lvlJc w:val="right"/>
      <w:pPr>
        <w:tabs>
          <w:tab w:val="num" w:pos="4860"/>
        </w:tabs>
        <w:ind w:left="4860" w:hanging="180"/>
      </w:pPr>
    </w:lvl>
  </w:abstractNum>
  <w:abstractNum w:abstractNumId="42">
    <w:nsid w:val="54E80D83"/>
    <w:multiLevelType w:val="hybridMultilevel"/>
    <w:tmpl w:val="089C9DE4"/>
    <w:lvl w:ilvl="0" w:tplc="0C0A0001">
      <w:start w:val="1"/>
      <w:numFmt w:val="bullet"/>
      <w:lvlText w:val=""/>
      <w:lvlJc w:val="left"/>
      <w:pPr>
        <w:tabs>
          <w:tab w:val="num" w:pos="1440"/>
        </w:tabs>
        <w:ind w:left="1440" w:hanging="360"/>
      </w:pPr>
      <w:rPr>
        <w:rFonts w:ascii="Symbol" w:hAnsi="Symbol"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43">
    <w:nsid w:val="565C5CB3"/>
    <w:multiLevelType w:val="hybridMultilevel"/>
    <w:tmpl w:val="C3368D38"/>
    <w:lvl w:ilvl="0" w:tplc="8384D734">
      <w:start w:val="1"/>
      <w:numFmt w:val="lowerLetter"/>
      <w:lvlText w:val="%1)"/>
      <w:lvlJc w:val="left"/>
      <w:pPr>
        <w:tabs>
          <w:tab w:val="num" w:pos="360"/>
        </w:tabs>
        <w:ind w:left="360" w:hanging="360"/>
      </w:pPr>
      <w:rPr>
        <w:rFonts w:hint="default"/>
      </w:rPr>
    </w:lvl>
    <w:lvl w:ilvl="1" w:tplc="FE5C9E5C" w:tentative="1">
      <w:start w:val="1"/>
      <w:numFmt w:val="lowerLetter"/>
      <w:lvlText w:val="%2."/>
      <w:lvlJc w:val="left"/>
      <w:pPr>
        <w:tabs>
          <w:tab w:val="num" w:pos="1380"/>
        </w:tabs>
        <w:ind w:left="1380" w:hanging="360"/>
      </w:pPr>
    </w:lvl>
    <w:lvl w:ilvl="2" w:tplc="0C0A001B" w:tentative="1">
      <w:start w:val="1"/>
      <w:numFmt w:val="lowerRoman"/>
      <w:lvlText w:val="%3."/>
      <w:lvlJc w:val="right"/>
      <w:pPr>
        <w:tabs>
          <w:tab w:val="num" w:pos="2100"/>
        </w:tabs>
        <w:ind w:left="2100" w:hanging="180"/>
      </w:pPr>
    </w:lvl>
    <w:lvl w:ilvl="3" w:tplc="0C0A000F" w:tentative="1">
      <w:start w:val="1"/>
      <w:numFmt w:val="decimal"/>
      <w:lvlText w:val="%4."/>
      <w:lvlJc w:val="left"/>
      <w:pPr>
        <w:tabs>
          <w:tab w:val="num" w:pos="2820"/>
        </w:tabs>
        <w:ind w:left="2820" w:hanging="360"/>
      </w:pPr>
    </w:lvl>
    <w:lvl w:ilvl="4" w:tplc="0C0A0019" w:tentative="1">
      <w:start w:val="1"/>
      <w:numFmt w:val="lowerLetter"/>
      <w:lvlText w:val="%5."/>
      <w:lvlJc w:val="left"/>
      <w:pPr>
        <w:tabs>
          <w:tab w:val="num" w:pos="3540"/>
        </w:tabs>
        <w:ind w:left="3540" w:hanging="360"/>
      </w:pPr>
    </w:lvl>
    <w:lvl w:ilvl="5" w:tplc="0C0A001B" w:tentative="1">
      <w:start w:val="1"/>
      <w:numFmt w:val="lowerRoman"/>
      <w:lvlText w:val="%6."/>
      <w:lvlJc w:val="right"/>
      <w:pPr>
        <w:tabs>
          <w:tab w:val="num" w:pos="4260"/>
        </w:tabs>
        <w:ind w:left="4260" w:hanging="180"/>
      </w:pPr>
    </w:lvl>
    <w:lvl w:ilvl="6" w:tplc="0C0A000F" w:tentative="1">
      <w:start w:val="1"/>
      <w:numFmt w:val="decimal"/>
      <w:lvlText w:val="%7."/>
      <w:lvlJc w:val="left"/>
      <w:pPr>
        <w:tabs>
          <w:tab w:val="num" w:pos="4980"/>
        </w:tabs>
        <w:ind w:left="4980" w:hanging="360"/>
      </w:pPr>
    </w:lvl>
    <w:lvl w:ilvl="7" w:tplc="0C0A0019" w:tentative="1">
      <w:start w:val="1"/>
      <w:numFmt w:val="lowerLetter"/>
      <w:lvlText w:val="%8."/>
      <w:lvlJc w:val="left"/>
      <w:pPr>
        <w:tabs>
          <w:tab w:val="num" w:pos="5700"/>
        </w:tabs>
        <w:ind w:left="5700" w:hanging="360"/>
      </w:pPr>
    </w:lvl>
    <w:lvl w:ilvl="8" w:tplc="0C0A001B" w:tentative="1">
      <w:start w:val="1"/>
      <w:numFmt w:val="lowerRoman"/>
      <w:lvlText w:val="%9."/>
      <w:lvlJc w:val="right"/>
      <w:pPr>
        <w:tabs>
          <w:tab w:val="num" w:pos="6420"/>
        </w:tabs>
        <w:ind w:left="6420" w:hanging="180"/>
      </w:pPr>
    </w:lvl>
  </w:abstractNum>
  <w:abstractNum w:abstractNumId="44">
    <w:nsid w:val="578A0765"/>
    <w:multiLevelType w:val="hybridMultilevel"/>
    <w:tmpl w:val="CBBA5212"/>
    <w:lvl w:ilvl="0" w:tplc="743E0E66">
      <w:start w:val="6"/>
      <w:numFmt w:val="decimal"/>
      <w:lvlText w:val="%1."/>
      <w:lvlJc w:val="left"/>
      <w:pPr>
        <w:tabs>
          <w:tab w:val="num" w:pos="1080"/>
        </w:tabs>
        <w:ind w:left="108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45">
    <w:nsid w:val="5A03017A"/>
    <w:multiLevelType w:val="hybridMultilevel"/>
    <w:tmpl w:val="9AD8F3BC"/>
    <w:lvl w:ilvl="0" w:tplc="0C0A0001">
      <w:start w:val="1"/>
      <w:numFmt w:val="bullet"/>
      <w:lvlText w:val=""/>
      <w:lvlJc w:val="left"/>
      <w:pPr>
        <w:tabs>
          <w:tab w:val="num" w:pos="1440"/>
        </w:tabs>
        <w:ind w:left="1440" w:hanging="360"/>
      </w:pPr>
      <w:rPr>
        <w:rFonts w:ascii="Symbol" w:hAnsi="Symbol"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46">
    <w:nsid w:val="5B115373"/>
    <w:multiLevelType w:val="hybridMultilevel"/>
    <w:tmpl w:val="D7EE4ABC"/>
    <w:lvl w:ilvl="0" w:tplc="0C0A0001">
      <w:start w:val="1"/>
      <w:numFmt w:val="bullet"/>
      <w:lvlText w:val=""/>
      <w:lvlJc w:val="left"/>
      <w:pPr>
        <w:tabs>
          <w:tab w:val="num" w:pos="1440"/>
        </w:tabs>
        <w:ind w:left="1440" w:hanging="360"/>
      </w:pPr>
      <w:rPr>
        <w:rFonts w:ascii="Symbol" w:hAnsi="Symbol"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7">
    <w:nsid w:val="62C024B3"/>
    <w:multiLevelType w:val="hybridMultilevel"/>
    <w:tmpl w:val="5E60F2E0"/>
    <w:lvl w:ilvl="0" w:tplc="0C0A0001">
      <w:start w:val="1"/>
      <w:numFmt w:val="bullet"/>
      <w:lvlText w:val=""/>
      <w:lvlJc w:val="left"/>
      <w:pPr>
        <w:tabs>
          <w:tab w:val="num" w:pos="1440"/>
        </w:tabs>
        <w:ind w:left="1440" w:hanging="360"/>
      </w:pPr>
      <w:rPr>
        <w:rFonts w:ascii="Symbol" w:hAnsi="Symbol" w:hint="default"/>
      </w:rPr>
    </w:lvl>
    <w:lvl w:ilvl="1" w:tplc="18A61B82">
      <w:start w:val="2"/>
      <w:numFmt w:val="decimal"/>
      <w:lvlText w:val="%2."/>
      <w:lvlJc w:val="left"/>
      <w:pPr>
        <w:tabs>
          <w:tab w:val="num" w:pos="1110"/>
        </w:tabs>
        <w:ind w:left="1110" w:hanging="390"/>
      </w:pPr>
      <w:rPr>
        <w:rFonts w:hint="default"/>
        <w:b/>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8">
    <w:nsid w:val="636F72CC"/>
    <w:multiLevelType w:val="hybridMultilevel"/>
    <w:tmpl w:val="30D01702"/>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nsid w:val="649E54C8"/>
    <w:multiLevelType w:val="hybridMultilevel"/>
    <w:tmpl w:val="159EC2B0"/>
    <w:lvl w:ilvl="0" w:tplc="FB8A7DC2">
      <w:start w:val="26"/>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0">
    <w:nsid w:val="66C31284"/>
    <w:multiLevelType w:val="hybridMultilevel"/>
    <w:tmpl w:val="8B965F1C"/>
    <w:lvl w:ilvl="0" w:tplc="FFFFFFFF">
      <w:start w:val="1"/>
      <w:numFmt w:val="decimal"/>
      <w:lvlText w:val="%1."/>
      <w:lvlJc w:val="left"/>
      <w:pPr>
        <w:tabs>
          <w:tab w:val="num" w:pos="1440"/>
        </w:tabs>
        <w:ind w:left="1440" w:hanging="360"/>
      </w:pPr>
      <w:rPr>
        <w:rFonts w:hint="default"/>
      </w:rPr>
    </w:lvl>
    <w:lvl w:ilvl="1" w:tplc="FFFFFFFF">
      <w:start w:val="1"/>
      <w:numFmt w:val="lowerLetter"/>
      <w:lvlText w:val="%2)"/>
      <w:lvlJc w:val="left"/>
      <w:pPr>
        <w:tabs>
          <w:tab w:val="num" w:pos="1440"/>
        </w:tabs>
        <w:ind w:left="1440" w:hanging="360"/>
      </w:pPr>
      <w:rPr>
        <w:rFonts w:hint="default"/>
      </w:rPr>
    </w:lvl>
    <w:lvl w:ilvl="2" w:tplc="341090EE">
      <w:start w:val="2"/>
      <w:numFmt w:val="upperLetter"/>
      <w:lvlText w:val="%3)"/>
      <w:lvlJc w:val="left"/>
      <w:pPr>
        <w:tabs>
          <w:tab w:val="num" w:pos="2400"/>
        </w:tabs>
        <w:ind w:left="2400" w:hanging="4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nsid w:val="66CC775B"/>
    <w:multiLevelType w:val="multilevel"/>
    <w:tmpl w:val="5E3CB77E"/>
    <w:lvl w:ilvl="0">
      <w:start w:val="4"/>
      <w:numFmt w:val="decimal"/>
      <w:lvlText w:val="%1"/>
      <w:lvlJc w:val="left"/>
      <w:pPr>
        <w:tabs>
          <w:tab w:val="num" w:pos="780"/>
        </w:tabs>
        <w:ind w:left="780" w:hanging="780"/>
      </w:pPr>
      <w:rPr>
        <w:rFonts w:hint="default"/>
      </w:rPr>
    </w:lvl>
    <w:lvl w:ilvl="1">
      <w:start w:val="3"/>
      <w:numFmt w:val="decimal"/>
      <w:lvlText w:val="%1.%2"/>
      <w:lvlJc w:val="left"/>
      <w:pPr>
        <w:tabs>
          <w:tab w:val="num" w:pos="1140"/>
        </w:tabs>
        <w:ind w:left="1140" w:hanging="780"/>
      </w:pPr>
      <w:rPr>
        <w:rFonts w:hint="default"/>
      </w:rPr>
    </w:lvl>
    <w:lvl w:ilvl="2">
      <w:start w:val="15"/>
      <w:numFmt w:val="decimal"/>
      <w:lvlText w:val="%1.%2.%3"/>
      <w:lvlJc w:val="left"/>
      <w:pPr>
        <w:tabs>
          <w:tab w:val="num" w:pos="1500"/>
        </w:tabs>
        <w:ind w:left="1500" w:hanging="780"/>
      </w:pPr>
      <w:rPr>
        <w:rFonts w:hint="default"/>
      </w:rPr>
    </w:lvl>
    <w:lvl w:ilvl="3">
      <w:start w:val="1"/>
      <w:numFmt w:val="decimal"/>
      <w:lvlText w:val="%1.%2.%3.%4"/>
      <w:lvlJc w:val="left"/>
      <w:pPr>
        <w:tabs>
          <w:tab w:val="num" w:pos="1860"/>
        </w:tabs>
        <w:ind w:left="1860" w:hanging="7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2">
    <w:nsid w:val="67EA43AC"/>
    <w:multiLevelType w:val="hybridMultilevel"/>
    <w:tmpl w:val="D6122CC2"/>
    <w:lvl w:ilvl="0" w:tplc="79EAA262">
      <w:start w:val="1"/>
      <w:numFmt w:val="lowerRoman"/>
      <w:lvlText w:val="(%1)"/>
      <w:lvlJc w:val="left"/>
      <w:pPr>
        <w:tabs>
          <w:tab w:val="num" w:pos="1080"/>
        </w:tabs>
        <w:ind w:left="1080" w:hanging="10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3">
    <w:nsid w:val="68316688"/>
    <w:multiLevelType w:val="hybridMultilevel"/>
    <w:tmpl w:val="7228D070"/>
    <w:lvl w:ilvl="0" w:tplc="0C0A0001">
      <w:start w:val="1"/>
      <w:numFmt w:val="bullet"/>
      <w:lvlText w:val=""/>
      <w:lvlJc w:val="left"/>
      <w:pPr>
        <w:tabs>
          <w:tab w:val="num" w:pos="1440"/>
        </w:tabs>
        <w:ind w:left="1440" w:hanging="360"/>
      </w:pPr>
      <w:rPr>
        <w:rFonts w:ascii="Symbol" w:hAnsi="Symbol"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54">
    <w:nsid w:val="6B821BF1"/>
    <w:multiLevelType w:val="hybridMultilevel"/>
    <w:tmpl w:val="26B8D4E8"/>
    <w:lvl w:ilvl="0" w:tplc="0C0A0001">
      <w:start w:val="1"/>
      <w:numFmt w:val="bullet"/>
      <w:lvlText w:val=""/>
      <w:lvlJc w:val="left"/>
      <w:pPr>
        <w:tabs>
          <w:tab w:val="num" w:pos="1509"/>
        </w:tabs>
        <w:ind w:left="1509" w:hanging="360"/>
      </w:pPr>
      <w:rPr>
        <w:rFonts w:ascii="Symbol" w:hAnsi="Symbol" w:hint="default"/>
      </w:rPr>
    </w:lvl>
    <w:lvl w:ilvl="1" w:tplc="0C0A0003" w:tentative="1">
      <w:start w:val="1"/>
      <w:numFmt w:val="bullet"/>
      <w:lvlText w:val="o"/>
      <w:lvlJc w:val="left"/>
      <w:pPr>
        <w:tabs>
          <w:tab w:val="num" w:pos="2229"/>
        </w:tabs>
        <w:ind w:left="2229" w:hanging="360"/>
      </w:pPr>
      <w:rPr>
        <w:rFonts w:ascii="Courier New" w:hAnsi="Courier New" w:cs="Courier New" w:hint="default"/>
      </w:rPr>
    </w:lvl>
    <w:lvl w:ilvl="2" w:tplc="0C0A0005" w:tentative="1">
      <w:start w:val="1"/>
      <w:numFmt w:val="bullet"/>
      <w:lvlText w:val=""/>
      <w:lvlJc w:val="left"/>
      <w:pPr>
        <w:tabs>
          <w:tab w:val="num" w:pos="2949"/>
        </w:tabs>
        <w:ind w:left="2949" w:hanging="360"/>
      </w:pPr>
      <w:rPr>
        <w:rFonts w:ascii="Wingdings" w:hAnsi="Wingdings" w:hint="default"/>
      </w:rPr>
    </w:lvl>
    <w:lvl w:ilvl="3" w:tplc="0C0A0001" w:tentative="1">
      <w:start w:val="1"/>
      <w:numFmt w:val="bullet"/>
      <w:lvlText w:val=""/>
      <w:lvlJc w:val="left"/>
      <w:pPr>
        <w:tabs>
          <w:tab w:val="num" w:pos="3669"/>
        </w:tabs>
        <w:ind w:left="3669" w:hanging="360"/>
      </w:pPr>
      <w:rPr>
        <w:rFonts w:ascii="Symbol" w:hAnsi="Symbol" w:hint="default"/>
      </w:rPr>
    </w:lvl>
    <w:lvl w:ilvl="4" w:tplc="0C0A0003" w:tentative="1">
      <w:start w:val="1"/>
      <w:numFmt w:val="bullet"/>
      <w:lvlText w:val="o"/>
      <w:lvlJc w:val="left"/>
      <w:pPr>
        <w:tabs>
          <w:tab w:val="num" w:pos="4389"/>
        </w:tabs>
        <w:ind w:left="4389" w:hanging="360"/>
      </w:pPr>
      <w:rPr>
        <w:rFonts w:ascii="Courier New" w:hAnsi="Courier New" w:cs="Courier New" w:hint="default"/>
      </w:rPr>
    </w:lvl>
    <w:lvl w:ilvl="5" w:tplc="0C0A0005" w:tentative="1">
      <w:start w:val="1"/>
      <w:numFmt w:val="bullet"/>
      <w:lvlText w:val=""/>
      <w:lvlJc w:val="left"/>
      <w:pPr>
        <w:tabs>
          <w:tab w:val="num" w:pos="5109"/>
        </w:tabs>
        <w:ind w:left="5109" w:hanging="360"/>
      </w:pPr>
      <w:rPr>
        <w:rFonts w:ascii="Wingdings" w:hAnsi="Wingdings" w:hint="default"/>
      </w:rPr>
    </w:lvl>
    <w:lvl w:ilvl="6" w:tplc="0C0A0001" w:tentative="1">
      <w:start w:val="1"/>
      <w:numFmt w:val="bullet"/>
      <w:lvlText w:val=""/>
      <w:lvlJc w:val="left"/>
      <w:pPr>
        <w:tabs>
          <w:tab w:val="num" w:pos="5829"/>
        </w:tabs>
        <w:ind w:left="5829" w:hanging="360"/>
      </w:pPr>
      <w:rPr>
        <w:rFonts w:ascii="Symbol" w:hAnsi="Symbol" w:hint="default"/>
      </w:rPr>
    </w:lvl>
    <w:lvl w:ilvl="7" w:tplc="0C0A0003" w:tentative="1">
      <w:start w:val="1"/>
      <w:numFmt w:val="bullet"/>
      <w:lvlText w:val="o"/>
      <w:lvlJc w:val="left"/>
      <w:pPr>
        <w:tabs>
          <w:tab w:val="num" w:pos="6549"/>
        </w:tabs>
        <w:ind w:left="6549" w:hanging="360"/>
      </w:pPr>
      <w:rPr>
        <w:rFonts w:ascii="Courier New" w:hAnsi="Courier New" w:cs="Courier New" w:hint="default"/>
      </w:rPr>
    </w:lvl>
    <w:lvl w:ilvl="8" w:tplc="0C0A0005" w:tentative="1">
      <w:start w:val="1"/>
      <w:numFmt w:val="bullet"/>
      <w:lvlText w:val=""/>
      <w:lvlJc w:val="left"/>
      <w:pPr>
        <w:tabs>
          <w:tab w:val="num" w:pos="7269"/>
        </w:tabs>
        <w:ind w:left="7269" w:hanging="360"/>
      </w:pPr>
      <w:rPr>
        <w:rFonts w:ascii="Wingdings" w:hAnsi="Wingdings" w:hint="default"/>
      </w:rPr>
    </w:lvl>
  </w:abstractNum>
  <w:abstractNum w:abstractNumId="55">
    <w:nsid w:val="6C0D7CED"/>
    <w:multiLevelType w:val="singleLevel"/>
    <w:tmpl w:val="940624D8"/>
    <w:lvl w:ilvl="0">
      <w:start w:val="1"/>
      <w:numFmt w:val="lowerRoman"/>
      <w:pStyle w:val="TOC1"/>
      <w:lvlText w:val="%1."/>
      <w:lvlJc w:val="right"/>
      <w:pPr>
        <w:tabs>
          <w:tab w:val="num" w:pos="504"/>
        </w:tabs>
        <w:ind w:left="504" w:hanging="216"/>
      </w:pPr>
    </w:lvl>
  </w:abstractNum>
  <w:abstractNum w:abstractNumId="56">
    <w:nsid w:val="6DDC53D6"/>
    <w:multiLevelType w:val="hybridMultilevel"/>
    <w:tmpl w:val="5C50C412"/>
    <w:lvl w:ilvl="0" w:tplc="EA681BC4">
      <w:start w:val="1"/>
      <w:numFmt w:val="bullet"/>
      <w:lvlText w:val=""/>
      <w:lvlJc w:val="left"/>
      <w:pPr>
        <w:tabs>
          <w:tab w:val="num" w:pos="1120"/>
        </w:tabs>
        <w:ind w:left="1120" w:hanging="360"/>
      </w:pPr>
      <w:rPr>
        <w:rFonts w:ascii="Symbol" w:hAnsi="Symbol" w:hint="default"/>
      </w:rPr>
    </w:lvl>
    <w:lvl w:ilvl="1" w:tplc="0C0A0019" w:tentative="1">
      <w:start w:val="1"/>
      <w:numFmt w:val="bullet"/>
      <w:lvlText w:val="o"/>
      <w:lvlJc w:val="left"/>
      <w:pPr>
        <w:tabs>
          <w:tab w:val="num" w:pos="1840"/>
        </w:tabs>
        <w:ind w:left="1840" w:hanging="360"/>
      </w:pPr>
      <w:rPr>
        <w:rFonts w:ascii="Courier New" w:hAnsi="Courier New" w:cs="Courier New" w:hint="default"/>
      </w:rPr>
    </w:lvl>
    <w:lvl w:ilvl="2" w:tplc="0C0A001B" w:tentative="1">
      <w:start w:val="1"/>
      <w:numFmt w:val="bullet"/>
      <w:lvlText w:val=""/>
      <w:lvlJc w:val="left"/>
      <w:pPr>
        <w:tabs>
          <w:tab w:val="num" w:pos="2560"/>
        </w:tabs>
        <w:ind w:left="2560" w:hanging="360"/>
      </w:pPr>
      <w:rPr>
        <w:rFonts w:ascii="Wingdings" w:hAnsi="Wingdings" w:hint="default"/>
      </w:rPr>
    </w:lvl>
    <w:lvl w:ilvl="3" w:tplc="0C0A000F" w:tentative="1">
      <w:start w:val="1"/>
      <w:numFmt w:val="bullet"/>
      <w:lvlText w:val=""/>
      <w:lvlJc w:val="left"/>
      <w:pPr>
        <w:tabs>
          <w:tab w:val="num" w:pos="3280"/>
        </w:tabs>
        <w:ind w:left="3280" w:hanging="360"/>
      </w:pPr>
      <w:rPr>
        <w:rFonts w:ascii="Symbol" w:hAnsi="Symbol" w:hint="default"/>
      </w:rPr>
    </w:lvl>
    <w:lvl w:ilvl="4" w:tplc="0C0A0019" w:tentative="1">
      <w:start w:val="1"/>
      <w:numFmt w:val="bullet"/>
      <w:lvlText w:val="o"/>
      <w:lvlJc w:val="left"/>
      <w:pPr>
        <w:tabs>
          <w:tab w:val="num" w:pos="4000"/>
        </w:tabs>
        <w:ind w:left="4000" w:hanging="360"/>
      </w:pPr>
      <w:rPr>
        <w:rFonts w:ascii="Courier New" w:hAnsi="Courier New" w:cs="Courier New" w:hint="default"/>
      </w:rPr>
    </w:lvl>
    <w:lvl w:ilvl="5" w:tplc="0C0A001B" w:tentative="1">
      <w:start w:val="1"/>
      <w:numFmt w:val="bullet"/>
      <w:lvlText w:val=""/>
      <w:lvlJc w:val="left"/>
      <w:pPr>
        <w:tabs>
          <w:tab w:val="num" w:pos="4720"/>
        </w:tabs>
        <w:ind w:left="4720" w:hanging="360"/>
      </w:pPr>
      <w:rPr>
        <w:rFonts w:ascii="Wingdings" w:hAnsi="Wingdings" w:hint="default"/>
      </w:rPr>
    </w:lvl>
    <w:lvl w:ilvl="6" w:tplc="0C0A000F" w:tentative="1">
      <w:start w:val="1"/>
      <w:numFmt w:val="bullet"/>
      <w:lvlText w:val=""/>
      <w:lvlJc w:val="left"/>
      <w:pPr>
        <w:tabs>
          <w:tab w:val="num" w:pos="5440"/>
        </w:tabs>
        <w:ind w:left="5440" w:hanging="360"/>
      </w:pPr>
      <w:rPr>
        <w:rFonts w:ascii="Symbol" w:hAnsi="Symbol" w:hint="default"/>
      </w:rPr>
    </w:lvl>
    <w:lvl w:ilvl="7" w:tplc="0C0A0019" w:tentative="1">
      <w:start w:val="1"/>
      <w:numFmt w:val="bullet"/>
      <w:lvlText w:val="o"/>
      <w:lvlJc w:val="left"/>
      <w:pPr>
        <w:tabs>
          <w:tab w:val="num" w:pos="6160"/>
        </w:tabs>
        <w:ind w:left="6160" w:hanging="360"/>
      </w:pPr>
      <w:rPr>
        <w:rFonts w:ascii="Courier New" w:hAnsi="Courier New" w:cs="Courier New" w:hint="default"/>
      </w:rPr>
    </w:lvl>
    <w:lvl w:ilvl="8" w:tplc="0C0A001B" w:tentative="1">
      <w:start w:val="1"/>
      <w:numFmt w:val="bullet"/>
      <w:lvlText w:val=""/>
      <w:lvlJc w:val="left"/>
      <w:pPr>
        <w:tabs>
          <w:tab w:val="num" w:pos="6880"/>
        </w:tabs>
        <w:ind w:left="6880" w:hanging="360"/>
      </w:pPr>
      <w:rPr>
        <w:rFonts w:ascii="Wingdings" w:hAnsi="Wingdings" w:hint="default"/>
      </w:rPr>
    </w:lvl>
  </w:abstractNum>
  <w:abstractNum w:abstractNumId="57">
    <w:nsid w:val="785E007C"/>
    <w:multiLevelType w:val="hybridMultilevel"/>
    <w:tmpl w:val="769A55E0"/>
    <w:lvl w:ilvl="0" w:tplc="0C0A0001">
      <w:start w:val="1"/>
      <w:numFmt w:val="bullet"/>
      <w:lvlText w:val=""/>
      <w:lvlJc w:val="left"/>
      <w:pPr>
        <w:tabs>
          <w:tab w:val="num" w:pos="1440"/>
        </w:tabs>
        <w:ind w:left="1440" w:hanging="360"/>
      </w:pPr>
      <w:rPr>
        <w:rFonts w:ascii="Symbol" w:hAnsi="Symbol"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58">
    <w:nsid w:val="79865CDA"/>
    <w:multiLevelType w:val="hybridMultilevel"/>
    <w:tmpl w:val="C00E6224"/>
    <w:lvl w:ilvl="0" w:tplc="CB7CE6A4">
      <w:start w:val="1"/>
      <w:numFmt w:val="decimal"/>
      <w:lvlText w:val="%1."/>
      <w:lvlJc w:val="left"/>
      <w:pPr>
        <w:tabs>
          <w:tab w:val="num" w:pos="1080"/>
        </w:tabs>
        <w:ind w:left="108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59">
    <w:nsid w:val="7C6B7A08"/>
    <w:multiLevelType w:val="multilevel"/>
    <w:tmpl w:val="A87650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7EE310B1"/>
    <w:multiLevelType w:val="hybridMultilevel"/>
    <w:tmpl w:val="003C35A2"/>
    <w:lvl w:ilvl="0" w:tplc="0C0A0017">
      <w:start w:val="1"/>
      <w:numFmt w:val="bullet"/>
      <w:lvlText w:val=""/>
      <w:lvlJc w:val="left"/>
      <w:pPr>
        <w:tabs>
          <w:tab w:val="num" w:pos="1429"/>
        </w:tabs>
        <w:ind w:left="1429" w:hanging="363"/>
      </w:pPr>
      <w:rPr>
        <w:rFonts w:ascii="Wingdings" w:hAnsi="Wingdings" w:hint="default"/>
      </w:rPr>
    </w:lvl>
    <w:lvl w:ilvl="1" w:tplc="0C0A0019" w:tentative="1">
      <w:start w:val="1"/>
      <w:numFmt w:val="bullet"/>
      <w:lvlText w:val="o"/>
      <w:lvlJc w:val="left"/>
      <w:pPr>
        <w:tabs>
          <w:tab w:val="num" w:pos="1440"/>
        </w:tabs>
        <w:ind w:left="1440" w:hanging="360"/>
      </w:pPr>
      <w:rPr>
        <w:rFonts w:ascii="Courier New" w:hAnsi="Courier New" w:hint="default"/>
      </w:rPr>
    </w:lvl>
    <w:lvl w:ilvl="2" w:tplc="0C0A001B" w:tentative="1">
      <w:start w:val="1"/>
      <w:numFmt w:val="bullet"/>
      <w:lvlText w:val=""/>
      <w:lvlJc w:val="left"/>
      <w:pPr>
        <w:tabs>
          <w:tab w:val="num" w:pos="2160"/>
        </w:tabs>
        <w:ind w:left="2160" w:hanging="360"/>
      </w:pPr>
      <w:rPr>
        <w:rFonts w:ascii="Wingdings" w:hAnsi="Wingdings" w:hint="default"/>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num w:numId="1">
    <w:abstractNumId w:val="55"/>
  </w:num>
  <w:num w:numId="2">
    <w:abstractNumId w:val="30"/>
  </w:num>
  <w:num w:numId="3">
    <w:abstractNumId w:val="2"/>
  </w:num>
  <w:num w:numId="4">
    <w:abstractNumId w:val="26"/>
  </w:num>
  <w:num w:numId="5">
    <w:abstractNumId w:val="17"/>
  </w:num>
  <w:num w:numId="6">
    <w:abstractNumId w:val="1"/>
  </w:num>
  <w:num w:numId="7">
    <w:abstractNumId w:val="0"/>
  </w:num>
  <w:num w:numId="8">
    <w:abstractNumId w:val="28"/>
  </w:num>
  <w:num w:numId="9">
    <w:abstractNumId w:val="22"/>
  </w:num>
  <w:num w:numId="10">
    <w:abstractNumId w:val="7"/>
  </w:num>
  <w:num w:numId="11">
    <w:abstractNumId w:val="6"/>
  </w:num>
  <w:num w:numId="12">
    <w:abstractNumId w:val="26"/>
    <w:lvlOverride w:ilvl="0">
      <w:startOverride w:val="1"/>
    </w:lvlOverride>
    <w:lvlOverride w:ilvl="1">
      <w:startOverride w:val="1"/>
    </w:lvlOverride>
  </w:num>
  <w:num w:numId="13">
    <w:abstractNumId w:val="42"/>
  </w:num>
  <w:num w:numId="14">
    <w:abstractNumId w:val="15"/>
  </w:num>
  <w:num w:numId="15">
    <w:abstractNumId w:val="20"/>
  </w:num>
  <w:num w:numId="16">
    <w:abstractNumId w:val="45"/>
  </w:num>
  <w:num w:numId="17">
    <w:abstractNumId w:val="10"/>
  </w:num>
  <w:num w:numId="18">
    <w:abstractNumId w:val="54"/>
  </w:num>
  <w:num w:numId="19">
    <w:abstractNumId w:val="56"/>
  </w:num>
  <w:num w:numId="20">
    <w:abstractNumId w:val="48"/>
  </w:num>
  <w:num w:numId="21">
    <w:abstractNumId w:val="38"/>
  </w:num>
  <w:num w:numId="22">
    <w:abstractNumId w:val="53"/>
  </w:num>
  <w:num w:numId="23">
    <w:abstractNumId w:val="50"/>
  </w:num>
  <w:num w:numId="24">
    <w:abstractNumId w:val="5"/>
  </w:num>
  <w:num w:numId="25">
    <w:abstractNumId w:val="12"/>
  </w:num>
  <w:num w:numId="26">
    <w:abstractNumId w:val="46"/>
  </w:num>
  <w:num w:numId="27">
    <w:abstractNumId w:val="47"/>
  </w:num>
  <w:num w:numId="28">
    <w:abstractNumId w:val="9"/>
  </w:num>
  <w:num w:numId="29">
    <w:abstractNumId w:val="36"/>
  </w:num>
  <w:num w:numId="30">
    <w:abstractNumId w:val="27"/>
  </w:num>
  <w:num w:numId="31">
    <w:abstractNumId w:val="59"/>
  </w:num>
  <w:num w:numId="32">
    <w:abstractNumId w:val="8"/>
  </w:num>
  <w:num w:numId="33">
    <w:abstractNumId w:val="13"/>
  </w:num>
  <w:num w:numId="34">
    <w:abstractNumId w:val="51"/>
  </w:num>
  <w:num w:numId="35">
    <w:abstractNumId w:val="57"/>
  </w:num>
  <w:num w:numId="36">
    <w:abstractNumId w:val="32"/>
  </w:num>
  <w:num w:numId="37">
    <w:abstractNumId w:val="52"/>
  </w:num>
  <w:num w:numId="38">
    <w:abstractNumId w:val="39"/>
  </w:num>
  <w:num w:numId="39">
    <w:abstractNumId w:val="18"/>
  </w:num>
  <w:num w:numId="40">
    <w:abstractNumId w:val="60"/>
  </w:num>
  <w:num w:numId="41">
    <w:abstractNumId w:val="24"/>
  </w:num>
  <w:num w:numId="42">
    <w:abstractNumId w:val="40"/>
  </w:num>
  <w:num w:numId="43">
    <w:abstractNumId w:val="25"/>
  </w:num>
  <w:num w:numId="44">
    <w:abstractNumId w:val="43"/>
  </w:num>
  <w:num w:numId="45">
    <w:abstractNumId w:val="37"/>
  </w:num>
  <w:num w:numId="46">
    <w:abstractNumId w:val="11"/>
  </w:num>
  <w:num w:numId="47">
    <w:abstractNumId w:val="41"/>
  </w:num>
  <w:num w:numId="48">
    <w:abstractNumId w:val="49"/>
  </w:num>
  <w:num w:numId="49">
    <w:abstractNumId w:val="33"/>
  </w:num>
  <w:num w:numId="50">
    <w:abstractNumId w:val="29"/>
  </w:num>
  <w:num w:numId="51">
    <w:abstractNumId w:val="3"/>
    <w:lvlOverride w:ilvl="0">
      <w:lvl w:ilvl="0">
        <w:numFmt w:val="bullet"/>
        <w:lvlText w:val=""/>
        <w:legacy w:legacy="1" w:legacySpace="0" w:legacyIndent="0"/>
        <w:lvlJc w:val="left"/>
        <w:pPr>
          <w:ind w:left="540" w:firstLine="0"/>
        </w:pPr>
        <w:rPr>
          <w:rFonts w:ascii="Symbol" w:hAnsi="Symbol" w:hint="default"/>
        </w:rPr>
      </w:lvl>
    </w:lvlOverride>
  </w:num>
  <w:num w:numId="5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4"/>
  </w:num>
  <w:num w:numId="54">
    <w:abstractNumId w:val="23"/>
  </w:num>
  <w:num w:numId="55">
    <w:abstractNumId w:val="19"/>
  </w:num>
  <w:num w:numId="56">
    <w:abstractNumId w:val="21"/>
  </w:num>
  <w:num w:numId="57">
    <w:abstractNumId w:val="16"/>
  </w:num>
  <w:num w:numId="58">
    <w:abstractNumId w:val="26"/>
    <w:lvlOverride w:ilvl="0">
      <w:startOverride w:val="1"/>
    </w:lvlOverride>
  </w:num>
  <w:num w:numId="59">
    <w:abstractNumId w:val="31"/>
  </w:num>
  <w:num w:numId="60">
    <w:abstractNumId w:val="4"/>
  </w:num>
  <w:num w:numId="61">
    <w:abstractNumId w:val="35"/>
  </w:num>
  <w:num w:numId="62">
    <w:abstractNumId w:val="44"/>
  </w:num>
  <w:num w:numId="63">
    <w:abstractNumId w:val="58"/>
  </w:num>
  <w:num w:numId="64">
    <w:abstractNumId w:val="14"/>
  </w:num>
  <w:numIdMacAtCleanup w:val="6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oNotTrackMoves/>
  <w:defaultTabStop w:val="708"/>
  <w:hyphenationZone w:val="425"/>
  <w:noPunctuationKerning/>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A6335"/>
    <w:rsid w:val="000005B4"/>
    <w:rsid w:val="000072DC"/>
    <w:rsid w:val="00024F7B"/>
    <w:rsid w:val="00025349"/>
    <w:rsid w:val="00035198"/>
    <w:rsid w:val="00044323"/>
    <w:rsid w:val="0005154B"/>
    <w:rsid w:val="00053EC1"/>
    <w:rsid w:val="00073706"/>
    <w:rsid w:val="00073AC9"/>
    <w:rsid w:val="00086B48"/>
    <w:rsid w:val="000943AA"/>
    <w:rsid w:val="000A1E91"/>
    <w:rsid w:val="000A1F50"/>
    <w:rsid w:val="000A2756"/>
    <w:rsid w:val="000A330C"/>
    <w:rsid w:val="000A3A9F"/>
    <w:rsid w:val="000D0EC3"/>
    <w:rsid w:val="000D2D3B"/>
    <w:rsid w:val="000D2F17"/>
    <w:rsid w:val="000D7BBD"/>
    <w:rsid w:val="000F21C7"/>
    <w:rsid w:val="000F4D9A"/>
    <w:rsid w:val="000F5C27"/>
    <w:rsid w:val="000F5E44"/>
    <w:rsid w:val="00125D3E"/>
    <w:rsid w:val="00131911"/>
    <w:rsid w:val="00132249"/>
    <w:rsid w:val="00137AD1"/>
    <w:rsid w:val="00140035"/>
    <w:rsid w:val="00141F7D"/>
    <w:rsid w:val="00146C5E"/>
    <w:rsid w:val="0014705E"/>
    <w:rsid w:val="0015268E"/>
    <w:rsid w:val="00153D0D"/>
    <w:rsid w:val="00155168"/>
    <w:rsid w:val="001611E4"/>
    <w:rsid w:val="00165CA2"/>
    <w:rsid w:val="001674AB"/>
    <w:rsid w:val="001734D9"/>
    <w:rsid w:val="00182EC5"/>
    <w:rsid w:val="00195C22"/>
    <w:rsid w:val="001A02A5"/>
    <w:rsid w:val="001A066C"/>
    <w:rsid w:val="001A0E72"/>
    <w:rsid w:val="001A699B"/>
    <w:rsid w:val="001A7E3E"/>
    <w:rsid w:val="001B15C1"/>
    <w:rsid w:val="001B55A4"/>
    <w:rsid w:val="001C4AAF"/>
    <w:rsid w:val="001C7D58"/>
    <w:rsid w:val="001D5023"/>
    <w:rsid w:val="001D7F34"/>
    <w:rsid w:val="001E43BB"/>
    <w:rsid w:val="001F1BC2"/>
    <w:rsid w:val="001F7CEB"/>
    <w:rsid w:val="0020035D"/>
    <w:rsid w:val="00201635"/>
    <w:rsid w:val="00207885"/>
    <w:rsid w:val="00220934"/>
    <w:rsid w:val="0022244B"/>
    <w:rsid w:val="00232CB7"/>
    <w:rsid w:val="00235ADE"/>
    <w:rsid w:val="0024033B"/>
    <w:rsid w:val="002457A5"/>
    <w:rsid w:val="00253028"/>
    <w:rsid w:val="00267CFA"/>
    <w:rsid w:val="00287BBE"/>
    <w:rsid w:val="00292925"/>
    <w:rsid w:val="002937B7"/>
    <w:rsid w:val="00293C10"/>
    <w:rsid w:val="00296B5E"/>
    <w:rsid w:val="002A331F"/>
    <w:rsid w:val="002A6335"/>
    <w:rsid w:val="002A7C94"/>
    <w:rsid w:val="002B1A94"/>
    <w:rsid w:val="002B6266"/>
    <w:rsid w:val="002C3BD6"/>
    <w:rsid w:val="002C5D79"/>
    <w:rsid w:val="002C63DF"/>
    <w:rsid w:val="002D0D92"/>
    <w:rsid w:val="002D3059"/>
    <w:rsid w:val="002D3FE2"/>
    <w:rsid w:val="002E36E5"/>
    <w:rsid w:val="002F5E44"/>
    <w:rsid w:val="003007B3"/>
    <w:rsid w:val="00301BD1"/>
    <w:rsid w:val="003033F2"/>
    <w:rsid w:val="00305861"/>
    <w:rsid w:val="00305DF6"/>
    <w:rsid w:val="00311B93"/>
    <w:rsid w:val="00311BBB"/>
    <w:rsid w:val="0031551A"/>
    <w:rsid w:val="00316318"/>
    <w:rsid w:val="003254D5"/>
    <w:rsid w:val="0032703D"/>
    <w:rsid w:val="00345FA8"/>
    <w:rsid w:val="0036027D"/>
    <w:rsid w:val="00380933"/>
    <w:rsid w:val="0038102E"/>
    <w:rsid w:val="00390965"/>
    <w:rsid w:val="003A2315"/>
    <w:rsid w:val="003A7F7F"/>
    <w:rsid w:val="003B5C63"/>
    <w:rsid w:val="003C00DB"/>
    <w:rsid w:val="003C2185"/>
    <w:rsid w:val="003C355C"/>
    <w:rsid w:val="003E0AB2"/>
    <w:rsid w:val="003E34D0"/>
    <w:rsid w:val="003F2783"/>
    <w:rsid w:val="003F3CAC"/>
    <w:rsid w:val="004127F7"/>
    <w:rsid w:val="0043185C"/>
    <w:rsid w:val="004352B7"/>
    <w:rsid w:val="00442A2F"/>
    <w:rsid w:val="00446140"/>
    <w:rsid w:val="00451046"/>
    <w:rsid w:val="004575FA"/>
    <w:rsid w:val="00461487"/>
    <w:rsid w:val="00470C75"/>
    <w:rsid w:val="004724A8"/>
    <w:rsid w:val="00473492"/>
    <w:rsid w:val="0048048F"/>
    <w:rsid w:val="00490586"/>
    <w:rsid w:val="00492F5E"/>
    <w:rsid w:val="004A32DF"/>
    <w:rsid w:val="004A6A43"/>
    <w:rsid w:val="004B2558"/>
    <w:rsid w:val="004B427A"/>
    <w:rsid w:val="004C074B"/>
    <w:rsid w:val="004C0BAE"/>
    <w:rsid w:val="004D3BB2"/>
    <w:rsid w:val="00500103"/>
    <w:rsid w:val="005017E6"/>
    <w:rsid w:val="005346A9"/>
    <w:rsid w:val="005347C7"/>
    <w:rsid w:val="00535097"/>
    <w:rsid w:val="00537BB7"/>
    <w:rsid w:val="005451DF"/>
    <w:rsid w:val="005464C7"/>
    <w:rsid w:val="0055454B"/>
    <w:rsid w:val="005567D4"/>
    <w:rsid w:val="005573DA"/>
    <w:rsid w:val="00557F24"/>
    <w:rsid w:val="00561CCE"/>
    <w:rsid w:val="0056338D"/>
    <w:rsid w:val="00583593"/>
    <w:rsid w:val="0058702C"/>
    <w:rsid w:val="00587F4F"/>
    <w:rsid w:val="00594E7F"/>
    <w:rsid w:val="005B1BF1"/>
    <w:rsid w:val="005B247E"/>
    <w:rsid w:val="005D03CB"/>
    <w:rsid w:val="005D45F7"/>
    <w:rsid w:val="005D66D1"/>
    <w:rsid w:val="005E32CA"/>
    <w:rsid w:val="005E6E6C"/>
    <w:rsid w:val="00600324"/>
    <w:rsid w:val="00603A58"/>
    <w:rsid w:val="00604753"/>
    <w:rsid w:val="006163E8"/>
    <w:rsid w:val="006412AC"/>
    <w:rsid w:val="0065464B"/>
    <w:rsid w:val="006703C1"/>
    <w:rsid w:val="00670F86"/>
    <w:rsid w:val="0068373A"/>
    <w:rsid w:val="006A156B"/>
    <w:rsid w:val="006A3B36"/>
    <w:rsid w:val="006A4495"/>
    <w:rsid w:val="006B03DD"/>
    <w:rsid w:val="006B70C1"/>
    <w:rsid w:val="006D31AF"/>
    <w:rsid w:val="006E11B2"/>
    <w:rsid w:val="006E300B"/>
    <w:rsid w:val="006E4AED"/>
    <w:rsid w:val="006F21E3"/>
    <w:rsid w:val="006F32E5"/>
    <w:rsid w:val="006F568C"/>
    <w:rsid w:val="0070197E"/>
    <w:rsid w:val="0072327C"/>
    <w:rsid w:val="0072487C"/>
    <w:rsid w:val="007349F7"/>
    <w:rsid w:val="0073558F"/>
    <w:rsid w:val="00740122"/>
    <w:rsid w:val="00740BA4"/>
    <w:rsid w:val="007423CB"/>
    <w:rsid w:val="007441E4"/>
    <w:rsid w:val="007519A9"/>
    <w:rsid w:val="00771B61"/>
    <w:rsid w:val="00775170"/>
    <w:rsid w:val="00777459"/>
    <w:rsid w:val="00781F1A"/>
    <w:rsid w:val="00786BBC"/>
    <w:rsid w:val="007A2C46"/>
    <w:rsid w:val="007A34AE"/>
    <w:rsid w:val="007A3F23"/>
    <w:rsid w:val="007A573D"/>
    <w:rsid w:val="007B00DD"/>
    <w:rsid w:val="007B145D"/>
    <w:rsid w:val="007B2938"/>
    <w:rsid w:val="007B78E4"/>
    <w:rsid w:val="007C003F"/>
    <w:rsid w:val="007C138A"/>
    <w:rsid w:val="007C334A"/>
    <w:rsid w:val="007C43A0"/>
    <w:rsid w:val="007C5FD5"/>
    <w:rsid w:val="007C72C6"/>
    <w:rsid w:val="007D3807"/>
    <w:rsid w:val="007D672B"/>
    <w:rsid w:val="007E2199"/>
    <w:rsid w:val="007E3C0C"/>
    <w:rsid w:val="007E61FB"/>
    <w:rsid w:val="007E7756"/>
    <w:rsid w:val="007F0CC2"/>
    <w:rsid w:val="00807394"/>
    <w:rsid w:val="0081164B"/>
    <w:rsid w:val="00813250"/>
    <w:rsid w:val="00813A5A"/>
    <w:rsid w:val="00814256"/>
    <w:rsid w:val="0081457F"/>
    <w:rsid w:val="00814FBE"/>
    <w:rsid w:val="008213A6"/>
    <w:rsid w:val="0083120A"/>
    <w:rsid w:val="0083160C"/>
    <w:rsid w:val="008367B3"/>
    <w:rsid w:val="0084098F"/>
    <w:rsid w:val="00847264"/>
    <w:rsid w:val="008478F5"/>
    <w:rsid w:val="00850E75"/>
    <w:rsid w:val="00851158"/>
    <w:rsid w:val="00872AD3"/>
    <w:rsid w:val="008843A8"/>
    <w:rsid w:val="0088676D"/>
    <w:rsid w:val="008877C0"/>
    <w:rsid w:val="008902C3"/>
    <w:rsid w:val="00890461"/>
    <w:rsid w:val="0089112B"/>
    <w:rsid w:val="008924C4"/>
    <w:rsid w:val="008A1354"/>
    <w:rsid w:val="008B2641"/>
    <w:rsid w:val="008C76A4"/>
    <w:rsid w:val="008D5F91"/>
    <w:rsid w:val="008E111D"/>
    <w:rsid w:val="008E1A9E"/>
    <w:rsid w:val="008E496B"/>
    <w:rsid w:val="008F0062"/>
    <w:rsid w:val="008F00ED"/>
    <w:rsid w:val="008F0329"/>
    <w:rsid w:val="008F0D6E"/>
    <w:rsid w:val="008F2569"/>
    <w:rsid w:val="008F3224"/>
    <w:rsid w:val="008F5FD6"/>
    <w:rsid w:val="009038A4"/>
    <w:rsid w:val="00904169"/>
    <w:rsid w:val="00914865"/>
    <w:rsid w:val="00920C7F"/>
    <w:rsid w:val="00920F36"/>
    <w:rsid w:val="00925FF8"/>
    <w:rsid w:val="00935C92"/>
    <w:rsid w:val="0094480B"/>
    <w:rsid w:val="00953D14"/>
    <w:rsid w:val="00955452"/>
    <w:rsid w:val="009637B0"/>
    <w:rsid w:val="00967BB5"/>
    <w:rsid w:val="00973F15"/>
    <w:rsid w:val="00981220"/>
    <w:rsid w:val="009814ED"/>
    <w:rsid w:val="00983165"/>
    <w:rsid w:val="00983419"/>
    <w:rsid w:val="00985A5B"/>
    <w:rsid w:val="00994123"/>
    <w:rsid w:val="009A16E6"/>
    <w:rsid w:val="009A2B66"/>
    <w:rsid w:val="009B404F"/>
    <w:rsid w:val="009B4894"/>
    <w:rsid w:val="009B75E6"/>
    <w:rsid w:val="009C055D"/>
    <w:rsid w:val="009C0FD8"/>
    <w:rsid w:val="009C46D8"/>
    <w:rsid w:val="009C7E92"/>
    <w:rsid w:val="009D547F"/>
    <w:rsid w:val="009D62AF"/>
    <w:rsid w:val="009E1EF9"/>
    <w:rsid w:val="009E1F98"/>
    <w:rsid w:val="009E531F"/>
    <w:rsid w:val="009F2EA0"/>
    <w:rsid w:val="00A06643"/>
    <w:rsid w:val="00A227C6"/>
    <w:rsid w:val="00A27032"/>
    <w:rsid w:val="00A42237"/>
    <w:rsid w:val="00A53EB3"/>
    <w:rsid w:val="00A54620"/>
    <w:rsid w:val="00A66F85"/>
    <w:rsid w:val="00A7170B"/>
    <w:rsid w:val="00A73E17"/>
    <w:rsid w:val="00A75328"/>
    <w:rsid w:val="00A85080"/>
    <w:rsid w:val="00A90197"/>
    <w:rsid w:val="00A93AE2"/>
    <w:rsid w:val="00AA0DCE"/>
    <w:rsid w:val="00AA5538"/>
    <w:rsid w:val="00AB29B5"/>
    <w:rsid w:val="00AB3F22"/>
    <w:rsid w:val="00AD7E0A"/>
    <w:rsid w:val="00AD7E45"/>
    <w:rsid w:val="00B1088F"/>
    <w:rsid w:val="00B13706"/>
    <w:rsid w:val="00B24422"/>
    <w:rsid w:val="00B27E25"/>
    <w:rsid w:val="00B34EF7"/>
    <w:rsid w:val="00B37B63"/>
    <w:rsid w:val="00B4614D"/>
    <w:rsid w:val="00B5717D"/>
    <w:rsid w:val="00B9138F"/>
    <w:rsid w:val="00B9471D"/>
    <w:rsid w:val="00BA1F60"/>
    <w:rsid w:val="00BA3CF1"/>
    <w:rsid w:val="00BA47D8"/>
    <w:rsid w:val="00BB05F9"/>
    <w:rsid w:val="00BB5806"/>
    <w:rsid w:val="00BC45D5"/>
    <w:rsid w:val="00BD7730"/>
    <w:rsid w:val="00BE1664"/>
    <w:rsid w:val="00BE234A"/>
    <w:rsid w:val="00BF02DB"/>
    <w:rsid w:val="00BF1E54"/>
    <w:rsid w:val="00BF41B0"/>
    <w:rsid w:val="00C0635C"/>
    <w:rsid w:val="00C10980"/>
    <w:rsid w:val="00C110C7"/>
    <w:rsid w:val="00C114B3"/>
    <w:rsid w:val="00C22707"/>
    <w:rsid w:val="00C25438"/>
    <w:rsid w:val="00C46A98"/>
    <w:rsid w:val="00C47195"/>
    <w:rsid w:val="00C51E18"/>
    <w:rsid w:val="00C55F22"/>
    <w:rsid w:val="00C56BA5"/>
    <w:rsid w:val="00C62F4C"/>
    <w:rsid w:val="00C71D5D"/>
    <w:rsid w:val="00C74CF6"/>
    <w:rsid w:val="00C76CAF"/>
    <w:rsid w:val="00C82739"/>
    <w:rsid w:val="00C82AFE"/>
    <w:rsid w:val="00C85756"/>
    <w:rsid w:val="00C870B4"/>
    <w:rsid w:val="00C93FE9"/>
    <w:rsid w:val="00CA6611"/>
    <w:rsid w:val="00CC0D77"/>
    <w:rsid w:val="00CC58AA"/>
    <w:rsid w:val="00CD2E4A"/>
    <w:rsid w:val="00CD4317"/>
    <w:rsid w:val="00CD76C6"/>
    <w:rsid w:val="00CE115D"/>
    <w:rsid w:val="00CE5386"/>
    <w:rsid w:val="00D019EA"/>
    <w:rsid w:val="00D027D9"/>
    <w:rsid w:val="00D02E47"/>
    <w:rsid w:val="00D0683E"/>
    <w:rsid w:val="00D146B4"/>
    <w:rsid w:val="00D21DAF"/>
    <w:rsid w:val="00D24BF7"/>
    <w:rsid w:val="00D30236"/>
    <w:rsid w:val="00D37B4A"/>
    <w:rsid w:val="00D37F5F"/>
    <w:rsid w:val="00D4042D"/>
    <w:rsid w:val="00D4564E"/>
    <w:rsid w:val="00D46806"/>
    <w:rsid w:val="00D544A6"/>
    <w:rsid w:val="00D647FB"/>
    <w:rsid w:val="00D74290"/>
    <w:rsid w:val="00D75012"/>
    <w:rsid w:val="00D77244"/>
    <w:rsid w:val="00D8102E"/>
    <w:rsid w:val="00D86480"/>
    <w:rsid w:val="00D86A5D"/>
    <w:rsid w:val="00D9507A"/>
    <w:rsid w:val="00D961E8"/>
    <w:rsid w:val="00DA1E9C"/>
    <w:rsid w:val="00DA3CDF"/>
    <w:rsid w:val="00DA3F73"/>
    <w:rsid w:val="00DC0FD1"/>
    <w:rsid w:val="00DE3FAE"/>
    <w:rsid w:val="00DE402E"/>
    <w:rsid w:val="00DE726C"/>
    <w:rsid w:val="00DF46CB"/>
    <w:rsid w:val="00DF7BAD"/>
    <w:rsid w:val="00E02EF2"/>
    <w:rsid w:val="00E129DC"/>
    <w:rsid w:val="00E13F50"/>
    <w:rsid w:val="00E1560C"/>
    <w:rsid w:val="00E244FD"/>
    <w:rsid w:val="00E24E14"/>
    <w:rsid w:val="00E3706F"/>
    <w:rsid w:val="00E41E52"/>
    <w:rsid w:val="00E43BD9"/>
    <w:rsid w:val="00E513C0"/>
    <w:rsid w:val="00E528D2"/>
    <w:rsid w:val="00E5417E"/>
    <w:rsid w:val="00E56F10"/>
    <w:rsid w:val="00E57542"/>
    <w:rsid w:val="00E6588B"/>
    <w:rsid w:val="00E83B39"/>
    <w:rsid w:val="00E8464A"/>
    <w:rsid w:val="00E96075"/>
    <w:rsid w:val="00E96F17"/>
    <w:rsid w:val="00E97D72"/>
    <w:rsid w:val="00EA15C8"/>
    <w:rsid w:val="00EA5718"/>
    <w:rsid w:val="00EB3372"/>
    <w:rsid w:val="00EC0FC5"/>
    <w:rsid w:val="00EC490A"/>
    <w:rsid w:val="00EC5E6E"/>
    <w:rsid w:val="00EC6E93"/>
    <w:rsid w:val="00ED33BD"/>
    <w:rsid w:val="00ED794A"/>
    <w:rsid w:val="00EE61D5"/>
    <w:rsid w:val="00EF0183"/>
    <w:rsid w:val="00F013D3"/>
    <w:rsid w:val="00F21E82"/>
    <w:rsid w:val="00F249FD"/>
    <w:rsid w:val="00F30A49"/>
    <w:rsid w:val="00F3244B"/>
    <w:rsid w:val="00F32B5A"/>
    <w:rsid w:val="00F356D0"/>
    <w:rsid w:val="00F35EE1"/>
    <w:rsid w:val="00F40500"/>
    <w:rsid w:val="00F42F32"/>
    <w:rsid w:val="00F52FC6"/>
    <w:rsid w:val="00F563C9"/>
    <w:rsid w:val="00F61185"/>
    <w:rsid w:val="00F77E14"/>
    <w:rsid w:val="00FA3DD2"/>
    <w:rsid w:val="00FB4567"/>
    <w:rsid w:val="00FB4943"/>
    <w:rsid w:val="00FC625C"/>
    <w:rsid w:val="00FE1A48"/>
    <w:rsid w:val="00FE1D60"/>
    <w:rsid w:val="00FE5676"/>
    <w:rsid w:val="00FF0EE7"/>
    <w:rsid w:val="00FF1B3A"/>
    <w:rsid w:val="00FF46CC"/>
    <w:rsid w:val="00FF50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2AD3"/>
    <w:rPr>
      <w:rFonts w:ascii="Arial" w:hAnsi="Arial" w:cs="Arial"/>
      <w:sz w:val="22"/>
      <w:szCs w:val="22"/>
      <w:lang w:val="es-ES" w:eastAsia="es-ES"/>
    </w:rPr>
  </w:style>
  <w:style w:type="paragraph" w:styleId="Heading1">
    <w:name w:val="heading 1"/>
    <w:basedOn w:val="Normal"/>
    <w:next w:val="Normal"/>
    <w:qFormat/>
    <w:rsid w:val="00872AD3"/>
    <w:pPr>
      <w:keepNext/>
      <w:outlineLvl w:val="0"/>
    </w:pPr>
    <w:rPr>
      <w:b/>
      <w:bCs/>
    </w:rPr>
  </w:style>
  <w:style w:type="paragraph" w:styleId="Heading2">
    <w:name w:val="heading 2"/>
    <w:basedOn w:val="Normal"/>
    <w:next w:val="Normal"/>
    <w:qFormat/>
    <w:rsid w:val="00872AD3"/>
    <w:pPr>
      <w:keepNext/>
      <w:jc w:val="center"/>
      <w:outlineLvl w:val="1"/>
    </w:pPr>
    <w:rPr>
      <w:rFonts w:eastAsia="Times"/>
      <w:b/>
      <w:bCs/>
      <w:sz w:val="20"/>
      <w:szCs w:val="20"/>
      <w:lang w:val="es-ES_tradnl"/>
    </w:rPr>
  </w:style>
  <w:style w:type="paragraph" w:styleId="Heading3">
    <w:name w:val="heading 3"/>
    <w:basedOn w:val="Normal"/>
    <w:next w:val="Normal"/>
    <w:qFormat/>
    <w:rsid w:val="00872AD3"/>
    <w:pPr>
      <w:keepNext/>
      <w:spacing w:before="240" w:after="60"/>
      <w:outlineLvl w:val="2"/>
    </w:pPr>
    <w:rPr>
      <w:b/>
      <w:bCs/>
      <w:sz w:val="26"/>
      <w:szCs w:val="26"/>
    </w:rPr>
  </w:style>
  <w:style w:type="paragraph" w:styleId="Heading4">
    <w:name w:val="heading 4"/>
    <w:basedOn w:val="Normal"/>
    <w:next w:val="Normal"/>
    <w:qFormat/>
    <w:rsid w:val="00872AD3"/>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72AD3"/>
    <w:pPr>
      <w:spacing w:before="240" w:after="60"/>
      <w:outlineLvl w:val="4"/>
    </w:pPr>
    <w:rPr>
      <w:b/>
      <w:bCs/>
      <w:i/>
      <w:iCs/>
      <w:sz w:val="26"/>
      <w:szCs w:val="26"/>
    </w:rPr>
  </w:style>
  <w:style w:type="paragraph" w:styleId="Heading6">
    <w:name w:val="heading 6"/>
    <w:basedOn w:val="Normal"/>
    <w:next w:val="Normal"/>
    <w:qFormat/>
    <w:rsid w:val="00872AD3"/>
    <w:pPr>
      <w:spacing w:before="240" w:after="60"/>
      <w:outlineLvl w:val="5"/>
    </w:pPr>
    <w:rPr>
      <w:rFonts w:ascii="Times New Roman" w:hAnsi="Times New Roman" w:cs="Times New Roman"/>
      <w:b/>
      <w:bCs/>
    </w:rPr>
  </w:style>
  <w:style w:type="paragraph" w:styleId="Heading7">
    <w:name w:val="heading 7"/>
    <w:basedOn w:val="Normal"/>
    <w:next w:val="Normal"/>
    <w:qFormat/>
    <w:rsid w:val="00F249FD"/>
    <w:pPr>
      <w:keepNext/>
      <w:overflowPunct w:val="0"/>
      <w:autoSpaceDE w:val="0"/>
      <w:autoSpaceDN w:val="0"/>
      <w:adjustRightInd w:val="0"/>
      <w:jc w:val="both"/>
      <w:textAlignment w:val="baseline"/>
      <w:outlineLvl w:val="6"/>
    </w:pPr>
    <w:rPr>
      <w:rFonts w:ascii="Times New Roman" w:hAnsi="Times New Roman" w:cs="Times New Roman"/>
      <w:sz w:val="24"/>
      <w:szCs w:val="20"/>
      <w:lang w:val="es-MX"/>
    </w:rPr>
  </w:style>
  <w:style w:type="paragraph" w:styleId="Heading8">
    <w:name w:val="heading 8"/>
    <w:basedOn w:val="Normal"/>
    <w:next w:val="Normal"/>
    <w:qFormat/>
    <w:rsid w:val="00872AD3"/>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F249FD"/>
    <w:pPr>
      <w:keepNext/>
      <w:tabs>
        <w:tab w:val="left" w:pos="1"/>
        <w:tab w:val="left" w:pos="578"/>
        <w:tab w:val="left" w:pos="1298"/>
        <w:tab w:val="left" w:pos="2018"/>
        <w:tab w:val="left" w:pos="2738"/>
        <w:tab w:val="left" w:pos="3458"/>
        <w:tab w:val="left" w:pos="4178"/>
        <w:tab w:val="left" w:pos="4898"/>
        <w:tab w:val="left" w:pos="5618"/>
        <w:tab w:val="left" w:pos="6338"/>
        <w:tab w:val="left" w:pos="7058"/>
        <w:tab w:val="left" w:pos="7778"/>
        <w:tab w:val="left" w:pos="8498"/>
      </w:tabs>
      <w:overflowPunct w:val="0"/>
      <w:autoSpaceDE w:val="0"/>
      <w:autoSpaceDN w:val="0"/>
      <w:adjustRightInd w:val="0"/>
      <w:jc w:val="both"/>
      <w:textAlignment w:val="baseline"/>
      <w:outlineLvl w:val="8"/>
    </w:pPr>
    <w:rPr>
      <w:rFonts w:ascii="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Texto independiente Car Car,body text,bt"/>
    <w:basedOn w:val="Normal"/>
    <w:rsid w:val="00872AD3"/>
    <w:pPr>
      <w:spacing w:line="360" w:lineRule="auto"/>
      <w:jc w:val="both"/>
    </w:pPr>
  </w:style>
  <w:style w:type="paragraph" w:styleId="Header">
    <w:name w:val="header"/>
    <w:aliases w:val="Encabezado Linea 1,encabezado"/>
    <w:basedOn w:val="Normal"/>
    <w:rsid w:val="00872AD3"/>
    <w:pPr>
      <w:tabs>
        <w:tab w:val="center" w:pos="4252"/>
        <w:tab w:val="right" w:pos="8504"/>
      </w:tabs>
      <w:spacing w:before="120"/>
      <w:jc w:val="both"/>
    </w:pPr>
    <w:rPr>
      <w:rFonts w:cs="Times New Roman"/>
      <w:sz w:val="20"/>
      <w:szCs w:val="20"/>
    </w:rPr>
  </w:style>
  <w:style w:type="paragraph" w:styleId="Footer">
    <w:name w:val="footer"/>
    <w:basedOn w:val="Normal"/>
    <w:rsid w:val="00872AD3"/>
    <w:pPr>
      <w:tabs>
        <w:tab w:val="center" w:pos="4419"/>
        <w:tab w:val="right" w:pos="8838"/>
      </w:tabs>
    </w:pPr>
  </w:style>
  <w:style w:type="character" w:styleId="PageNumber">
    <w:name w:val="page number"/>
    <w:basedOn w:val="DefaultParagraphFont"/>
    <w:rsid w:val="00872AD3"/>
  </w:style>
  <w:style w:type="paragraph" w:styleId="BalloonText">
    <w:name w:val="Balloon Text"/>
    <w:basedOn w:val="Normal"/>
    <w:semiHidden/>
    <w:rsid w:val="00872AD3"/>
    <w:rPr>
      <w:rFonts w:ascii="Tahoma" w:hAnsi="Tahoma" w:cs="Tahoma"/>
      <w:sz w:val="16"/>
      <w:szCs w:val="16"/>
    </w:rPr>
  </w:style>
  <w:style w:type="paragraph" w:styleId="BodyText3">
    <w:name w:val="Body Text 3"/>
    <w:basedOn w:val="Normal"/>
    <w:rsid w:val="00872AD3"/>
    <w:pPr>
      <w:spacing w:after="120"/>
    </w:pPr>
    <w:rPr>
      <w:sz w:val="16"/>
      <w:szCs w:val="16"/>
    </w:rPr>
  </w:style>
  <w:style w:type="paragraph" w:styleId="BodyText2">
    <w:name w:val="Body Text 2"/>
    <w:basedOn w:val="Normal"/>
    <w:rsid w:val="00872AD3"/>
    <w:pPr>
      <w:spacing w:after="120" w:line="480" w:lineRule="auto"/>
    </w:pPr>
  </w:style>
  <w:style w:type="paragraph" w:styleId="BodyTextIndent">
    <w:name w:val="Body Text Indent"/>
    <w:basedOn w:val="Normal"/>
    <w:rsid w:val="00872AD3"/>
    <w:pPr>
      <w:spacing w:after="120"/>
      <w:ind w:left="283"/>
    </w:pPr>
  </w:style>
  <w:style w:type="paragraph" w:styleId="FootnoteText">
    <w:name w:val="footnote text"/>
    <w:basedOn w:val="Normal"/>
    <w:semiHidden/>
    <w:rsid w:val="00872AD3"/>
    <w:pPr>
      <w:jc w:val="both"/>
    </w:pPr>
    <w:rPr>
      <w:rFonts w:ascii="Times New Roman" w:hAnsi="Times New Roman" w:cs="Times New Roman"/>
      <w:sz w:val="20"/>
      <w:szCs w:val="20"/>
      <w:lang w:val="es-ES_tradnl"/>
    </w:rPr>
  </w:style>
  <w:style w:type="paragraph" w:styleId="BodyTextIndent2">
    <w:name w:val="Body Text Indent 2"/>
    <w:basedOn w:val="Normal"/>
    <w:rsid w:val="00872AD3"/>
    <w:pPr>
      <w:autoSpaceDE w:val="0"/>
      <w:autoSpaceDN w:val="0"/>
      <w:adjustRightInd w:val="0"/>
      <w:ind w:left="720"/>
    </w:pPr>
    <w:rPr>
      <w:sz w:val="20"/>
      <w:szCs w:val="20"/>
    </w:rPr>
  </w:style>
  <w:style w:type="paragraph" w:styleId="BodyTextIndent3">
    <w:name w:val="Body Text Indent 3"/>
    <w:basedOn w:val="Normal"/>
    <w:rsid w:val="00F249FD"/>
    <w:pPr>
      <w:spacing w:after="120"/>
      <w:ind w:left="283"/>
    </w:pPr>
    <w:rPr>
      <w:sz w:val="16"/>
      <w:szCs w:val="16"/>
    </w:rPr>
  </w:style>
  <w:style w:type="paragraph" w:styleId="TOC1">
    <w:name w:val="toc 1"/>
    <w:basedOn w:val="Normal"/>
    <w:next w:val="Normal"/>
    <w:autoRedefine/>
    <w:semiHidden/>
    <w:rsid w:val="00F249FD"/>
    <w:pPr>
      <w:numPr>
        <w:numId w:val="1"/>
      </w:numPr>
    </w:pPr>
    <w:rPr>
      <w:rFonts w:cs="Times New Roman"/>
      <w:sz w:val="20"/>
      <w:szCs w:val="20"/>
    </w:rPr>
  </w:style>
  <w:style w:type="paragraph" w:styleId="TOC2">
    <w:name w:val="toc 2"/>
    <w:basedOn w:val="Normal"/>
    <w:next w:val="Normal"/>
    <w:autoRedefine/>
    <w:semiHidden/>
    <w:rsid w:val="00F249FD"/>
    <w:pPr>
      <w:ind w:left="200"/>
    </w:pPr>
    <w:rPr>
      <w:rFonts w:cs="Times New Roman"/>
      <w:sz w:val="20"/>
      <w:szCs w:val="20"/>
    </w:rPr>
  </w:style>
  <w:style w:type="paragraph" w:customStyle="1" w:styleId="stasEstas">
    <w:name w:val="stas Estas"/>
    <w:basedOn w:val="Normal"/>
    <w:rsid w:val="00F249FD"/>
    <w:pPr>
      <w:spacing w:line="360" w:lineRule="auto"/>
      <w:jc w:val="both"/>
    </w:pPr>
    <w:rPr>
      <w:rFonts w:ascii="Times New Roman" w:hAnsi="Times New Roman" w:cs="Times New Roman"/>
      <w:sz w:val="24"/>
      <w:szCs w:val="20"/>
      <w:lang w:val="es-ES_tradnl"/>
    </w:rPr>
  </w:style>
  <w:style w:type="paragraph" w:customStyle="1" w:styleId="Style22">
    <w:name w:val="Style22"/>
    <w:rsid w:val="00F249FD"/>
    <w:pPr>
      <w:autoSpaceDE w:val="0"/>
      <w:autoSpaceDN w:val="0"/>
      <w:adjustRightInd w:val="0"/>
    </w:pPr>
    <w:rPr>
      <w:rFonts w:ascii="Arial" w:hAnsi="Arial"/>
      <w:szCs w:val="24"/>
      <w:lang w:val="es-ES" w:eastAsia="es-ES"/>
    </w:rPr>
  </w:style>
  <w:style w:type="paragraph" w:customStyle="1" w:styleId="font0">
    <w:name w:val="font0"/>
    <w:basedOn w:val="Normal"/>
    <w:rsid w:val="00F249FD"/>
    <w:pPr>
      <w:spacing w:before="100" w:beforeAutospacing="1" w:after="100" w:afterAutospacing="1"/>
    </w:pPr>
    <w:rPr>
      <w:rFonts w:eastAsia="Arial Unicode MS"/>
      <w:sz w:val="20"/>
      <w:szCs w:val="20"/>
    </w:rPr>
  </w:style>
  <w:style w:type="paragraph" w:customStyle="1" w:styleId="xl64">
    <w:name w:val="xl64"/>
    <w:basedOn w:val="Normal"/>
    <w:rsid w:val="00F249FD"/>
    <w:pPr>
      <w:spacing w:before="100" w:beforeAutospacing="1" w:after="100" w:afterAutospacing="1"/>
      <w:textAlignment w:val="top"/>
    </w:pPr>
    <w:rPr>
      <w:rFonts w:ascii="Arial Unicode MS" w:eastAsia="Arial Unicode MS" w:hAnsi="Arial Unicode MS" w:cs="Times New Roman"/>
      <w:sz w:val="24"/>
      <w:szCs w:val="24"/>
    </w:rPr>
  </w:style>
  <w:style w:type="paragraph" w:styleId="Title">
    <w:name w:val="Title"/>
    <w:basedOn w:val="Normal"/>
    <w:next w:val="Normal"/>
    <w:qFormat/>
    <w:rsid w:val="00F249FD"/>
    <w:pPr>
      <w:autoSpaceDE w:val="0"/>
      <w:autoSpaceDN w:val="0"/>
      <w:adjustRightInd w:val="0"/>
      <w:jc w:val="center"/>
    </w:pPr>
    <w:rPr>
      <w:rFonts w:cs="Times New Roman"/>
      <w:sz w:val="20"/>
      <w:szCs w:val="24"/>
    </w:rPr>
  </w:style>
  <w:style w:type="paragraph" w:styleId="ListBullet">
    <w:name w:val="List Bullet"/>
    <w:basedOn w:val="Normal"/>
    <w:autoRedefine/>
    <w:rsid w:val="00F249FD"/>
    <w:pPr>
      <w:overflowPunct w:val="0"/>
      <w:autoSpaceDE w:val="0"/>
      <w:autoSpaceDN w:val="0"/>
      <w:adjustRightInd w:val="0"/>
      <w:textAlignment w:val="baseline"/>
    </w:pPr>
    <w:rPr>
      <w:b/>
      <w:bCs/>
      <w:noProof/>
      <w:color w:val="000000"/>
      <w:sz w:val="24"/>
      <w:szCs w:val="20"/>
      <w:lang w:val="es-ES_tradnl"/>
    </w:rPr>
  </w:style>
  <w:style w:type="paragraph" w:customStyle="1" w:styleId="p0">
    <w:name w:val="p0"/>
    <w:basedOn w:val="Normal"/>
    <w:rsid w:val="00F249FD"/>
    <w:pPr>
      <w:widowControl w:val="0"/>
      <w:tabs>
        <w:tab w:val="left" w:pos="720"/>
      </w:tabs>
      <w:spacing w:line="240" w:lineRule="atLeast"/>
      <w:jc w:val="both"/>
    </w:pPr>
    <w:rPr>
      <w:rFonts w:ascii="Times New Roman" w:hAnsi="Times New Roman" w:cs="Times New Roman"/>
      <w:snapToGrid w:val="0"/>
      <w:sz w:val="24"/>
      <w:szCs w:val="20"/>
    </w:rPr>
  </w:style>
  <w:style w:type="paragraph" w:customStyle="1" w:styleId="BodyText31">
    <w:name w:val="Body Text 31"/>
    <w:basedOn w:val="Normal"/>
    <w:rsid w:val="00F249FD"/>
    <w:pPr>
      <w:overflowPunct w:val="0"/>
      <w:autoSpaceDE w:val="0"/>
      <w:autoSpaceDN w:val="0"/>
      <w:adjustRightInd w:val="0"/>
      <w:jc w:val="center"/>
      <w:textAlignment w:val="baseline"/>
    </w:pPr>
    <w:rPr>
      <w:rFonts w:ascii="Book Antiqua" w:hAnsi="Book Antiqua" w:cs="Times New Roman"/>
      <w:b/>
      <w:sz w:val="24"/>
      <w:szCs w:val="20"/>
      <w:lang w:val="es-ES_tradnl"/>
    </w:rPr>
  </w:style>
  <w:style w:type="paragraph" w:styleId="BlockText">
    <w:name w:val="Block Text"/>
    <w:basedOn w:val="Normal"/>
    <w:rsid w:val="00F249FD"/>
    <w:pPr>
      <w:ind w:left="200" w:right="13" w:hanging="300"/>
      <w:jc w:val="both"/>
    </w:pPr>
    <w:rPr>
      <w:b/>
    </w:rPr>
  </w:style>
  <w:style w:type="character" w:styleId="Hyperlink">
    <w:name w:val="Hyperlink"/>
    <w:basedOn w:val="DefaultParagraphFont"/>
    <w:rsid w:val="00F249FD"/>
    <w:rPr>
      <w:color w:val="0000FF"/>
      <w:u w:val="single"/>
    </w:rPr>
  </w:style>
  <w:style w:type="paragraph" w:customStyle="1" w:styleId="xl42">
    <w:name w:val="xl42"/>
    <w:basedOn w:val="Normal"/>
    <w:rsid w:val="00F249FD"/>
    <w:pPr>
      <w:spacing w:before="100" w:beforeAutospacing="1" w:after="100" w:afterAutospacing="1"/>
      <w:jc w:val="center"/>
      <w:textAlignment w:val="center"/>
    </w:pPr>
    <w:rPr>
      <w:rFonts w:ascii="Times New Roman" w:hAnsi="Times New Roman" w:cs="Times New Roman"/>
      <w:sz w:val="24"/>
      <w:szCs w:val="24"/>
    </w:rPr>
  </w:style>
  <w:style w:type="paragraph" w:customStyle="1" w:styleId="Especificaciones">
    <w:name w:val="Especificaciones"/>
    <w:basedOn w:val="BodyText2"/>
    <w:rsid w:val="00F249FD"/>
    <w:pPr>
      <w:spacing w:before="120" w:after="0" w:line="240" w:lineRule="auto"/>
      <w:jc w:val="both"/>
    </w:pPr>
    <w:rPr>
      <w:rFonts w:cs="Times New Roman"/>
      <w:sz w:val="20"/>
      <w:szCs w:val="20"/>
    </w:rPr>
  </w:style>
  <w:style w:type="paragraph" w:customStyle="1" w:styleId="xl29">
    <w:name w:val="xl29"/>
    <w:basedOn w:val="Normal"/>
    <w:rsid w:val="00F249FD"/>
    <w:pPr>
      <w:pBdr>
        <w:top w:val="single" w:sz="8" w:space="0" w:color="auto"/>
        <w:left w:val="single" w:sz="8" w:space="0" w:color="auto"/>
        <w:bottom w:val="single" w:sz="4" w:space="0" w:color="auto"/>
      </w:pBdr>
      <w:spacing w:before="100" w:beforeAutospacing="1" w:after="100" w:afterAutospacing="1"/>
      <w:jc w:val="center"/>
    </w:pPr>
    <w:rPr>
      <w:rFonts w:ascii="Times New Roman" w:hAnsi="Times New Roman" w:cs="Times New Roman"/>
      <w:sz w:val="24"/>
      <w:szCs w:val="24"/>
    </w:rPr>
  </w:style>
  <w:style w:type="paragraph" w:styleId="PlainText">
    <w:name w:val="Plain Text"/>
    <w:basedOn w:val="Normal"/>
    <w:rsid w:val="00F249FD"/>
    <w:rPr>
      <w:rFonts w:ascii="Courier New" w:hAnsi="Courier New" w:cs="Courier New"/>
      <w:sz w:val="20"/>
      <w:szCs w:val="20"/>
      <w:lang w:val="es-VE"/>
    </w:rPr>
  </w:style>
  <w:style w:type="paragraph" w:styleId="DocumentMap">
    <w:name w:val="Document Map"/>
    <w:basedOn w:val="Normal"/>
    <w:semiHidden/>
    <w:rsid w:val="00F249FD"/>
    <w:pPr>
      <w:shd w:val="clear" w:color="auto" w:fill="000080"/>
    </w:pPr>
    <w:rPr>
      <w:rFonts w:ascii="Tahoma" w:hAnsi="Tahoma" w:cs="Tahoma"/>
      <w:sz w:val="20"/>
      <w:szCs w:val="20"/>
    </w:rPr>
  </w:style>
  <w:style w:type="paragraph" w:styleId="CommentText">
    <w:name w:val="annotation text"/>
    <w:basedOn w:val="Normal"/>
    <w:semiHidden/>
    <w:rsid w:val="00F249FD"/>
    <w:rPr>
      <w:rFonts w:ascii="Times New Roman" w:hAnsi="Times New Roman" w:cs="Times New Roman"/>
      <w:sz w:val="20"/>
      <w:szCs w:val="20"/>
    </w:rPr>
  </w:style>
  <w:style w:type="paragraph" w:styleId="CommentSubject">
    <w:name w:val="annotation subject"/>
    <w:basedOn w:val="CommentText"/>
    <w:next w:val="CommentText"/>
    <w:semiHidden/>
    <w:rsid w:val="00F249FD"/>
    <w:rPr>
      <w:b/>
      <w:bCs/>
    </w:rPr>
  </w:style>
  <w:style w:type="paragraph" w:styleId="ListContinue">
    <w:name w:val="List Continue"/>
    <w:basedOn w:val="Normal"/>
    <w:rsid w:val="00F249FD"/>
    <w:pPr>
      <w:spacing w:before="120" w:after="120"/>
      <w:ind w:left="283"/>
    </w:pPr>
    <w:rPr>
      <w:rFonts w:cs="Times New Roman"/>
      <w:sz w:val="24"/>
      <w:szCs w:val="20"/>
    </w:rPr>
  </w:style>
  <w:style w:type="paragraph" w:customStyle="1" w:styleId="TituloII">
    <w:name w:val="Titulo_II"/>
    <w:basedOn w:val="Normal"/>
    <w:rsid w:val="00F356D0"/>
    <w:pPr>
      <w:tabs>
        <w:tab w:val="num" w:pos="360"/>
        <w:tab w:val="left" w:pos="426"/>
      </w:tabs>
      <w:spacing w:before="120" w:after="120"/>
      <w:ind w:left="360" w:hanging="360"/>
      <w:jc w:val="both"/>
      <w:pPrChange w:id="0" w:author="jmavares" w:date="2009-04-14T20:33:00Z">
        <w:pPr>
          <w:numPr>
            <w:numId w:val="2"/>
          </w:numPr>
          <w:tabs>
            <w:tab w:val="num" w:pos="360"/>
            <w:tab w:val="left" w:pos="426"/>
          </w:tabs>
          <w:spacing w:before="120" w:after="120"/>
          <w:ind w:left="360" w:hanging="360"/>
          <w:jc w:val="both"/>
        </w:pPr>
      </w:pPrChange>
    </w:pPr>
    <w:rPr>
      <w:rFonts w:cs="Times New Roman"/>
      <w:sz w:val="24"/>
      <w:szCs w:val="20"/>
      <w:rPrChange w:id="0" w:author="jmavares" w:date="2009-04-14T20:33:00Z">
        <w:rPr>
          <w:rFonts w:ascii="Arial" w:hAnsi="Arial"/>
          <w:sz w:val="24"/>
          <w:lang w:val="es-ES" w:eastAsia="es-ES" w:bidi="ar-SA"/>
        </w:rPr>
      </w:rPrChange>
    </w:rPr>
  </w:style>
  <w:style w:type="table" w:styleId="TableGrid">
    <w:name w:val="Table Grid"/>
    <w:basedOn w:val="TableNormal"/>
    <w:rsid w:val="00F249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3">
    <w:name w:val="List Bullet 3"/>
    <w:basedOn w:val="Normal"/>
    <w:rsid w:val="00F356D0"/>
    <w:pPr>
      <w:tabs>
        <w:tab w:val="num" w:pos="926"/>
      </w:tabs>
      <w:ind w:left="926" w:hanging="360"/>
      <w:pPrChange w:id="1" w:author="jmavares" w:date="2009-04-14T20:33:00Z">
        <w:pPr>
          <w:numPr>
            <w:numId w:val="3"/>
          </w:numPr>
          <w:tabs>
            <w:tab w:val="num" w:pos="926"/>
          </w:tabs>
          <w:ind w:left="926" w:hanging="360"/>
        </w:pPr>
      </w:pPrChange>
    </w:pPr>
    <w:rPr>
      <w:rFonts w:ascii="Times New Roman" w:hAnsi="Times New Roman" w:cs="Times New Roman"/>
      <w:sz w:val="20"/>
      <w:szCs w:val="20"/>
      <w:rPrChange w:id="1" w:author="jmavares" w:date="2009-04-14T20:33:00Z">
        <w:rPr>
          <w:lang w:val="es-ES" w:eastAsia="es-ES" w:bidi="ar-SA"/>
        </w:rPr>
      </w:rPrChange>
    </w:rPr>
  </w:style>
  <w:style w:type="paragraph" w:styleId="List3">
    <w:name w:val="List 3"/>
    <w:basedOn w:val="Normal"/>
    <w:rsid w:val="00F249FD"/>
    <w:pPr>
      <w:spacing w:before="120"/>
      <w:ind w:left="849" w:hanging="283"/>
    </w:pPr>
    <w:rPr>
      <w:rFonts w:cs="Times New Roman"/>
      <w:sz w:val="24"/>
      <w:szCs w:val="20"/>
    </w:rPr>
  </w:style>
  <w:style w:type="paragraph" w:customStyle="1" w:styleId="xl55">
    <w:name w:val="xl55"/>
    <w:basedOn w:val="Normal"/>
    <w:rsid w:val="00F249FD"/>
    <w:pPr>
      <w:spacing w:before="100" w:beforeAutospacing="1" w:after="100" w:afterAutospacing="1"/>
    </w:pPr>
    <w:rPr>
      <w:rFonts w:eastAsia="Arial Unicode MS"/>
      <w:b/>
      <w:bCs/>
      <w:sz w:val="24"/>
      <w:szCs w:val="24"/>
    </w:rPr>
  </w:style>
  <w:style w:type="character" w:styleId="Strong">
    <w:name w:val="Strong"/>
    <w:basedOn w:val="DefaultParagraphFont"/>
    <w:qFormat/>
    <w:rsid w:val="00F249FD"/>
    <w:rPr>
      <w:b/>
      <w:bCs/>
    </w:rPr>
  </w:style>
  <w:style w:type="paragraph" w:customStyle="1" w:styleId="NormalJustified">
    <w:name w:val="Normal (Justified)"/>
    <w:basedOn w:val="Normal"/>
    <w:rsid w:val="00F249FD"/>
    <w:pPr>
      <w:jc w:val="both"/>
    </w:pPr>
    <w:rPr>
      <w:rFonts w:ascii="Times New Roman" w:hAnsi="Times New Roman" w:cs="Times New Roman"/>
      <w:kern w:val="28"/>
      <w:sz w:val="24"/>
      <w:szCs w:val="20"/>
      <w:lang w:val="en-US" w:eastAsia="en-US"/>
    </w:rPr>
  </w:style>
  <w:style w:type="paragraph" w:customStyle="1" w:styleId="TitoloAMC1">
    <w:name w:val="Titolo AMC 1"/>
    <w:basedOn w:val="Normal"/>
    <w:rsid w:val="00F356D0"/>
    <w:pPr>
      <w:tabs>
        <w:tab w:val="num" w:pos="0"/>
      </w:tabs>
      <w:jc w:val="both"/>
      <w:pPrChange w:id="2" w:author="jmavares" w:date="2009-04-14T20:33:00Z">
        <w:pPr>
          <w:numPr>
            <w:numId w:val="4"/>
          </w:numPr>
          <w:tabs>
            <w:tab w:val="num" w:pos="0"/>
          </w:tabs>
          <w:jc w:val="both"/>
        </w:pPr>
      </w:pPrChange>
    </w:pPr>
    <w:rPr>
      <w:b/>
      <w:bCs/>
      <w:sz w:val="24"/>
      <w:szCs w:val="24"/>
      <w:rPrChange w:id="2" w:author="jmavares" w:date="2009-04-14T20:33:00Z">
        <w:rPr>
          <w:rFonts w:ascii="Arial" w:hAnsi="Arial" w:cs="Arial"/>
          <w:b/>
          <w:bCs/>
          <w:sz w:val="24"/>
          <w:szCs w:val="24"/>
          <w:lang w:val="es-ES" w:eastAsia="es-ES" w:bidi="ar-SA"/>
        </w:rPr>
      </w:rPrChange>
    </w:rPr>
  </w:style>
  <w:style w:type="paragraph" w:customStyle="1" w:styleId="p64">
    <w:name w:val="p64"/>
    <w:basedOn w:val="Normal"/>
    <w:rsid w:val="00F249FD"/>
    <w:pPr>
      <w:widowControl w:val="0"/>
      <w:tabs>
        <w:tab w:val="left" w:pos="1540"/>
      </w:tabs>
      <w:spacing w:line="240" w:lineRule="atLeast"/>
      <w:ind w:left="100"/>
    </w:pPr>
    <w:rPr>
      <w:rFonts w:ascii="Times New Roman" w:hAnsi="Times New Roman" w:cs="Times New Roman"/>
      <w:sz w:val="24"/>
      <w:szCs w:val="20"/>
    </w:rPr>
  </w:style>
  <w:style w:type="paragraph" w:customStyle="1" w:styleId="TitoloAMC2">
    <w:name w:val="Titolo AMC 2"/>
    <w:basedOn w:val="Normal"/>
    <w:rsid w:val="00F356D0"/>
    <w:pPr>
      <w:tabs>
        <w:tab w:val="num" w:pos="0"/>
      </w:tabs>
      <w:jc w:val="both"/>
      <w:pPrChange w:id="3" w:author="jmavares" w:date="2009-04-14T20:33:00Z">
        <w:pPr>
          <w:numPr>
            <w:numId w:val="5"/>
          </w:numPr>
          <w:tabs>
            <w:tab w:val="num" w:pos="0"/>
          </w:tabs>
          <w:jc w:val="both"/>
        </w:pPr>
      </w:pPrChange>
    </w:pPr>
    <w:rPr>
      <w:b/>
      <w:bCs/>
      <w:sz w:val="24"/>
      <w:szCs w:val="24"/>
      <w:rPrChange w:id="3" w:author="jmavares" w:date="2009-04-14T20:33:00Z">
        <w:rPr>
          <w:rFonts w:ascii="Arial" w:hAnsi="Arial" w:cs="Arial"/>
          <w:b/>
          <w:bCs/>
          <w:sz w:val="24"/>
          <w:szCs w:val="24"/>
          <w:lang w:val="es-ES" w:eastAsia="es-ES" w:bidi="ar-SA"/>
        </w:rPr>
      </w:rPrChange>
    </w:rPr>
  </w:style>
  <w:style w:type="paragraph" w:styleId="Subtitle">
    <w:name w:val="Subtitle"/>
    <w:basedOn w:val="Normal"/>
    <w:qFormat/>
    <w:rsid w:val="00F249FD"/>
    <w:pPr>
      <w:jc w:val="center"/>
    </w:pPr>
    <w:rPr>
      <w:rFonts w:ascii="Times New Roman" w:hAnsi="Times New Roman" w:cs="Times New Roman"/>
      <w:b/>
      <w:bCs/>
      <w:sz w:val="24"/>
      <w:szCs w:val="24"/>
    </w:rPr>
  </w:style>
  <w:style w:type="paragraph" w:customStyle="1" w:styleId="p4">
    <w:name w:val="p4"/>
    <w:basedOn w:val="Normal"/>
    <w:rsid w:val="00F249FD"/>
    <w:pPr>
      <w:widowControl w:val="0"/>
      <w:tabs>
        <w:tab w:val="left" w:pos="1580"/>
      </w:tabs>
      <w:snapToGrid w:val="0"/>
      <w:spacing w:line="240" w:lineRule="atLeast"/>
      <w:ind w:left="140"/>
    </w:pPr>
    <w:rPr>
      <w:rFonts w:ascii="Times New Roman" w:hAnsi="Times New Roman" w:cs="Times New Roman"/>
      <w:sz w:val="24"/>
      <w:szCs w:val="20"/>
    </w:rPr>
  </w:style>
  <w:style w:type="paragraph" w:styleId="NormalWeb">
    <w:name w:val="Normal (Web)"/>
    <w:basedOn w:val="Normal"/>
    <w:rsid w:val="00F249FD"/>
    <w:pPr>
      <w:spacing w:before="100" w:beforeAutospacing="1" w:after="100" w:afterAutospacing="1"/>
    </w:pPr>
    <w:rPr>
      <w:rFonts w:ascii="Arial Unicode MS" w:eastAsia="Arial Unicode MS" w:hAnsi="Arial Unicode MS" w:cs="Arial Unicode MS"/>
      <w:color w:val="000000"/>
      <w:sz w:val="24"/>
      <w:szCs w:val="24"/>
    </w:rPr>
  </w:style>
  <w:style w:type="paragraph" w:styleId="ListBullet2">
    <w:name w:val="List Bullet 2"/>
    <w:basedOn w:val="Normal"/>
    <w:autoRedefine/>
    <w:rsid w:val="00F249FD"/>
    <w:pPr>
      <w:tabs>
        <w:tab w:val="num" w:pos="1427"/>
      </w:tabs>
      <w:spacing w:after="120"/>
      <w:ind w:left="1427" w:hanging="435"/>
      <w:jc w:val="both"/>
    </w:pPr>
    <w:rPr>
      <w:rFonts w:ascii="Times New Roman" w:hAnsi="Times New Roman" w:cs="Times New Roman"/>
      <w:sz w:val="24"/>
      <w:szCs w:val="20"/>
    </w:rPr>
  </w:style>
  <w:style w:type="paragraph" w:customStyle="1" w:styleId="bvstyle1sty">
    <w:name w:val="bvstyle1.sty"/>
    <w:rsid w:val="00F249FD"/>
    <w:pPr>
      <w:widowControl w:val="0"/>
      <w:tabs>
        <w:tab w:val="left" w:pos="0"/>
        <w:tab w:val="left" w:pos="604"/>
        <w:tab w:val="left" w:pos="1209"/>
        <w:tab w:val="left" w:pos="1814"/>
        <w:tab w:val="left" w:pos="2419"/>
        <w:tab w:val="left" w:pos="3024"/>
        <w:tab w:val="left" w:pos="3628"/>
        <w:tab w:val="left" w:pos="4233"/>
        <w:tab w:val="left" w:pos="4838"/>
        <w:tab w:val="left" w:pos="5443"/>
        <w:tab w:val="left" w:pos="6048"/>
        <w:tab w:val="left" w:pos="6652"/>
        <w:tab w:val="left" w:pos="7257"/>
        <w:tab w:val="left" w:pos="7862"/>
        <w:tab w:val="left" w:pos="8467"/>
      </w:tabs>
      <w:suppressAutoHyphens/>
    </w:pPr>
    <w:rPr>
      <w:rFonts w:ascii="Arial Narrow" w:hAnsi="Arial Narrow"/>
      <w:snapToGrid w:val="0"/>
      <w:sz w:val="24"/>
    </w:rPr>
  </w:style>
  <w:style w:type="paragraph" w:customStyle="1" w:styleId="p5">
    <w:name w:val="p5"/>
    <w:basedOn w:val="Normal"/>
    <w:rsid w:val="00F249FD"/>
    <w:pPr>
      <w:widowControl w:val="0"/>
      <w:spacing w:line="280" w:lineRule="atLeast"/>
      <w:ind w:left="140"/>
    </w:pPr>
    <w:rPr>
      <w:rFonts w:ascii="Times New Roman" w:hAnsi="Times New Roman" w:cs="Times New Roman"/>
      <w:snapToGrid w:val="0"/>
      <w:sz w:val="24"/>
      <w:szCs w:val="20"/>
      <w:lang w:val="es-VE"/>
    </w:rPr>
  </w:style>
  <w:style w:type="paragraph" w:styleId="EndnoteText">
    <w:name w:val="endnote text"/>
    <w:basedOn w:val="Normal"/>
    <w:semiHidden/>
    <w:rsid w:val="00F249FD"/>
    <w:pPr>
      <w:widowControl w:val="0"/>
      <w:tabs>
        <w:tab w:val="left" w:pos="-720"/>
      </w:tabs>
      <w:suppressAutoHyphens/>
    </w:pPr>
    <w:rPr>
      <w:rFonts w:ascii="Times New Roman" w:hAnsi="Times New Roman" w:cs="Times New Roman"/>
      <w:snapToGrid w:val="0"/>
      <w:sz w:val="24"/>
      <w:szCs w:val="20"/>
      <w:lang w:val="en-US" w:eastAsia="en-US"/>
    </w:rPr>
  </w:style>
  <w:style w:type="paragraph" w:styleId="ListBullet4">
    <w:name w:val="List Bullet 4"/>
    <w:basedOn w:val="Normal"/>
    <w:autoRedefine/>
    <w:rsid w:val="00F356D0"/>
    <w:pPr>
      <w:tabs>
        <w:tab w:val="num" w:pos="1209"/>
      </w:tabs>
      <w:ind w:left="1209" w:hanging="360"/>
      <w:pPrChange w:id="4" w:author="jmavares" w:date="2009-04-14T20:33:00Z">
        <w:pPr>
          <w:numPr>
            <w:numId w:val="6"/>
          </w:numPr>
          <w:tabs>
            <w:tab w:val="num" w:pos="1209"/>
          </w:tabs>
          <w:ind w:left="1209" w:hanging="360"/>
        </w:pPr>
      </w:pPrChange>
    </w:pPr>
    <w:rPr>
      <w:rFonts w:cs="Times New Roman"/>
      <w:sz w:val="24"/>
      <w:szCs w:val="20"/>
      <w:lang w:val="es-VE"/>
      <w:rPrChange w:id="4" w:author="jmavares" w:date="2009-04-14T20:33:00Z">
        <w:rPr>
          <w:rFonts w:ascii="Arial" w:hAnsi="Arial"/>
          <w:sz w:val="24"/>
          <w:lang w:val="es-VE" w:eastAsia="es-ES" w:bidi="ar-SA"/>
        </w:rPr>
      </w:rPrChange>
    </w:rPr>
  </w:style>
  <w:style w:type="paragraph" w:styleId="ListBullet5">
    <w:name w:val="List Bullet 5"/>
    <w:basedOn w:val="Normal"/>
    <w:autoRedefine/>
    <w:rsid w:val="00F356D0"/>
    <w:pPr>
      <w:tabs>
        <w:tab w:val="num" w:pos="1492"/>
      </w:tabs>
      <w:ind w:left="1492" w:hanging="360"/>
      <w:pPrChange w:id="5" w:author="jmavares" w:date="2009-04-14T20:33:00Z">
        <w:pPr>
          <w:numPr>
            <w:numId w:val="7"/>
          </w:numPr>
          <w:tabs>
            <w:tab w:val="num" w:pos="1492"/>
          </w:tabs>
          <w:ind w:left="1492" w:hanging="360"/>
        </w:pPr>
      </w:pPrChange>
    </w:pPr>
    <w:rPr>
      <w:rFonts w:cs="Times New Roman"/>
      <w:sz w:val="24"/>
      <w:szCs w:val="20"/>
      <w:lang w:val="es-VE"/>
      <w:rPrChange w:id="5" w:author="jmavares" w:date="2009-04-14T20:33:00Z">
        <w:rPr>
          <w:rFonts w:ascii="Arial" w:hAnsi="Arial"/>
          <w:sz w:val="24"/>
          <w:lang w:val="es-VE" w:eastAsia="es-ES" w:bidi="ar-SA"/>
        </w:rPr>
      </w:rPrChange>
    </w:rPr>
  </w:style>
  <w:style w:type="paragraph" w:customStyle="1" w:styleId="1">
    <w:name w:val="1"/>
    <w:basedOn w:val="Normal"/>
    <w:next w:val="BodyTextIndent"/>
    <w:rsid w:val="00F249FD"/>
    <w:pPr>
      <w:spacing w:line="360" w:lineRule="auto"/>
      <w:jc w:val="both"/>
    </w:pPr>
    <w:rPr>
      <w:rFonts w:cs="Times New Roman"/>
      <w:sz w:val="24"/>
      <w:szCs w:val="20"/>
      <w:lang w:val="de-CH"/>
    </w:rPr>
  </w:style>
  <w:style w:type="paragraph" w:customStyle="1" w:styleId="p6">
    <w:name w:val="p6"/>
    <w:basedOn w:val="Normal"/>
    <w:rsid w:val="00F249FD"/>
    <w:pPr>
      <w:widowControl w:val="0"/>
      <w:tabs>
        <w:tab w:val="left" w:pos="1580"/>
      </w:tabs>
      <w:spacing w:line="280" w:lineRule="atLeast"/>
      <w:ind w:left="140"/>
      <w:jc w:val="both"/>
    </w:pPr>
    <w:rPr>
      <w:rFonts w:ascii="Times New Roman" w:hAnsi="Times New Roman" w:cs="Times New Roman"/>
      <w:sz w:val="24"/>
      <w:szCs w:val="20"/>
    </w:rPr>
  </w:style>
  <w:style w:type="paragraph" w:customStyle="1" w:styleId="p8">
    <w:name w:val="p8"/>
    <w:basedOn w:val="Normal"/>
    <w:rsid w:val="00F249FD"/>
    <w:pPr>
      <w:widowControl w:val="0"/>
      <w:tabs>
        <w:tab w:val="left" w:pos="2260"/>
      </w:tabs>
      <w:spacing w:line="280" w:lineRule="atLeast"/>
      <w:ind w:left="820"/>
      <w:jc w:val="both"/>
    </w:pPr>
    <w:rPr>
      <w:rFonts w:ascii="Times New Roman" w:hAnsi="Times New Roman" w:cs="Times New Roman"/>
      <w:sz w:val="24"/>
      <w:szCs w:val="20"/>
    </w:rPr>
  </w:style>
  <w:style w:type="paragraph" w:customStyle="1" w:styleId="p14">
    <w:name w:val="p14"/>
    <w:basedOn w:val="Normal"/>
    <w:rsid w:val="00F249FD"/>
    <w:pPr>
      <w:widowControl w:val="0"/>
      <w:tabs>
        <w:tab w:val="left" w:pos="1580"/>
      </w:tabs>
      <w:spacing w:line="400" w:lineRule="atLeast"/>
      <w:ind w:left="140"/>
    </w:pPr>
    <w:rPr>
      <w:rFonts w:ascii="Times New Roman" w:hAnsi="Times New Roman" w:cs="Times New Roman"/>
      <w:snapToGrid w:val="0"/>
      <w:sz w:val="24"/>
      <w:szCs w:val="20"/>
    </w:rPr>
  </w:style>
  <w:style w:type="paragraph" w:customStyle="1" w:styleId="p22">
    <w:name w:val="p22"/>
    <w:basedOn w:val="Normal"/>
    <w:rsid w:val="00F249FD"/>
    <w:pPr>
      <w:widowControl w:val="0"/>
      <w:tabs>
        <w:tab w:val="left" w:pos="2260"/>
      </w:tabs>
      <w:spacing w:line="240" w:lineRule="atLeast"/>
      <w:ind w:left="820"/>
    </w:pPr>
    <w:rPr>
      <w:rFonts w:ascii="Times New Roman" w:hAnsi="Times New Roman" w:cs="Times New Roman"/>
      <w:sz w:val="24"/>
      <w:szCs w:val="20"/>
    </w:rPr>
  </w:style>
  <w:style w:type="paragraph" w:customStyle="1" w:styleId="t26">
    <w:name w:val="t26"/>
    <w:basedOn w:val="Normal"/>
    <w:rsid w:val="00F249FD"/>
    <w:pPr>
      <w:widowControl w:val="0"/>
      <w:spacing w:line="280" w:lineRule="atLeast"/>
    </w:pPr>
    <w:rPr>
      <w:rFonts w:ascii="Times New Roman" w:hAnsi="Times New Roman" w:cs="Times New Roman"/>
      <w:snapToGrid w:val="0"/>
      <w:sz w:val="24"/>
      <w:szCs w:val="20"/>
    </w:rPr>
  </w:style>
  <w:style w:type="paragraph" w:customStyle="1" w:styleId="p29">
    <w:name w:val="p29"/>
    <w:basedOn w:val="Normal"/>
    <w:rsid w:val="00F249FD"/>
    <w:pPr>
      <w:widowControl w:val="0"/>
      <w:tabs>
        <w:tab w:val="left" w:pos="720"/>
      </w:tabs>
      <w:spacing w:line="280" w:lineRule="atLeast"/>
    </w:pPr>
    <w:rPr>
      <w:rFonts w:ascii="Times New Roman" w:hAnsi="Times New Roman" w:cs="Times New Roman"/>
      <w:snapToGrid w:val="0"/>
      <w:sz w:val="24"/>
      <w:szCs w:val="20"/>
    </w:rPr>
  </w:style>
  <w:style w:type="paragraph" w:customStyle="1" w:styleId="p27">
    <w:name w:val="p27"/>
    <w:basedOn w:val="Normal"/>
    <w:rsid w:val="00F249FD"/>
    <w:pPr>
      <w:widowControl w:val="0"/>
      <w:tabs>
        <w:tab w:val="left" w:pos="720"/>
      </w:tabs>
      <w:spacing w:line="280" w:lineRule="atLeast"/>
      <w:jc w:val="both"/>
    </w:pPr>
    <w:rPr>
      <w:rFonts w:ascii="Times New Roman" w:hAnsi="Times New Roman" w:cs="Times New Roman"/>
      <w:sz w:val="24"/>
      <w:szCs w:val="20"/>
    </w:rPr>
  </w:style>
  <w:style w:type="paragraph" w:customStyle="1" w:styleId="t28">
    <w:name w:val="t28"/>
    <w:basedOn w:val="Normal"/>
    <w:rsid w:val="00F249FD"/>
    <w:pPr>
      <w:widowControl w:val="0"/>
      <w:spacing w:line="400" w:lineRule="atLeast"/>
    </w:pPr>
    <w:rPr>
      <w:rFonts w:ascii="Times New Roman" w:hAnsi="Times New Roman" w:cs="Times New Roman"/>
      <w:snapToGrid w:val="0"/>
      <w:sz w:val="24"/>
      <w:szCs w:val="20"/>
    </w:rPr>
  </w:style>
  <w:style w:type="paragraph" w:customStyle="1" w:styleId="p36">
    <w:name w:val="p36"/>
    <w:basedOn w:val="Normal"/>
    <w:rsid w:val="00F249FD"/>
    <w:pPr>
      <w:widowControl w:val="0"/>
      <w:tabs>
        <w:tab w:val="left" w:pos="1640"/>
      </w:tabs>
      <w:spacing w:line="280" w:lineRule="atLeast"/>
      <w:ind w:left="144"/>
    </w:pPr>
    <w:rPr>
      <w:rFonts w:ascii="Times New Roman" w:hAnsi="Times New Roman" w:cs="Times New Roman"/>
      <w:snapToGrid w:val="0"/>
      <w:sz w:val="24"/>
      <w:szCs w:val="20"/>
    </w:rPr>
  </w:style>
  <w:style w:type="paragraph" w:customStyle="1" w:styleId="p40">
    <w:name w:val="p40"/>
    <w:basedOn w:val="Normal"/>
    <w:rsid w:val="00F249FD"/>
    <w:pPr>
      <w:widowControl w:val="0"/>
      <w:tabs>
        <w:tab w:val="left" w:pos="2120"/>
      </w:tabs>
      <w:spacing w:line="240" w:lineRule="atLeast"/>
      <w:ind w:left="680"/>
    </w:pPr>
    <w:rPr>
      <w:rFonts w:ascii="Times New Roman" w:hAnsi="Times New Roman" w:cs="Times New Roman"/>
      <w:snapToGrid w:val="0"/>
      <w:sz w:val="24"/>
      <w:szCs w:val="20"/>
    </w:rPr>
  </w:style>
  <w:style w:type="paragraph" w:customStyle="1" w:styleId="t42">
    <w:name w:val="t42"/>
    <w:basedOn w:val="Normal"/>
    <w:rsid w:val="00F249FD"/>
    <w:pPr>
      <w:widowControl w:val="0"/>
      <w:spacing w:line="240" w:lineRule="atLeast"/>
    </w:pPr>
    <w:rPr>
      <w:rFonts w:ascii="Times New Roman" w:hAnsi="Times New Roman" w:cs="Times New Roman"/>
      <w:snapToGrid w:val="0"/>
      <w:sz w:val="24"/>
      <w:szCs w:val="20"/>
    </w:rPr>
  </w:style>
  <w:style w:type="paragraph" w:customStyle="1" w:styleId="t43">
    <w:name w:val="t43"/>
    <w:basedOn w:val="Normal"/>
    <w:rsid w:val="00F249FD"/>
    <w:pPr>
      <w:widowControl w:val="0"/>
      <w:spacing w:line="240" w:lineRule="atLeast"/>
    </w:pPr>
    <w:rPr>
      <w:rFonts w:ascii="Times New Roman" w:hAnsi="Times New Roman" w:cs="Times New Roman"/>
      <w:snapToGrid w:val="0"/>
      <w:sz w:val="24"/>
      <w:szCs w:val="20"/>
    </w:rPr>
  </w:style>
  <w:style w:type="paragraph" w:customStyle="1" w:styleId="t44">
    <w:name w:val="t44"/>
    <w:basedOn w:val="Normal"/>
    <w:rsid w:val="00F249FD"/>
    <w:pPr>
      <w:widowControl w:val="0"/>
      <w:spacing w:line="240" w:lineRule="atLeast"/>
    </w:pPr>
    <w:rPr>
      <w:rFonts w:ascii="Times New Roman" w:hAnsi="Times New Roman" w:cs="Times New Roman"/>
      <w:sz w:val="24"/>
      <w:szCs w:val="20"/>
    </w:rPr>
  </w:style>
  <w:style w:type="paragraph" w:customStyle="1" w:styleId="t45">
    <w:name w:val="t45"/>
    <w:basedOn w:val="Normal"/>
    <w:rsid w:val="00F249FD"/>
    <w:pPr>
      <w:widowControl w:val="0"/>
      <w:spacing w:line="240" w:lineRule="atLeast"/>
    </w:pPr>
    <w:rPr>
      <w:rFonts w:ascii="Times New Roman" w:hAnsi="Times New Roman" w:cs="Times New Roman"/>
      <w:snapToGrid w:val="0"/>
      <w:sz w:val="24"/>
      <w:szCs w:val="20"/>
    </w:rPr>
  </w:style>
  <w:style w:type="paragraph" w:customStyle="1" w:styleId="p50">
    <w:name w:val="p50"/>
    <w:basedOn w:val="Normal"/>
    <w:rsid w:val="00F249FD"/>
    <w:pPr>
      <w:widowControl w:val="0"/>
      <w:tabs>
        <w:tab w:val="left" w:pos="1560"/>
        <w:tab w:val="left" w:pos="2040"/>
      </w:tabs>
      <w:spacing w:line="240" w:lineRule="atLeast"/>
      <w:ind w:left="576" w:hanging="432"/>
    </w:pPr>
    <w:rPr>
      <w:rFonts w:ascii="Times New Roman" w:hAnsi="Times New Roman" w:cs="Times New Roman"/>
      <w:sz w:val="24"/>
      <w:szCs w:val="20"/>
    </w:rPr>
  </w:style>
  <w:style w:type="paragraph" w:customStyle="1" w:styleId="p52">
    <w:name w:val="p52"/>
    <w:basedOn w:val="Normal"/>
    <w:rsid w:val="00F249FD"/>
    <w:pPr>
      <w:widowControl w:val="0"/>
      <w:tabs>
        <w:tab w:val="left" w:pos="1580"/>
      </w:tabs>
      <w:spacing w:line="280" w:lineRule="atLeast"/>
      <w:ind w:left="144" w:hanging="1584"/>
    </w:pPr>
    <w:rPr>
      <w:rFonts w:ascii="Times New Roman" w:hAnsi="Times New Roman" w:cs="Times New Roman"/>
      <w:snapToGrid w:val="0"/>
      <w:sz w:val="24"/>
      <w:szCs w:val="20"/>
    </w:rPr>
  </w:style>
  <w:style w:type="paragraph" w:customStyle="1" w:styleId="p53">
    <w:name w:val="p53"/>
    <w:basedOn w:val="Normal"/>
    <w:rsid w:val="00F249FD"/>
    <w:pPr>
      <w:widowControl w:val="0"/>
      <w:spacing w:line="280" w:lineRule="atLeast"/>
      <w:ind w:left="140"/>
    </w:pPr>
    <w:rPr>
      <w:rFonts w:ascii="Times New Roman" w:hAnsi="Times New Roman" w:cs="Times New Roman"/>
      <w:snapToGrid w:val="0"/>
      <w:sz w:val="24"/>
      <w:szCs w:val="20"/>
    </w:rPr>
  </w:style>
  <w:style w:type="paragraph" w:customStyle="1" w:styleId="p41">
    <w:name w:val="p41"/>
    <w:basedOn w:val="Normal"/>
    <w:rsid w:val="00F249FD"/>
    <w:pPr>
      <w:widowControl w:val="0"/>
      <w:tabs>
        <w:tab w:val="left" w:pos="1600"/>
      </w:tabs>
      <w:spacing w:line="240" w:lineRule="atLeast"/>
      <w:ind w:left="160"/>
    </w:pPr>
    <w:rPr>
      <w:rFonts w:ascii="Times New Roman" w:hAnsi="Times New Roman" w:cs="Times New Roman"/>
      <w:snapToGrid w:val="0"/>
      <w:sz w:val="24"/>
      <w:szCs w:val="20"/>
    </w:rPr>
  </w:style>
  <w:style w:type="paragraph" w:customStyle="1" w:styleId="p56">
    <w:name w:val="p56"/>
    <w:basedOn w:val="Normal"/>
    <w:rsid w:val="00F249FD"/>
    <w:pPr>
      <w:widowControl w:val="0"/>
      <w:tabs>
        <w:tab w:val="left" w:pos="720"/>
      </w:tabs>
      <w:spacing w:line="280" w:lineRule="atLeast"/>
      <w:jc w:val="both"/>
    </w:pPr>
    <w:rPr>
      <w:rFonts w:ascii="Times New Roman" w:hAnsi="Times New Roman" w:cs="Times New Roman"/>
      <w:snapToGrid w:val="0"/>
      <w:sz w:val="24"/>
      <w:szCs w:val="20"/>
    </w:rPr>
  </w:style>
  <w:style w:type="paragraph" w:customStyle="1" w:styleId="p25">
    <w:name w:val="p25"/>
    <w:basedOn w:val="Normal"/>
    <w:rsid w:val="00F249FD"/>
    <w:pPr>
      <w:widowControl w:val="0"/>
      <w:tabs>
        <w:tab w:val="left" w:pos="720"/>
      </w:tabs>
      <w:spacing w:line="280" w:lineRule="atLeast"/>
    </w:pPr>
    <w:rPr>
      <w:rFonts w:ascii="Times New Roman" w:hAnsi="Times New Roman" w:cs="Times New Roman"/>
      <w:snapToGrid w:val="0"/>
      <w:sz w:val="24"/>
      <w:szCs w:val="20"/>
    </w:rPr>
  </w:style>
  <w:style w:type="paragraph" w:customStyle="1" w:styleId="p61">
    <w:name w:val="p61"/>
    <w:basedOn w:val="Normal"/>
    <w:rsid w:val="00F249FD"/>
    <w:pPr>
      <w:widowControl w:val="0"/>
      <w:tabs>
        <w:tab w:val="left" w:pos="2600"/>
      </w:tabs>
      <w:spacing w:line="280" w:lineRule="atLeast"/>
      <w:ind w:left="1160"/>
      <w:jc w:val="both"/>
    </w:pPr>
    <w:rPr>
      <w:rFonts w:ascii="Times New Roman" w:hAnsi="Times New Roman" w:cs="Times New Roman"/>
      <w:snapToGrid w:val="0"/>
      <w:sz w:val="24"/>
      <w:szCs w:val="20"/>
    </w:rPr>
  </w:style>
  <w:style w:type="paragraph" w:customStyle="1" w:styleId="p62">
    <w:name w:val="p62"/>
    <w:basedOn w:val="Normal"/>
    <w:rsid w:val="00F249FD"/>
    <w:pPr>
      <w:widowControl w:val="0"/>
      <w:tabs>
        <w:tab w:val="left" w:pos="4000"/>
      </w:tabs>
      <w:spacing w:line="240" w:lineRule="atLeast"/>
      <w:ind w:left="2560"/>
    </w:pPr>
    <w:rPr>
      <w:rFonts w:ascii="Times New Roman" w:hAnsi="Times New Roman" w:cs="Times New Roman"/>
      <w:sz w:val="24"/>
      <w:szCs w:val="20"/>
    </w:rPr>
  </w:style>
  <w:style w:type="paragraph" w:customStyle="1" w:styleId="p3">
    <w:name w:val="p3"/>
    <w:basedOn w:val="Normal"/>
    <w:rsid w:val="00F249FD"/>
    <w:pPr>
      <w:widowControl w:val="0"/>
      <w:tabs>
        <w:tab w:val="left" w:pos="720"/>
      </w:tabs>
      <w:spacing w:line="240" w:lineRule="atLeast"/>
    </w:pPr>
    <w:rPr>
      <w:rFonts w:ascii="Times New Roman" w:hAnsi="Times New Roman" w:cs="Times New Roman"/>
      <w:sz w:val="24"/>
      <w:szCs w:val="20"/>
    </w:rPr>
  </w:style>
  <w:style w:type="paragraph" w:customStyle="1" w:styleId="p10">
    <w:name w:val="p10"/>
    <w:basedOn w:val="Normal"/>
    <w:rsid w:val="00F249FD"/>
    <w:pPr>
      <w:widowControl w:val="0"/>
      <w:spacing w:line="280" w:lineRule="atLeast"/>
      <w:ind w:left="120"/>
    </w:pPr>
    <w:rPr>
      <w:rFonts w:ascii="Times New Roman" w:hAnsi="Times New Roman" w:cs="Times New Roman"/>
      <w:snapToGrid w:val="0"/>
      <w:sz w:val="24"/>
      <w:szCs w:val="20"/>
    </w:rPr>
  </w:style>
  <w:style w:type="paragraph" w:customStyle="1" w:styleId="t6">
    <w:name w:val="t6"/>
    <w:basedOn w:val="Normal"/>
    <w:rsid w:val="00F249FD"/>
    <w:pPr>
      <w:widowControl w:val="0"/>
      <w:spacing w:line="280" w:lineRule="atLeast"/>
    </w:pPr>
    <w:rPr>
      <w:rFonts w:ascii="Times New Roman" w:hAnsi="Times New Roman" w:cs="Times New Roman"/>
      <w:snapToGrid w:val="0"/>
      <w:sz w:val="24"/>
      <w:szCs w:val="20"/>
    </w:rPr>
  </w:style>
  <w:style w:type="paragraph" w:customStyle="1" w:styleId="t7">
    <w:name w:val="t7"/>
    <w:basedOn w:val="Normal"/>
    <w:rsid w:val="00F249FD"/>
    <w:pPr>
      <w:widowControl w:val="0"/>
      <w:spacing w:line="240" w:lineRule="atLeast"/>
    </w:pPr>
    <w:rPr>
      <w:rFonts w:ascii="Times New Roman" w:hAnsi="Times New Roman" w:cs="Times New Roman"/>
      <w:snapToGrid w:val="0"/>
      <w:sz w:val="24"/>
      <w:szCs w:val="20"/>
    </w:rPr>
  </w:style>
  <w:style w:type="paragraph" w:customStyle="1" w:styleId="t14">
    <w:name w:val="t14"/>
    <w:basedOn w:val="Normal"/>
    <w:rsid w:val="00F249FD"/>
    <w:pPr>
      <w:widowControl w:val="0"/>
      <w:spacing w:line="240" w:lineRule="atLeast"/>
    </w:pPr>
    <w:rPr>
      <w:rFonts w:ascii="Times New Roman" w:hAnsi="Times New Roman" w:cs="Times New Roman"/>
      <w:snapToGrid w:val="0"/>
      <w:sz w:val="24"/>
      <w:szCs w:val="20"/>
    </w:rPr>
  </w:style>
  <w:style w:type="paragraph" w:customStyle="1" w:styleId="t16">
    <w:name w:val="t16"/>
    <w:basedOn w:val="Normal"/>
    <w:rsid w:val="00F249FD"/>
    <w:pPr>
      <w:widowControl w:val="0"/>
      <w:spacing w:line="240" w:lineRule="atLeast"/>
    </w:pPr>
    <w:rPr>
      <w:rFonts w:ascii="Times New Roman" w:hAnsi="Times New Roman" w:cs="Times New Roman"/>
      <w:snapToGrid w:val="0"/>
      <w:sz w:val="24"/>
      <w:szCs w:val="20"/>
    </w:rPr>
  </w:style>
  <w:style w:type="paragraph" w:customStyle="1" w:styleId="p17">
    <w:name w:val="p17"/>
    <w:basedOn w:val="Normal"/>
    <w:rsid w:val="00F249FD"/>
    <w:pPr>
      <w:widowControl w:val="0"/>
      <w:tabs>
        <w:tab w:val="left" w:pos="2260"/>
        <w:tab w:val="left" w:pos="5120"/>
      </w:tabs>
      <w:spacing w:line="640" w:lineRule="atLeast"/>
      <w:ind w:left="864" w:firstLine="720"/>
    </w:pPr>
    <w:rPr>
      <w:rFonts w:ascii="Times New Roman" w:hAnsi="Times New Roman" w:cs="Times New Roman"/>
      <w:sz w:val="24"/>
      <w:szCs w:val="20"/>
    </w:rPr>
  </w:style>
  <w:style w:type="paragraph" w:customStyle="1" w:styleId="t20">
    <w:name w:val="t20"/>
    <w:basedOn w:val="Normal"/>
    <w:rsid w:val="00F249FD"/>
    <w:pPr>
      <w:widowControl w:val="0"/>
      <w:spacing w:line="400" w:lineRule="atLeast"/>
    </w:pPr>
    <w:rPr>
      <w:rFonts w:ascii="Times New Roman" w:hAnsi="Times New Roman" w:cs="Times New Roman"/>
      <w:snapToGrid w:val="0"/>
      <w:sz w:val="24"/>
      <w:szCs w:val="20"/>
    </w:rPr>
  </w:style>
  <w:style w:type="paragraph" w:customStyle="1" w:styleId="t21">
    <w:name w:val="t21"/>
    <w:basedOn w:val="Normal"/>
    <w:rsid w:val="00F249FD"/>
    <w:pPr>
      <w:widowControl w:val="0"/>
      <w:spacing w:line="300" w:lineRule="atLeast"/>
    </w:pPr>
    <w:rPr>
      <w:rFonts w:ascii="Times New Roman" w:hAnsi="Times New Roman" w:cs="Times New Roman"/>
      <w:snapToGrid w:val="0"/>
      <w:sz w:val="24"/>
      <w:szCs w:val="20"/>
    </w:rPr>
  </w:style>
  <w:style w:type="paragraph" w:customStyle="1" w:styleId="p28">
    <w:name w:val="p28"/>
    <w:basedOn w:val="Normal"/>
    <w:rsid w:val="00F249FD"/>
    <w:pPr>
      <w:widowControl w:val="0"/>
      <w:tabs>
        <w:tab w:val="left" w:pos="720"/>
      </w:tabs>
      <w:spacing w:line="280" w:lineRule="atLeast"/>
    </w:pPr>
    <w:rPr>
      <w:rFonts w:ascii="Times New Roman" w:hAnsi="Times New Roman" w:cs="Times New Roman"/>
      <w:sz w:val="24"/>
      <w:szCs w:val="20"/>
    </w:rPr>
  </w:style>
  <w:style w:type="paragraph" w:customStyle="1" w:styleId="bvstyle5sty">
    <w:name w:val="bvstyle5.sty"/>
    <w:rsid w:val="00F249FD"/>
    <w:pPr>
      <w:widowControl w:val="0"/>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suppressAutoHyphens/>
      <w:spacing w:line="300" w:lineRule="auto"/>
      <w:jc w:val="both"/>
    </w:pPr>
    <w:rPr>
      <w:rFonts w:ascii="Courier New" w:hAnsi="Courier New"/>
      <w:snapToGrid w:val="0"/>
      <w:spacing w:val="-2"/>
    </w:rPr>
  </w:style>
  <w:style w:type="paragraph" w:customStyle="1" w:styleId="xl24">
    <w:name w:val="xl24"/>
    <w:basedOn w:val="Normal"/>
    <w:rsid w:val="00F249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rsid w:val="00F249FD"/>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26">
    <w:name w:val="xl26"/>
    <w:basedOn w:val="Normal"/>
    <w:rsid w:val="00F249FD"/>
    <w:pPr>
      <w:pBdr>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rsid w:val="00F249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28">
    <w:name w:val="xl28"/>
    <w:basedOn w:val="Normal"/>
    <w:rsid w:val="00F249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6"/>
      <w:szCs w:val="16"/>
    </w:rPr>
  </w:style>
  <w:style w:type="paragraph" w:customStyle="1" w:styleId="xl30">
    <w:name w:val="xl30"/>
    <w:basedOn w:val="Normal"/>
    <w:rsid w:val="00F249F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1">
    <w:name w:val="xl31"/>
    <w:basedOn w:val="Normal"/>
    <w:rsid w:val="00F249FD"/>
    <w:pPr>
      <w:pBdr>
        <w:bottom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rsid w:val="00F249FD"/>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3">
    <w:name w:val="xl33"/>
    <w:basedOn w:val="Normal"/>
    <w:rsid w:val="00F249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34">
    <w:name w:val="xl34"/>
    <w:basedOn w:val="Normal"/>
    <w:rsid w:val="00F249FD"/>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5">
    <w:name w:val="xl35"/>
    <w:basedOn w:val="Normal"/>
    <w:rsid w:val="00F249FD"/>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6">
    <w:name w:val="xl36"/>
    <w:basedOn w:val="Normal"/>
    <w:rsid w:val="00F249FD"/>
    <w:pPr>
      <w:spacing w:before="100" w:beforeAutospacing="1" w:after="100" w:afterAutospacing="1"/>
    </w:pPr>
    <w:rPr>
      <w:rFonts w:ascii="Arial Unicode MS" w:eastAsia="Arial Unicode MS" w:hAnsi="Arial Unicode MS" w:cs="Arial Unicode MS"/>
      <w:b/>
      <w:bCs/>
      <w:sz w:val="24"/>
      <w:szCs w:val="24"/>
    </w:rPr>
  </w:style>
  <w:style w:type="paragraph" w:customStyle="1" w:styleId="xl37">
    <w:name w:val="xl37"/>
    <w:basedOn w:val="Normal"/>
    <w:rsid w:val="00F249FD"/>
    <w:pPr>
      <w:spacing w:before="100" w:beforeAutospacing="1" w:after="100" w:afterAutospacing="1"/>
    </w:pPr>
    <w:rPr>
      <w:rFonts w:eastAsia="Arial Unicode MS"/>
      <w:b/>
      <w:bCs/>
      <w:sz w:val="24"/>
      <w:szCs w:val="24"/>
    </w:rPr>
  </w:style>
  <w:style w:type="paragraph" w:customStyle="1" w:styleId="xl38">
    <w:name w:val="xl38"/>
    <w:basedOn w:val="Normal"/>
    <w:rsid w:val="00F249FD"/>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9">
    <w:name w:val="xl39"/>
    <w:basedOn w:val="Normal"/>
    <w:rsid w:val="00F249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40">
    <w:name w:val="xl40"/>
    <w:basedOn w:val="Normal"/>
    <w:rsid w:val="00F249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41">
    <w:name w:val="xl41"/>
    <w:basedOn w:val="Normal"/>
    <w:rsid w:val="00F249FD"/>
    <w:pPr>
      <w:pBdr>
        <w:top w:val="single" w:sz="4" w:space="0" w:color="auto"/>
        <w:right w:val="single" w:sz="4" w:space="0" w:color="auto"/>
      </w:pBdr>
      <w:spacing w:before="100" w:beforeAutospacing="1" w:after="100" w:afterAutospacing="1"/>
    </w:pPr>
    <w:rPr>
      <w:rFonts w:ascii="Arial Unicode MS" w:eastAsia="Arial Unicode MS" w:hAnsi="Arial Unicode MS" w:cs="Arial Unicode MS"/>
      <w:b/>
      <w:bCs/>
      <w:sz w:val="24"/>
      <w:szCs w:val="24"/>
    </w:rPr>
  </w:style>
  <w:style w:type="paragraph" w:customStyle="1" w:styleId="xl43">
    <w:name w:val="xl43"/>
    <w:basedOn w:val="Normal"/>
    <w:rsid w:val="00F249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4">
    <w:name w:val="xl44"/>
    <w:basedOn w:val="Normal"/>
    <w:rsid w:val="00F249FD"/>
    <w:pPr>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45">
    <w:name w:val="xl45"/>
    <w:basedOn w:val="Normal"/>
    <w:rsid w:val="00F249FD"/>
    <w:pPr>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8"/>
      <w:szCs w:val="18"/>
    </w:rPr>
  </w:style>
  <w:style w:type="paragraph" w:customStyle="1" w:styleId="xl46">
    <w:name w:val="xl46"/>
    <w:basedOn w:val="Normal"/>
    <w:rsid w:val="00F249FD"/>
    <w:pPr>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Normal"/>
    <w:rsid w:val="00F249FD"/>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center"/>
      <w:textAlignment w:val="center"/>
    </w:pPr>
    <w:rPr>
      <w:rFonts w:eastAsia="Arial Unicode MS"/>
    </w:rPr>
  </w:style>
  <w:style w:type="paragraph" w:customStyle="1" w:styleId="xl48">
    <w:name w:val="xl48"/>
    <w:basedOn w:val="Normal"/>
    <w:rsid w:val="00F249FD"/>
    <w:pPr>
      <w:pBdr>
        <w:top w:val="single" w:sz="4" w:space="0" w:color="auto"/>
        <w:bottom w:val="single" w:sz="4" w:space="0" w:color="auto"/>
        <w:right w:val="single" w:sz="4" w:space="0" w:color="auto"/>
      </w:pBdr>
      <w:shd w:val="clear" w:color="auto" w:fill="00FFFF"/>
      <w:spacing w:before="100" w:beforeAutospacing="1" w:after="100" w:afterAutospacing="1"/>
      <w:jc w:val="center"/>
      <w:textAlignment w:val="center"/>
    </w:pPr>
    <w:rPr>
      <w:rFonts w:eastAsia="Arial Unicode MS"/>
    </w:rPr>
  </w:style>
  <w:style w:type="paragraph" w:customStyle="1" w:styleId="xl49">
    <w:name w:val="xl49"/>
    <w:basedOn w:val="Normal"/>
    <w:rsid w:val="00F249FD"/>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rPr>
  </w:style>
  <w:style w:type="paragraph" w:customStyle="1" w:styleId="TitoloAMC0">
    <w:name w:val="Titolo AMC 0"/>
    <w:basedOn w:val="BodyText"/>
    <w:rsid w:val="00F249FD"/>
    <w:pPr>
      <w:spacing w:line="240" w:lineRule="auto"/>
    </w:pPr>
    <w:rPr>
      <w:rFonts w:cs="Times New Roman"/>
      <w:b/>
      <w:sz w:val="24"/>
      <w:szCs w:val="24"/>
    </w:rPr>
  </w:style>
  <w:style w:type="paragraph" w:customStyle="1" w:styleId="EstiloTitoloAMC0Izquierda0cmPrimeralnea0cm">
    <w:name w:val="Estilo Titolo AMC 0 + Izquierda:  0 cm Primera línea:  0 cm"/>
    <w:basedOn w:val="TitoloAMC0"/>
    <w:rsid w:val="00F356D0"/>
    <w:pPr>
      <w:tabs>
        <w:tab w:val="num" w:pos="180"/>
      </w:tabs>
      <w:pPrChange w:id="6" w:author="jmavares" w:date="2009-04-14T20:33:00Z">
        <w:pPr>
          <w:numPr>
            <w:numId w:val="9"/>
          </w:numPr>
          <w:tabs>
            <w:tab w:val="num" w:pos="180"/>
          </w:tabs>
          <w:jc w:val="both"/>
        </w:pPr>
      </w:pPrChange>
    </w:pPr>
    <w:rPr>
      <w:bCs/>
      <w:szCs w:val="20"/>
      <w:rPrChange w:id="6" w:author="jmavares" w:date="2009-04-14T20:33:00Z">
        <w:rPr>
          <w:rFonts w:ascii="Arial" w:hAnsi="Arial"/>
          <w:b/>
          <w:bCs/>
          <w:sz w:val="24"/>
          <w:lang w:val="es-ES" w:eastAsia="es-ES" w:bidi="ar-SA"/>
        </w:rPr>
      </w:rPrChange>
    </w:rPr>
  </w:style>
  <w:style w:type="paragraph" w:styleId="TOC3">
    <w:name w:val="toc 3"/>
    <w:basedOn w:val="Normal"/>
    <w:next w:val="Normal"/>
    <w:autoRedefine/>
    <w:semiHidden/>
    <w:rsid w:val="00F249FD"/>
    <w:pPr>
      <w:ind w:left="480"/>
    </w:pPr>
    <w:rPr>
      <w:rFonts w:ascii="Times New Roman" w:hAnsi="Times New Roman" w:cs="Times New Roman"/>
      <w:sz w:val="24"/>
      <w:szCs w:val="24"/>
    </w:rPr>
  </w:style>
  <w:style w:type="paragraph" w:styleId="TOC4">
    <w:name w:val="toc 4"/>
    <w:basedOn w:val="Normal"/>
    <w:next w:val="Normal"/>
    <w:autoRedefine/>
    <w:semiHidden/>
    <w:rsid w:val="00F249FD"/>
    <w:pPr>
      <w:ind w:left="720"/>
    </w:pPr>
    <w:rPr>
      <w:rFonts w:ascii="Times New Roman" w:hAnsi="Times New Roman" w:cs="Times New Roman"/>
      <w:sz w:val="24"/>
      <w:szCs w:val="24"/>
    </w:rPr>
  </w:style>
  <w:style w:type="paragraph" w:styleId="TOC5">
    <w:name w:val="toc 5"/>
    <w:basedOn w:val="Normal"/>
    <w:next w:val="Normal"/>
    <w:autoRedefine/>
    <w:semiHidden/>
    <w:rsid w:val="00F249FD"/>
    <w:pPr>
      <w:ind w:left="960"/>
    </w:pPr>
    <w:rPr>
      <w:rFonts w:ascii="Times New Roman" w:hAnsi="Times New Roman" w:cs="Times New Roman"/>
      <w:sz w:val="24"/>
      <w:szCs w:val="24"/>
    </w:rPr>
  </w:style>
  <w:style w:type="paragraph" w:styleId="TOC6">
    <w:name w:val="toc 6"/>
    <w:basedOn w:val="Normal"/>
    <w:next w:val="Normal"/>
    <w:autoRedefine/>
    <w:semiHidden/>
    <w:rsid w:val="00F249FD"/>
    <w:pPr>
      <w:ind w:left="1200"/>
    </w:pPr>
    <w:rPr>
      <w:rFonts w:ascii="Times New Roman" w:hAnsi="Times New Roman" w:cs="Times New Roman"/>
      <w:sz w:val="24"/>
      <w:szCs w:val="24"/>
    </w:rPr>
  </w:style>
  <w:style w:type="paragraph" w:styleId="TOC7">
    <w:name w:val="toc 7"/>
    <w:basedOn w:val="Normal"/>
    <w:next w:val="Normal"/>
    <w:autoRedefine/>
    <w:semiHidden/>
    <w:rsid w:val="00F249FD"/>
    <w:pPr>
      <w:ind w:left="1440"/>
    </w:pPr>
    <w:rPr>
      <w:rFonts w:ascii="Times New Roman" w:hAnsi="Times New Roman" w:cs="Times New Roman"/>
      <w:sz w:val="24"/>
      <w:szCs w:val="24"/>
    </w:rPr>
  </w:style>
  <w:style w:type="paragraph" w:styleId="TOC8">
    <w:name w:val="toc 8"/>
    <w:basedOn w:val="Normal"/>
    <w:next w:val="Normal"/>
    <w:autoRedefine/>
    <w:semiHidden/>
    <w:rsid w:val="00F249FD"/>
    <w:pPr>
      <w:ind w:left="1680"/>
    </w:pPr>
    <w:rPr>
      <w:rFonts w:ascii="Times New Roman" w:hAnsi="Times New Roman" w:cs="Times New Roman"/>
      <w:sz w:val="24"/>
      <w:szCs w:val="24"/>
    </w:rPr>
  </w:style>
  <w:style w:type="paragraph" w:styleId="TOC9">
    <w:name w:val="toc 9"/>
    <w:basedOn w:val="Normal"/>
    <w:next w:val="Normal"/>
    <w:autoRedefine/>
    <w:semiHidden/>
    <w:rsid w:val="00F249FD"/>
    <w:pPr>
      <w:ind w:left="1920"/>
    </w:pPr>
    <w:rPr>
      <w:rFonts w:ascii="Times New Roman" w:hAnsi="Times New Roman" w:cs="Times New Roman"/>
      <w:sz w:val="24"/>
      <w:szCs w:val="24"/>
    </w:rPr>
  </w:style>
  <w:style w:type="character" w:customStyle="1" w:styleId="DeltaViewDeletion">
    <w:name w:val="DeltaView Deletion"/>
    <w:rsid w:val="00F249FD"/>
    <w:rPr>
      <w:strike/>
      <w:spacing w:val="0"/>
    </w:rPr>
  </w:style>
  <w:style w:type="character" w:customStyle="1" w:styleId="DeltaViewInsertion">
    <w:name w:val="DeltaView Insertion"/>
    <w:rsid w:val="00F249FD"/>
    <w:rPr>
      <w:spacing w:val="0"/>
      <w:u w:val="double"/>
    </w:rPr>
  </w:style>
  <w:style w:type="paragraph" w:customStyle="1" w:styleId="BulletMargin">
    <w:name w:val="Bullet Margin"/>
    <w:basedOn w:val="Normal"/>
    <w:rsid w:val="003C2185"/>
    <w:pPr>
      <w:tabs>
        <w:tab w:val="left" w:pos="540"/>
        <w:tab w:val="left" w:pos="1080"/>
        <w:tab w:val="left" w:pos="1620"/>
        <w:tab w:val="left" w:pos="2160"/>
        <w:tab w:val="left" w:pos="2700"/>
        <w:tab w:val="left" w:pos="3240"/>
        <w:tab w:val="left" w:pos="3780"/>
        <w:tab w:val="left" w:pos="4320"/>
        <w:tab w:val="left" w:pos="5040"/>
        <w:tab w:val="left" w:pos="5760"/>
        <w:tab w:val="left" w:pos="6480"/>
        <w:tab w:val="left" w:pos="7200"/>
        <w:tab w:val="left" w:pos="7920"/>
        <w:tab w:val="left" w:pos="8640"/>
        <w:tab w:val="left" w:pos="9360"/>
      </w:tabs>
      <w:spacing w:after="240" w:line="280" w:lineRule="atLeast"/>
      <w:ind w:left="360" w:hanging="360"/>
      <w:jc w:val="both"/>
    </w:pPr>
    <w:rPr>
      <w:rFonts w:ascii="Times New Roman" w:hAnsi="Times New Roman" w:cs="Times New Roman"/>
      <w:sz w:val="24"/>
      <w:szCs w:val="20"/>
      <w:lang w:val="en-US" w:eastAsia="en-US"/>
    </w:rPr>
  </w:style>
  <w:style w:type="paragraph" w:customStyle="1" w:styleId="Body">
    <w:name w:val="Body"/>
    <w:basedOn w:val="Normal"/>
    <w:rsid w:val="003C2185"/>
    <w:pPr>
      <w:tabs>
        <w:tab w:val="left" w:pos="1080"/>
        <w:tab w:val="left" w:pos="1620"/>
        <w:tab w:val="left" w:pos="2160"/>
        <w:tab w:val="left" w:pos="2700"/>
        <w:tab w:val="left" w:pos="3240"/>
        <w:tab w:val="left" w:pos="3780"/>
        <w:tab w:val="left" w:pos="4320"/>
        <w:tab w:val="left" w:pos="5040"/>
        <w:tab w:val="left" w:pos="5760"/>
        <w:tab w:val="left" w:pos="6480"/>
        <w:tab w:val="left" w:pos="7200"/>
        <w:tab w:val="left" w:pos="7920"/>
        <w:tab w:val="left" w:pos="8640"/>
        <w:tab w:val="left" w:pos="9360"/>
      </w:tabs>
      <w:spacing w:after="240" w:line="280" w:lineRule="auto"/>
      <w:jc w:val="both"/>
    </w:pPr>
    <w:rPr>
      <w:rFonts w:ascii="Times New Roman" w:hAnsi="Times New Roman" w:cs="Times New Roman"/>
      <w:sz w:val="24"/>
      <w:szCs w:val="20"/>
      <w:lang w:eastAsia="en-US"/>
    </w:rPr>
  </w:style>
  <w:style w:type="paragraph" w:customStyle="1" w:styleId="BankNormal">
    <w:name w:val="BankNormal"/>
    <w:basedOn w:val="Normal"/>
    <w:rsid w:val="00740BA4"/>
    <w:pPr>
      <w:spacing w:after="240"/>
    </w:pPr>
    <w:rPr>
      <w:rFonts w:ascii="Times New Roman" w:hAnsi="Times New Roman" w:cs="Times New Roman"/>
      <w:sz w:val="24"/>
      <w:szCs w:val="20"/>
      <w:lang w:val="es-ES_tradnl"/>
    </w:rPr>
  </w:style>
  <w:style w:type="paragraph" w:styleId="Revision">
    <w:name w:val="Revision"/>
    <w:hidden/>
    <w:uiPriority w:val="99"/>
    <w:semiHidden/>
    <w:rsid w:val="00F356D0"/>
    <w:rPr>
      <w:rFonts w:ascii="Arial" w:hAnsi="Arial" w:cs="Arial"/>
      <w:sz w:val="22"/>
      <w:szCs w:val="22"/>
      <w:lang w:val="es-ES" w:eastAsia="es-ES"/>
    </w:rPr>
  </w:style>
  <w:style w:type="character" w:styleId="CommentReference">
    <w:name w:val="annotation reference"/>
    <w:basedOn w:val="DefaultParagraphFont"/>
    <w:rsid w:val="00E244FD"/>
    <w:rPr>
      <w:sz w:val="16"/>
      <w:szCs w:val="16"/>
    </w:rPr>
  </w:style>
</w:styles>
</file>

<file path=word/webSettings.xml><?xml version="1.0" encoding="utf-8"?>
<w:webSettings xmlns:r="http://schemas.openxmlformats.org/officeDocument/2006/relationships" xmlns:w="http://schemas.openxmlformats.org/wordprocessingml/2006/main">
  <w:divs>
    <w:div w:id="1209300496">
      <w:bodyDiv w:val="1"/>
      <w:marLeft w:val="0"/>
      <w:marRight w:val="0"/>
      <w:marTop w:val="0"/>
      <w:marBottom w:val="0"/>
      <w:divBdr>
        <w:top w:val="none" w:sz="0" w:space="0" w:color="auto"/>
        <w:left w:val="none" w:sz="0" w:space="0" w:color="auto"/>
        <w:bottom w:val="none" w:sz="0" w:space="0" w:color="auto"/>
        <w:right w:val="none" w:sz="0" w:space="0" w:color="auto"/>
      </w:divBdr>
      <w:divsChild>
        <w:div w:id="190001090">
          <w:marLeft w:val="0"/>
          <w:marRight w:val="0"/>
          <w:marTop w:val="0"/>
          <w:marBottom w:val="0"/>
          <w:divBdr>
            <w:top w:val="none" w:sz="0" w:space="0" w:color="auto"/>
            <w:left w:val="none" w:sz="0" w:space="0" w:color="auto"/>
            <w:bottom w:val="none" w:sz="0" w:space="0" w:color="auto"/>
            <w:right w:val="none" w:sz="0" w:space="0" w:color="auto"/>
          </w:divBdr>
          <w:divsChild>
            <w:div w:id="43648932">
              <w:marLeft w:val="0"/>
              <w:marRight w:val="0"/>
              <w:marTop w:val="0"/>
              <w:marBottom w:val="0"/>
              <w:divBdr>
                <w:top w:val="none" w:sz="0" w:space="0" w:color="auto"/>
                <w:left w:val="none" w:sz="0" w:space="0" w:color="auto"/>
                <w:bottom w:val="none" w:sz="0" w:space="0" w:color="auto"/>
                <w:right w:val="none" w:sz="0" w:space="0" w:color="auto"/>
              </w:divBdr>
            </w:div>
            <w:div w:id="76022084">
              <w:marLeft w:val="0"/>
              <w:marRight w:val="0"/>
              <w:marTop w:val="0"/>
              <w:marBottom w:val="0"/>
              <w:divBdr>
                <w:top w:val="none" w:sz="0" w:space="0" w:color="auto"/>
                <w:left w:val="none" w:sz="0" w:space="0" w:color="auto"/>
                <w:bottom w:val="none" w:sz="0" w:space="0" w:color="auto"/>
                <w:right w:val="none" w:sz="0" w:space="0" w:color="auto"/>
              </w:divBdr>
            </w:div>
            <w:div w:id="79302487">
              <w:marLeft w:val="0"/>
              <w:marRight w:val="0"/>
              <w:marTop w:val="0"/>
              <w:marBottom w:val="0"/>
              <w:divBdr>
                <w:top w:val="none" w:sz="0" w:space="0" w:color="auto"/>
                <w:left w:val="none" w:sz="0" w:space="0" w:color="auto"/>
                <w:bottom w:val="none" w:sz="0" w:space="0" w:color="auto"/>
                <w:right w:val="none" w:sz="0" w:space="0" w:color="auto"/>
              </w:divBdr>
            </w:div>
            <w:div w:id="130488961">
              <w:marLeft w:val="0"/>
              <w:marRight w:val="0"/>
              <w:marTop w:val="0"/>
              <w:marBottom w:val="0"/>
              <w:divBdr>
                <w:top w:val="none" w:sz="0" w:space="0" w:color="auto"/>
                <w:left w:val="none" w:sz="0" w:space="0" w:color="auto"/>
                <w:bottom w:val="none" w:sz="0" w:space="0" w:color="auto"/>
                <w:right w:val="none" w:sz="0" w:space="0" w:color="auto"/>
              </w:divBdr>
            </w:div>
            <w:div w:id="328866907">
              <w:marLeft w:val="0"/>
              <w:marRight w:val="0"/>
              <w:marTop w:val="0"/>
              <w:marBottom w:val="0"/>
              <w:divBdr>
                <w:top w:val="none" w:sz="0" w:space="0" w:color="auto"/>
                <w:left w:val="none" w:sz="0" w:space="0" w:color="auto"/>
                <w:bottom w:val="none" w:sz="0" w:space="0" w:color="auto"/>
                <w:right w:val="none" w:sz="0" w:space="0" w:color="auto"/>
              </w:divBdr>
            </w:div>
            <w:div w:id="399642186">
              <w:marLeft w:val="0"/>
              <w:marRight w:val="0"/>
              <w:marTop w:val="0"/>
              <w:marBottom w:val="0"/>
              <w:divBdr>
                <w:top w:val="none" w:sz="0" w:space="0" w:color="auto"/>
                <w:left w:val="none" w:sz="0" w:space="0" w:color="auto"/>
                <w:bottom w:val="none" w:sz="0" w:space="0" w:color="auto"/>
                <w:right w:val="none" w:sz="0" w:space="0" w:color="auto"/>
              </w:divBdr>
            </w:div>
            <w:div w:id="548809565">
              <w:marLeft w:val="0"/>
              <w:marRight w:val="0"/>
              <w:marTop w:val="0"/>
              <w:marBottom w:val="0"/>
              <w:divBdr>
                <w:top w:val="none" w:sz="0" w:space="0" w:color="auto"/>
                <w:left w:val="none" w:sz="0" w:space="0" w:color="auto"/>
                <w:bottom w:val="none" w:sz="0" w:space="0" w:color="auto"/>
                <w:right w:val="none" w:sz="0" w:space="0" w:color="auto"/>
              </w:divBdr>
            </w:div>
            <w:div w:id="583077977">
              <w:marLeft w:val="0"/>
              <w:marRight w:val="0"/>
              <w:marTop w:val="0"/>
              <w:marBottom w:val="0"/>
              <w:divBdr>
                <w:top w:val="none" w:sz="0" w:space="0" w:color="auto"/>
                <w:left w:val="none" w:sz="0" w:space="0" w:color="auto"/>
                <w:bottom w:val="none" w:sz="0" w:space="0" w:color="auto"/>
                <w:right w:val="none" w:sz="0" w:space="0" w:color="auto"/>
              </w:divBdr>
            </w:div>
            <w:div w:id="606812523">
              <w:marLeft w:val="0"/>
              <w:marRight w:val="0"/>
              <w:marTop w:val="0"/>
              <w:marBottom w:val="0"/>
              <w:divBdr>
                <w:top w:val="none" w:sz="0" w:space="0" w:color="auto"/>
                <w:left w:val="none" w:sz="0" w:space="0" w:color="auto"/>
                <w:bottom w:val="none" w:sz="0" w:space="0" w:color="auto"/>
                <w:right w:val="none" w:sz="0" w:space="0" w:color="auto"/>
              </w:divBdr>
            </w:div>
            <w:div w:id="680083661">
              <w:marLeft w:val="0"/>
              <w:marRight w:val="0"/>
              <w:marTop w:val="0"/>
              <w:marBottom w:val="0"/>
              <w:divBdr>
                <w:top w:val="none" w:sz="0" w:space="0" w:color="auto"/>
                <w:left w:val="none" w:sz="0" w:space="0" w:color="auto"/>
                <w:bottom w:val="none" w:sz="0" w:space="0" w:color="auto"/>
                <w:right w:val="none" w:sz="0" w:space="0" w:color="auto"/>
              </w:divBdr>
            </w:div>
            <w:div w:id="713819231">
              <w:marLeft w:val="0"/>
              <w:marRight w:val="0"/>
              <w:marTop w:val="0"/>
              <w:marBottom w:val="0"/>
              <w:divBdr>
                <w:top w:val="none" w:sz="0" w:space="0" w:color="auto"/>
                <w:left w:val="none" w:sz="0" w:space="0" w:color="auto"/>
                <w:bottom w:val="none" w:sz="0" w:space="0" w:color="auto"/>
                <w:right w:val="none" w:sz="0" w:space="0" w:color="auto"/>
              </w:divBdr>
            </w:div>
            <w:div w:id="736974163">
              <w:marLeft w:val="0"/>
              <w:marRight w:val="0"/>
              <w:marTop w:val="0"/>
              <w:marBottom w:val="0"/>
              <w:divBdr>
                <w:top w:val="none" w:sz="0" w:space="0" w:color="auto"/>
                <w:left w:val="none" w:sz="0" w:space="0" w:color="auto"/>
                <w:bottom w:val="none" w:sz="0" w:space="0" w:color="auto"/>
                <w:right w:val="none" w:sz="0" w:space="0" w:color="auto"/>
              </w:divBdr>
            </w:div>
            <w:div w:id="996881128">
              <w:marLeft w:val="0"/>
              <w:marRight w:val="0"/>
              <w:marTop w:val="0"/>
              <w:marBottom w:val="0"/>
              <w:divBdr>
                <w:top w:val="none" w:sz="0" w:space="0" w:color="auto"/>
                <w:left w:val="none" w:sz="0" w:space="0" w:color="auto"/>
                <w:bottom w:val="none" w:sz="0" w:space="0" w:color="auto"/>
                <w:right w:val="none" w:sz="0" w:space="0" w:color="auto"/>
              </w:divBdr>
            </w:div>
            <w:div w:id="1126241071">
              <w:marLeft w:val="0"/>
              <w:marRight w:val="0"/>
              <w:marTop w:val="0"/>
              <w:marBottom w:val="0"/>
              <w:divBdr>
                <w:top w:val="none" w:sz="0" w:space="0" w:color="auto"/>
                <w:left w:val="none" w:sz="0" w:space="0" w:color="auto"/>
                <w:bottom w:val="none" w:sz="0" w:space="0" w:color="auto"/>
                <w:right w:val="none" w:sz="0" w:space="0" w:color="auto"/>
              </w:divBdr>
            </w:div>
            <w:div w:id="1175802217">
              <w:marLeft w:val="0"/>
              <w:marRight w:val="0"/>
              <w:marTop w:val="0"/>
              <w:marBottom w:val="0"/>
              <w:divBdr>
                <w:top w:val="none" w:sz="0" w:space="0" w:color="auto"/>
                <w:left w:val="none" w:sz="0" w:space="0" w:color="auto"/>
                <w:bottom w:val="none" w:sz="0" w:space="0" w:color="auto"/>
                <w:right w:val="none" w:sz="0" w:space="0" w:color="auto"/>
              </w:divBdr>
            </w:div>
            <w:div w:id="1238516535">
              <w:marLeft w:val="0"/>
              <w:marRight w:val="0"/>
              <w:marTop w:val="0"/>
              <w:marBottom w:val="0"/>
              <w:divBdr>
                <w:top w:val="none" w:sz="0" w:space="0" w:color="auto"/>
                <w:left w:val="none" w:sz="0" w:space="0" w:color="auto"/>
                <w:bottom w:val="none" w:sz="0" w:space="0" w:color="auto"/>
                <w:right w:val="none" w:sz="0" w:space="0" w:color="auto"/>
              </w:divBdr>
            </w:div>
            <w:div w:id="1269658901">
              <w:marLeft w:val="0"/>
              <w:marRight w:val="0"/>
              <w:marTop w:val="0"/>
              <w:marBottom w:val="0"/>
              <w:divBdr>
                <w:top w:val="none" w:sz="0" w:space="0" w:color="auto"/>
                <w:left w:val="none" w:sz="0" w:space="0" w:color="auto"/>
                <w:bottom w:val="none" w:sz="0" w:space="0" w:color="auto"/>
                <w:right w:val="none" w:sz="0" w:space="0" w:color="auto"/>
              </w:divBdr>
            </w:div>
            <w:div w:id="1338845217">
              <w:marLeft w:val="0"/>
              <w:marRight w:val="0"/>
              <w:marTop w:val="0"/>
              <w:marBottom w:val="0"/>
              <w:divBdr>
                <w:top w:val="none" w:sz="0" w:space="0" w:color="auto"/>
                <w:left w:val="none" w:sz="0" w:space="0" w:color="auto"/>
                <w:bottom w:val="none" w:sz="0" w:space="0" w:color="auto"/>
                <w:right w:val="none" w:sz="0" w:space="0" w:color="auto"/>
              </w:divBdr>
            </w:div>
            <w:div w:id="1411538027">
              <w:marLeft w:val="0"/>
              <w:marRight w:val="0"/>
              <w:marTop w:val="0"/>
              <w:marBottom w:val="0"/>
              <w:divBdr>
                <w:top w:val="none" w:sz="0" w:space="0" w:color="auto"/>
                <w:left w:val="none" w:sz="0" w:space="0" w:color="auto"/>
                <w:bottom w:val="none" w:sz="0" w:space="0" w:color="auto"/>
                <w:right w:val="none" w:sz="0" w:space="0" w:color="auto"/>
              </w:divBdr>
            </w:div>
            <w:div w:id="1415737990">
              <w:marLeft w:val="0"/>
              <w:marRight w:val="0"/>
              <w:marTop w:val="0"/>
              <w:marBottom w:val="0"/>
              <w:divBdr>
                <w:top w:val="none" w:sz="0" w:space="0" w:color="auto"/>
                <w:left w:val="none" w:sz="0" w:space="0" w:color="auto"/>
                <w:bottom w:val="none" w:sz="0" w:space="0" w:color="auto"/>
                <w:right w:val="none" w:sz="0" w:space="0" w:color="auto"/>
              </w:divBdr>
            </w:div>
            <w:div w:id="1508520626">
              <w:marLeft w:val="0"/>
              <w:marRight w:val="0"/>
              <w:marTop w:val="0"/>
              <w:marBottom w:val="0"/>
              <w:divBdr>
                <w:top w:val="none" w:sz="0" w:space="0" w:color="auto"/>
                <w:left w:val="none" w:sz="0" w:space="0" w:color="auto"/>
                <w:bottom w:val="none" w:sz="0" w:space="0" w:color="auto"/>
                <w:right w:val="none" w:sz="0" w:space="0" w:color="auto"/>
              </w:divBdr>
            </w:div>
            <w:div w:id="1705864605">
              <w:marLeft w:val="0"/>
              <w:marRight w:val="0"/>
              <w:marTop w:val="0"/>
              <w:marBottom w:val="0"/>
              <w:divBdr>
                <w:top w:val="none" w:sz="0" w:space="0" w:color="auto"/>
                <w:left w:val="none" w:sz="0" w:space="0" w:color="auto"/>
                <w:bottom w:val="none" w:sz="0" w:space="0" w:color="auto"/>
                <w:right w:val="none" w:sz="0" w:space="0" w:color="auto"/>
              </w:divBdr>
            </w:div>
            <w:div w:id="1808352662">
              <w:marLeft w:val="0"/>
              <w:marRight w:val="0"/>
              <w:marTop w:val="0"/>
              <w:marBottom w:val="0"/>
              <w:divBdr>
                <w:top w:val="none" w:sz="0" w:space="0" w:color="auto"/>
                <w:left w:val="none" w:sz="0" w:space="0" w:color="auto"/>
                <w:bottom w:val="none" w:sz="0" w:space="0" w:color="auto"/>
                <w:right w:val="none" w:sz="0" w:space="0" w:color="auto"/>
              </w:divBdr>
            </w:div>
            <w:div w:id="2074698152">
              <w:marLeft w:val="0"/>
              <w:marRight w:val="0"/>
              <w:marTop w:val="0"/>
              <w:marBottom w:val="0"/>
              <w:divBdr>
                <w:top w:val="none" w:sz="0" w:space="0" w:color="auto"/>
                <w:left w:val="none" w:sz="0" w:space="0" w:color="auto"/>
                <w:bottom w:val="none" w:sz="0" w:space="0" w:color="auto"/>
                <w:right w:val="none" w:sz="0" w:space="0" w:color="auto"/>
              </w:divBdr>
            </w:div>
            <w:div w:id="211682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B183E-2B1A-47A6-B071-FEA521E84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24738</Words>
  <Characters>141009</Characters>
  <Application>Microsoft Office Word</Application>
  <DocSecurity>0</DocSecurity>
  <Lines>1175</Lines>
  <Paragraphs>330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vt:lpstr>
      <vt:lpstr>N°</vt:lpstr>
    </vt:vector>
  </TitlesOfParts>
  <Company>PROCEDATOS S.A</Company>
  <LinksUpToDate>false</LinksUpToDate>
  <CharactersWithSpaces>165417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creator>7171519</dc:creator>
  <cp:lastModifiedBy>jmavares</cp:lastModifiedBy>
  <cp:revision>2</cp:revision>
  <cp:lastPrinted>2009-01-07T19:48:00Z</cp:lastPrinted>
  <dcterms:created xsi:type="dcterms:W3CDTF">2009-06-21T04:11:00Z</dcterms:created>
  <dcterms:modified xsi:type="dcterms:W3CDTF">2009-06-21T04:11:00Z</dcterms:modified>
</cp:coreProperties>
</file>